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2F44" w:rsidRPr="00633F01" w:rsidRDefault="00472F44" w:rsidP="00472F44">
      <w:pPr>
        <w:spacing w:after="0" w:line="240" w:lineRule="auto"/>
        <w:jc w:val="center"/>
        <w:rPr>
          <w:rFonts w:ascii="Times New Roman" w:eastAsia="Times New Roman" w:hAnsi="Times New Roman" w:cs="Times New Roman"/>
          <w:b/>
          <w:bCs/>
          <w:sz w:val="28"/>
          <w:szCs w:val="24"/>
          <w:lang w:eastAsia="ru-RU"/>
        </w:rPr>
      </w:pPr>
      <w:r w:rsidRPr="00633F01">
        <w:rPr>
          <w:rFonts w:ascii="Times New Roman" w:eastAsia="Times New Roman" w:hAnsi="Times New Roman" w:cs="Times New Roman"/>
          <w:b/>
          <w:bCs/>
          <w:noProof/>
          <w:sz w:val="28"/>
          <w:szCs w:val="24"/>
          <w:lang w:eastAsia="ru-RU"/>
        </w:rPr>
        <w:drawing>
          <wp:inline distT="0" distB="0" distL="0" distR="0" wp14:anchorId="6B2445BC" wp14:editId="69942479">
            <wp:extent cx="800100" cy="895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00100" cy="895350"/>
                    </a:xfrm>
                    <a:prstGeom prst="rect">
                      <a:avLst/>
                    </a:prstGeom>
                    <a:noFill/>
                    <a:ln>
                      <a:noFill/>
                    </a:ln>
                  </pic:spPr>
                </pic:pic>
              </a:graphicData>
            </a:graphic>
          </wp:inline>
        </w:drawing>
      </w:r>
    </w:p>
    <w:p w:rsidR="00472F44" w:rsidRPr="00633F01" w:rsidRDefault="00472F44" w:rsidP="00472F44">
      <w:pPr>
        <w:spacing w:after="0" w:line="240" w:lineRule="auto"/>
        <w:jc w:val="center"/>
        <w:rPr>
          <w:rFonts w:ascii="Times New Roman" w:eastAsia="Times New Roman" w:hAnsi="Times New Roman" w:cs="Times New Roman"/>
          <w:b/>
          <w:bCs/>
          <w:sz w:val="28"/>
          <w:szCs w:val="24"/>
          <w:lang w:eastAsia="ru-RU"/>
        </w:rPr>
      </w:pPr>
    </w:p>
    <w:p w:rsidR="00472F44" w:rsidRPr="00633F01" w:rsidRDefault="00472F44" w:rsidP="00472F44">
      <w:pPr>
        <w:spacing w:after="0" w:line="240" w:lineRule="auto"/>
        <w:jc w:val="center"/>
        <w:rPr>
          <w:rFonts w:ascii="Times New Roman" w:eastAsia="Times New Roman" w:hAnsi="Times New Roman" w:cs="Times New Roman"/>
          <w:b/>
          <w:bCs/>
          <w:sz w:val="28"/>
          <w:szCs w:val="24"/>
          <w:lang w:eastAsia="ru-RU"/>
        </w:rPr>
      </w:pPr>
      <w:r w:rsidRPr="00633F01">
        <w:rPr>
          <w:rFonts w:ascii="Times New Roman" w:eastAsia="Times New Roman" w:hAnsi="Times New Roman" w:cs="Times New Roman"/>
          <w:b/>
          <w:bCs/>
          <w:sz w:val="28"/>
          <w:szCs w:val="24"/>
          <w:lang w:eastAsia="ru-RU"/>
        </w:rPr>
        <w:t>А Д М И Н И С Т Р А Ц И Я</w:t>
      </w:r>
    </w:p>
    <w:p w:rsidR="00472F44" w:rsidRPr="00633F01" w:rsidRDefault="00E97D5B" w:rsidP="00472F4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Вындиноостровского</w:t>
      </w:r>
      <w:r w:rsidR="00472F44" w:rsidRPr="00633F01">
        <w:rPr>
          <w:rFonts w:ascii="Times New Roman" w:eastAsia="Times New Roman" w:hAnsi="Times New Roman" w:cs="Times New Roman"/>
          <w:sz w:val="24"/>
          <w:szCs w:val="24"/>
          <w:lang w:eastAsia="ru-RU"/>
        </w:rPr>
        <w:t xml:space="preserve"> сельско</w:t>
      </w:r>
      <w:r>
        <w:rPr>
          <w:rFonts w:ascii="Times New Roman" w:eastAsia="Times New Roman" w:hAnsi="Times New Roman" w:cs="Times New Roman"/>
          <w:sz w:val="24"/>
          <w:szCs w:val="24"/>
          <w:lang w:eastAsia="ru-RU"/>
        </w:rPr>
        <w:t>го поселения</w:t>
      </w:r>
    </w:p>
    <w:p w:rsidR="00472F44" w:rsidRDefault="00472F44" w:rsidP="00472F44">
      <w:pPr>
        <w:spacing w:after="0" w:line="240" w:lineRule="auto"/>
        <w:jc w:val="center"/>
        <w:rPr>
          <w:rFonts w:ascii="Times New Roman" w:eastAsia="Times New Roman" w:hAnsi="Times New Roman" w:cs="Times New Roman"/>
          <w:sz w:val="24"/>
          <w:szCs w:val="24"/>
          <w:lang w:eastAsia="ru-RU"/>
        </w:rPr>
      </w:pPr>
      <w:r w:rsidRPr="00633F01">
        <w:rPr>
          <w:rFonts w:ascii="Times New Roman" w:eastAsia="Times New Roman" w:hAnsi="Times New Roman" w:cs="Times New Roman"/>
          <w:sz w:val="24"/>
          <w:szCs w:val="24"/>
          <w:lang w:eastAsia="ru-RU"/>
        </w:rPr>
        <w:t>Волховского муниципального района Ленинградской области</w:t>
      </w:r>
    </w:p>
    <w:p w:rsidR="00472F44" w:rsidRPr="00633F01" w:rsidRDefault="00472F44" w:rsidP="00472F44">
      <w:pPr>
        <w:keepNext/>
        <w:spacing w:after="0" w:line="240" w:lineRule="auto"/>
        <w:jc w:val="center"/>
        <w:outlineLvl w:val="1"/>
        <w:rPr>
          <w:rFonts w:ascii="Times New Roman" w:eastAsia="Times New Roman" w:hAnsi="Times New Roman" w:cs="Times New Roman"/>
          <w:b/>
          <w:sz w:val="32"/>
          <w:szCs w:val="20"/>
          <w:lang w:eastAsia="ru-RU"/>
        </w:rPr>
      </w:pPr>
      <w:proofErr w:type="gramStart"/>
      <w:r w:rsidRPr="00633F01">
        <w:rPr>
          <w:rFonts w:ascii="Times New Roman" w:eastAsia="Times New Roman" w:hAnsi="Times New Roman" w:cs="Times New Roman"/>
          <w:b/>
          <w:sz w:val="32"/>
          <w:szCs w:val="20"/>
          <w:lang w:eastAsia="ru-RU"/>
        </w:rPr>
        <w:t>П  О</w:t>
      </w:r>
      <w:proofErr w:type="gramEnd"/>
      <w:r w:rsidRPr="00633F01">
        <w:rPr>
          <w:rFonts w:ascii="Times New Roman" w:eastAsia="Times New Roman" w:hAnsi="Times New Roman" w:cs="Times New Roman"/>
          <w:b/>
          <w:sz w:val="32"/>
          <w:szCs w:val="20"/>
          <w:lang w:eastAsia="ru-RU"/>
        </w:rPr>
        <w:t xml:space="preserve">  С  Т  А  Н  О  В  Л  Е  Н  И  Е</w:t>
      </w:r>
    </w:p>
    <w:p w:rsidR="00472F44" w:rsidRPr="00633F01" w:rsidRDefault="00472F44" w:rsidP="00472F44">
      <w:pPr>
        <w:spacing w:after="0" w:line="240" w:lineRule="auto"/>
        <w:rPr>
          <w:rFonts w:ascii="Times New Roman" w:eastAsia="Times New Roman" w:hAnsi="Times New Roman" w:cs="Times New Roman"/>
          <w:sz w:val="24"/>
          <w:szCs w:val="24"/>
          <w:lang w:eastAsia="ru-RU"/>
        </w:rPr>
      </w:pPr>
      <w:r w:rsidRPr="00633F01">
        <w:rPr>
          <w:rFonts w:ascii="Times New Roman" w:eastAsia="Times New Roman" w:hAnsi="Times New Roman" w:cs="Times New Roman"/>
          <w:sz w:val="24"/>
          <w:szCs w:val="24"/>
          <w:lang w:eastAsia="ru-RU"/>
        </w:rPr>
        <w:t xml:space="preserve">                                                              дер. </w:t>
      </w:r>
      <w:proofErr w:type="spellStart"/>
      <w:r w:rsidRPr="00633F01">
        <w:rPr>
          <w:rFonts w:ascii="Times New Roman" w:eastAsia="Times New Roman" w:hAnsi="Times New Roman" w:cs="Times New Roman"/>
          <w:sz w:val="24"/>
          <w:szCs w:val="24"/>
          <w:lang w:eastAsia="ru-RU"/>
        </w:rPr>
        <w:t>Вындин</w:t>
      </w:r>
      <w:proofErr w:type="spellEnd"/>
      <w:r w:rsidRPr="00633F01">
        <w:rPr>
          <w:rFonts w:ascii="Times New Roman" w:eastAsia="Times New Roman" w:hAnsi="Times New Roman" w:cs="Times New Roman"/>
          <w:sz w:val="24"/>
          <w:szCs w:val="24"/>
          <w:lang w:eastAsia="ru-RU"/>
        </w:rPr>
        <w:t xml:space="preserve"> Остров</w:t>
      </w:r>
    </w:p>
    <w:p w:rsidR="00472F44" w:rsidRPr="00633F01" w:rsidRDefault="00472F44" w:rsidP="00472F44">
      <w:pPr>
        <w:spacing w:after="0" w:line="240" w:lineRule="auto"/>
        <w:jc w:val="center"/>
        <w:rPr>
          <w:rFonts w:ascii="Times New Roman" w:eastAsia="Times New Roman" w:hAnsi="Times New Roman" w:cs="Times New Roman"/>
          <w:sz w:val="24"/>
          <w:szCs w:val="24"/>
          <w:lang w:eastAsia="ru-RU"/>
        </w:rPr>
      </w:pPr>
      <w:r w:rsidRPr="00633F01">
        <w:rPr>
          <w:rFonts w:ascii="Times New Roman" w:eastAsia="Times New Roman" w:hAnsi="Times New Roman" w:cs="Times New Roman"/>
          <w:sz w:val="24"/>
          <w:szCs w:val="24"/>
          <w:lang w:eastAsia="ru-RU"/>
        </w:rPr>
        <w:t>Волховского района, Ленинградской области</w:t>
      </w:r>
    </w:p>
    <w:p w:rsidR="00472F44" w:rsidRPr="00633F01" w:rsidRDefault="00472F44" w:rsidP="00472F44">
      <w:pPr>
        <w:keepNext/>
        <w:spacing w:before="240" w:after="0" w:line="240" w:lineRule="auto"/>
        <w:ind w:right="-143"/>
        <w:outlineLvl w:val="1"/>
        <w:rPr>
          <w:rFonts w:ascii="Times New Roman" w:eastAsia="Times New Roman" w:hAnsi="Times New Roman" w:cs="Times New Roman"/>
          <w:bCs/>
          <w:iCs/>
          <w:color w:val="000000"/>
          <w:sz w:val="28"/>
          <w:szCs w:val="28"/>
          <w:lang w:eastAsia="ru-RU"/>
        </w:rPr>
      </w:pPr>
      <w:r w:rsidRPr="00633F01">
        <w:rPr>
          <w:rFonts w:ascii="Times New Roman" w:eastAsia="Times New Roman" w:hAnsi="Times New Roman" w:cs="Times New Roman"/>
          <w:bCs/>
          <w:i/>
          <w:iCs/>
          <w:color w:val="000000"/>
          <w:sz w:val="28"/>
          <w:szCs w:val="28"/>
          <w:lang w:eastAsia="ru-RU"/>
        </w:rPr>
        <w:t xml:space="preserve">               </w:t>
      </w:r>
      <w:r w:rsidRPr="00633F01">
        <w:rPr>
          <w:rFonts w:ascii="Times New Roman" w:eastAsia="Times New Roman" w:hAnsi="Times New Roman" w:cs="Times New Roman"/>
          <w:bCs/>
          <w:iCs/>
          <w:color w:val="000000"/>
          <w:sz w:val="28"/>
          <w:szCs w:val="28"/>
          <w:lang w:eastAsia="ru-RU"/>
        </w:rPr>
        <w:t>от «</w:t>
      </w:r>
      <w:r w:rsidR="00805186">
        <w:rPr>
          <w:rFonts w:ascii="Times New Roman" w:eastAsia="Times New Roman" w:hAnsi="Times New Roman" w:cs="Times New Roman"/>
          <w:bCs/>
          <w:iCs/>
          <w:color w:val="000000"/>
          <w:sz w:val="28"/>
          <w:szCs w:val="28"/>
          <w:lang w:eastAsia="ru-RU"/>
        </w:rPr>
        <w:t>21</w:t>
      </w:r>
      <w:r>
        <w:rPr>
          <w:rFonts w:ascii="Times New Roman" w:eastAsia="Times New Roman" w:hAnsi="Times New Roman" w:cs="Times New Roman"/>
          <w:bCs/>
          <w:iCs/>
          <w:color w:val="000000"/>
          <w:sz w:val="28"/>
          <w:szCs w:val="28"/>
          <w:lang w:eastAsia="ru-RU"/>
        </w:rPr>
        <w:t>»</w:t>
      </w:r>
      <w:r w:rsidR="00BD7FBE">
        <w:rPr>
          <w:rFonts w:ascii="Times New Roman" w:eastAsia="Times New Roman" w:hAnsi="Times New Roman" w:cs="Times New Roman"/>
          <w:bCs/>
          <w:iCs/>
          <w:color w:val="000000"/>
          <w:sz w:val="28"/>
          <w:szCs w:val="28"/>
          <w:lang w:eastAsia="ru-RU"/>
        </w:rPr>
        <w:t xml:space="preserve"> </w:t>
      </w:r>
      <w:r w:rsidR="00805186">
        <w:rPr>
          <w:rFonts w:ascii="Times New Roman" w:eastAsia="Times New Roman" w:hAnsi="Times New Roman" w:cs="Times New Roman"/>
          <w:bCs/>
          <w:iCs/>
          <w:color w:val="000000"/>
          <w:sz w:val="28"/>
          <w:szCs w:val="28"/>
          <w:lang w:eastAsia="ru-RU"/>
        </w:rPr>
        <w:t>июля</w:t>
      </w:r>
      <w:r>
        <w:rPr>
          <w:rFonts w:ascii="Times New Roman" w:eastAsia="Times New Roman" w:hAnsi="Times New Roman" w:cs="Times New Roman"/>
          <w:bCs/>
          <w:iCs/>
          <w:color w:val="000000"/>
          <w:sz w:val="28"/>
          <w:szCs w:val="28"/>
          <w:lang w:eastAsia="ru-RU"/>
        </w:rPr>
        <w:t xml:space="preserve"> 202</w:t>
      </w:r>
      <w:r w:rsidR="00D92658">
        <w:rPr>
          <w:rFonts w:ascii="Times New Roman" w:eastAsia="Times New Roman" w:hAnsi="Times New Roman" w:cs="Times New Roman"/>
          <w:bCs/>
          <w:iCs/>
          <w:color w:val="000000"/>
          <w:sz w:val="28"/>
          <w:szCs w:val="28"/>
          <w:lang w:eastAsia="ru-RU"/>
        </w:rPr>
        <w:t>5</w:t>
      </w:r>
      <w:r w:rsidRPr="00633F01">
        <w:rPr>
          <w:rFonts w:ascii="Times New Roman" w:eastAsia="Times New Roman" w:hAnsi="Times New Roman" w:cs="Times New Roman"/>
          <w:bCs/>
          <w:iCs/>
          <w:color w:val="000000"/>
          <w:sz w:val="28"/>
          <w:szCs w:val="28"/>
          <w:lang w:eastAsia="ru-RU"/>
        </w:rPr>
        <w:t xml:space="preserve">                                                      №</w:t>
      </w:r>
      <w:r w:rsidR="00D92658">
        <w:rPr>
          <w:rFonts w:ascii="Times New Roman" w:eastAsia="Times New Roman" w:hAnsi="Times New Roman" w:cs="Times New Roman"/>
          <w:bCs/>
          <w:iCs/>
          <w:color w:val="000000"/>
          <w:sz w:val="28"/>
          <w:szCs w:val="28"/>
          <w:lang w:eastAsia="ru-RU"/>
        </w:rPr>
        <w:t xml:space="preserve"> </w:t>
      </w:r>
      <w:r w:rsidR="00805186">
        <w:rPr>
          <w:rFonts w:ascii="Times New Roman" w:eastAsia="Times New Roman" w:hAnsi="Times New Roman" w:cs="Times New Roman"/>
          <w:bCs/>
          <w:iCs/>
          <w:color w:val="000000"/>
          <w:sz w:val="28"/>
          <w:szCs w:val="28"/>
          <w:lang w:eastAsia="ru-RU"/>
        </w:rPr>
        <w:t>108</w:t>
      </w:r>
    </w:p>
    <w:p w:rsidR="00472F44" w:rsidRPr="00633F01" w:rsidRDefault="00472F44" w:rsidP="00472F44">
      <w:pPr>
        <w:autoSpaceDE w:val="0"/>
        <w:autoSpaceDN w:val="0"/>
        <w:adjustRightInd w:val="0"/>
        <w:spacing w:after="0" w:line="276" w:lineRule="auto"/>
        <w:ind w:firstLine="540"/>
        <w:rPr>
          <w:rFonts w:ascii="Times New Roman" w:eastAsia="Times New Roman" w:hAnsi="Times New Roman" w:cs="Times New Roman"/>
          <w:sz w:val="16"/>
          <w:szCs w:val="16"/>
          <w:lang w:eastAsia="ru-RU"/>
        </w:rPr>
      </w:pPr>
      <w:r w:rsidRPr="00633F01">
        <w:rPr>
          <w:rFonts w:ascii="Times New Roman" w:eastAsia="Times New Roman" w:hAnsi="Times New Roman" w:cs="Times New Roman"/>
          <w:sz w:val="28"/>
          <w:szCs w:val="28"/>
          <w:lang w:eastAsia="ru-RU"/>
        </w:rPr>
        <w:t xml:space="preserve">                                                    </w:t>
      </w:r>
    </w:p>
    <w:p w:rsidR="00472F44" w:rsidRPr="00633F01" w:rsidRDefault="00472F44" w:rsidP="00472F44">
      <w:pPr>
        <w:widowControl w:val="0"/>
        <w:snapToGrid w:val="0"/>
        <w:spacing w:after="0" w:line="240" w:lineRule="auto"/>
        <w:jc w:val="center"/>
        <w:rPr>
          <w:rFonts w:ascii="Times New Roman" w:eastAsia="Times New Roman" w:hAnsi="Times New Roman" w:cs="Times New Roman"/>
          <w:b/>
          <w:sz w:val="24"/>
          <w:szCs w:val="24"/>
          <w:lang w:eastAsia="ru-RU"/>
        </w:rPr>
      </w:pPr>
    </w:p>
    <w:p w:rsidR="00472F44" w:rsidRPr="00633F01" w:rsidRDefault="00472F44" w:rsidP="00472F44">
      <w:pPr>
        <w:tabs>
          <w:tab w:val="left" w:pos="1722"/>
        </w:tabs>
        <w:spacing w:after="0" w:line="240" w:lineRule="auto"/>
        <w:ind w:left="-540"/>
        <w:jc w:val="center"/>
        <w:rPr>
          <w:rFonts w:ascii="Times New Roman" w:hAnsi="Times New Roman" w:cs="Times New Roman"/>
          <w:b/>
          <w:sz w:val="28"/>
          <w:szCs w:val="28"/>
        </w:rPr>
      </w:pPr>
      <w:r w:rsidRPr="00633F01">
        <w:rPr>
          <w:rFonts w:ascii="Times New Roman" w:eastAsia="Times New Roman" w:hAnsi="Times New Roman" w:cs="Times New Roman"/>
          <w:b/>
          <w:bCs/>
          <w:sz w:val="28"/>
          <w:szCs w:val="28"/>
          <w:lang w:eastAsia="ru-RU"/>
        </w:rPr>
        <w:t xml:space="preserve">О внесении изменений в Административный регламент </w:t>
      </w:r>
      <w:r w:rsidRPr="00633F01">
        <w:rPr>
          <w:rFonts w:ascii="Times New Roman" w:hAnsi="Times New Roman" w:cs="Times New Roman"/>
          <w:b/>
          <w:sz w:val="28"/>
          <w:szCs w:val="28"/>
        </w:rPr>
        <w:t>по</w:t>
      </w:r>
    </w:p>
    <w:p w:rsidR="00472F44" w:rsidRPr="00633F01" w:rsidRDefault="00472F44" w:rsidP="00472F44">
      <w:pPr>
        <w:tabs>
          <w:tab w:val="left" w:pos="1722"/>
        </w:tabs>
        <w:spacing w:after="0" w:line="240" w:lineRule="auto"/>
        <w:ind w:left="-540"/>
        <w:jc w:val="center"/>
        <w:rPr>
          <w:rFonts w:ascii="Times New Roman" w:hAnsi="Times New Roman" w:cs="Times New Roman"/>
          <w:b/>
          <w:sz w:val="28"/>
          <w:szCs w:val="28"/>
        </w:rPr>
      </w:pPr>
      <w:r w:rsidRPr="00633F01">
        <w:rPr>
          <w:rFonts w:ascii="Times New Roman" w:hAnsi="Times New Roman" w:cs="Times New Roman"/>
          <w:b/>
          <w:sz w:val="28"/>
          <w:szCs w:val="28"/>
        </w:rPr>
        <w:t xml:space="preserve">предоставлению муниципальной услуги: № </w:t>
      </w:r>
      <w:r>
        <w:rPr>
          <w:rFonts w:ascii="Times New Roman" w:hAnsi="Times New Roman" w:cs="Times New Roman"/>
          <w:b/>
          <w:sz w:val="28"/>
          <w:szCs w:val="28"/>
        </w:rPr>
        <w:t>104 от 01.09.2014</w:t>
      </w:r>
    </w:p>
    <w:p w:rsidR="00472F44" w:rsidRPr="00633F01" w:rsidRDefault="00472F44" w:rsidP="00472F4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633F01">
        <w:rPr>
          <w:rFonts w:ascii="Times New Roman" w:eastAsia="Times New Roman" w:hAnsi="Times New Roman" w:cs="Times New Roman"/>
          <w:b/>
          <w:bCs/>
          <w:sz w:val="28"/>
          <w:szCs w:val="28"/>
          <w:lang w:eastAsia="ru-RU"/>
        </w:rPr>
        <w:t>«</w:t>
      </w:r>
      <w:r w:rsidRPr="00FF4CCB">
        <w:rPr>
          <w:rFonts w:ascii="Times New Roman" w:eastAsia="Times New Roman" w:hAnsi="Times New Roman" w:cs="Times New Roman"/>
          <w:b/>
          <w:bCs/>
          <w:sz w:val="28"/>
          <w:szCs w:val="28"/>
          <w:lang w:eastAsia="ru-RU"/>
        </w:rPr>
        <w:t>Принятие граждан на учет в качестве нуждающихся в жилых помещениях, предоставляемых по договорам социального найма</w:t>
      </w:r>
      <w:r w:rsidRPr="00633F01">
        <w:rPr>
          <w:rFonts w:ascii="Times New Roman" w:eastAsia="Times New Roman" w:hAnsi="Times New Roman" w:cs="Times New Roman"/>
          <w:b/>
          <w:bCs/>
          <w:sz w:val="28"/>
          <w:szCs w:val="28"/>
          <w:lang w:eastAsia="ru-RU"/>
        </w:rPr>
        <w:t>»</w:t>
      </w:r>
    </w:p>
    <w:p w:rsidR="00472F44" w:rsidRPr="00633F01" w:rsidRDefault="00472F44" w:rsidP="00472F44">
      <w:pPr>
        <w:widowControl w:val="0"/>
        <w:autoSpaceDE w:val="0"/>
        <w:autoSpaceDN w:val="0"/>
        <w:adjustRightInd w:val="0"/>
        <w:spacing w:after="0" w:line="240" w:lineRule="auto"/>
        <w:jc w:val="center"/>
        <w:outlineLvl w:val="0"/>
        <w:rPr>
          <w:rFonts w:ascii="Times New Roman" w:eastAsia="Calibri" w:hAnsi="Times New Roman" w:cs="Times New Roman"/>
          <w:b/>
          <w:sz w:val="24"/>
          <w:szCs w:val="28"/>
        </w:rPr>
      </w:pPr>
    </w:p>
    <w:p w:rsidR="00472F44" w:rsidRPr="005063D7" w:rsidRDefault="00D6721C" w:rsidP="00472F44">
      <w:pPr>
        <w:jc w:val="both"/>
        <w:rPr>
          <w:rFonts w:ascii="Times New Roman" w:eastAsia="Times New Roman" w:hAnsi="Times New Roman" w:cs="Times New Roman"/>
          <w:b/>
          <w:kern w:val="2"/>
          <w:sz w:val="28"/>
          <w:szCs w:val="28"/>
        </w:rPr>
      </w:pPr>
      <w:r w:rsidRPr="00E61382">
        <w:rPr>
          <w:rFonts w:ascii="Times New Roman" w:eastAsia="Times New Roman" w:hAnsi="Times New Roman" w:cs="Times New Roman"/>
          <w:sz w:val="28"/>
          <w:szCs w:val="28"/>
          <w:lang w:eastAsia="ru-RU"/>
        </w:rPr>
        <w:t xml:space="preserve">  В соответствии с </w:t>
      </w:r>
      <w:r>
        <w:rPr>
          <w:rFonts w:ascii="Times New Roman" w:eastAsia="Times New Roman" w:hAnsi="Times New Roman" w:cs="Times New Roman"/>
          <w:sz w:val="28"/>
          <w:szCs w:val="28"/>
          <w:lang w:eastAsia="ru-RU"/>
        </w:rPr>
        <w:t>распоряжением Правительства Ленинградской области от 13.05.2025 года № 271-р., в</w:t>
      </w:r>
      <w:r w:rsidR="00472F44" w:rsidRPr="00633F01">
        <w:rPr>
          <w:rFonts w:ascii="Times New Roman" w:eastAsia="Times New Roman" w:hAnsi="Times New Roman" w:cs="Times New Roman"/>
          <w:sz w:val="28"/>
          <w:szCs w:val="28"/>
          <w:lang w:eastAsia="ru-RU"/>
        </w:rPr>
        <w:t xml:space="preserve"> соответствии с решением Комиссии по повышению качества и доступности предоставления государственных и муниципальных услуг в </w:t>
      </w:r>
      <w:r w:rsidR="0007342A">
        <w:rPr>
          <w:rFonts w:ascii="Times New Roman" w:eastAsia="Times New Roman" w:hAnsi="Times New Roman" w:cs="Times New Roman"/>
          <w:sz w:val="28"/>
          <w:szCs w:val="28"/>
          <w:lang w:eastAsia="ru-RU"/>
        </w:rPr>
        <w:t xml:space="preserve">Ленинградской области от </w:t>
      </w:r>
      <w:r w:rsidR="00D92658">
        <w:rPr>
          <w:rFonts w:ascii="Times New Roman" w:eastAsia="Times New Roman" w:hAnsi="Times New Roman" w:cs="Times New Roman"/>
          <w:sz w:val="28"/>
          <w:szCs w:val="28"/>
          <w:lang w:eastAsia="ru-RU"/>
        </w:rPr>
        <w:t>10.12</w:t>
      </w:r>
      <w:r w:rsidR="00186ED1">
        <w:rPr>
          <w:rFonts w:ascii="Times New Roman" w:eastAsia="Times New Roman" w:hAnsi="Times New Roman" w:cs="Times New Roman"/>
          <w:sz w:val="28"/>
          <w:szCs w:val="28"/>
          <w:lang w:eastAsia="ru-RU"/>
        </w:rPr>
        <w:t>.2024</w:t>
      </w:r>
      <w:r w:rsidR="00472F44">
        <w:rPr>
          <w:rFonts w:ascii="Times New Roman" w:eastAsia="Times New Roman" w:hAnsi="Times New Roman" w:cs="Times New Roman"/>
          <w:sz w:val="28"/>
          <w:szCs w:val="28"/>
          <w:lang w:eastAsia="ru-RU"/>
        </w:rPr>
        <w:t xml:space="preserve"> </w:t>
      </w:r>
      <w:r w:rsidR="00472F44" w:rsidRPr="00633F01">
        <w:rPr>
          <w:rFonts w:ascii="Times New Roman" w:eastAsia="Times New Roman" w:hAnsi="Times New Roman" w:cs="Times New Roman"/>
          <w:sz w:val="28"/>
          <w:szCs w:val="28"/>
          <w:lang w:eastAsia="ru-RU"/>
        </w:rPr>
        <w:t>г.,</w:t>
      </w:r>
      <w:r w:rsidR="0007342A">
        <w:rPr>
          <w:rFonts w:ascii="Times New Roman" w:eastAsia="Times New Roman" w:hAnsi="Times New Roman" w:cs="Times New Roman"/>
          <w:kern w:val="2"/>
          <w:sz w:val="28"/>
          <w:szCs w:val="28"/>
        </w:rPr>
        <w:t xml:space="preserve"> в </w:t>
      </w:r>
      <w:r w:rsidR="00472F44" w:rsidRPr="00FF4CCB">
        <w:rPr>
          <w:rFonts w:ascii="Times New Roman" w:eastAsia="Times New Roman" w:hAnsi="Times New Roman" w:cs="Times New Roman"/>
          <w:kern w:val="2"/>
          <w:sz w:val="28"/>
          <w:szCs w:val="28"/>
        </w:rPr>
        <w:t xml:space="preserve">соответствии со статьей 6 Федерального закона от 27.07.2010 N 210-ФЗ «Об организации предоставления государственных и муниципальных услуг», </w:t>
      </w:r>
      <w:r w:rsidR="00472F44" w:rsidRPr="00FF4CCB">
        <w:rPr>
          <w:rFonts w:ascii="Times New Roman CYR" w:eastAsia="Times New Roman" w:hAnsi="Times New Roman CYR" w:cs="Times New Roman CYR"/>
          <w:kern w:val="2"/>
          <w:sz w:val="28"/>
          <w:szCs w:val="28"/>
        </w:rPr>
        <w:t xml:space="preserve">с Федеральным законом от 06.10.2003 № 131-ФЗ «Об общих принципах организации местного самоуправления в Российской Федерации», на основании постановления </w:t>
      </w:r>
      <w:r w:rsidR="00472F44" w:rsidRPr="00FF4CCB">
        <w:rPr>
          <w:rFonts w:ascii="Times New Roman" w:eastAsia="Times New Roman" w:hAnsi="Times New Roman" w:cs="Times New Roman"/>
          <w:kern w:val="2"/>
          <w:sz w:val="28"/>
          <w:szCs w:val="28"/>
        </w:rPr>
        <w:t xml:space="preserve">администрации муниципального образования </w:t>
      </w:r>
      <w:proofErr w:type="spellStart"/>
      <w:r w:rsidR="00472F44" w:rsidRPr="00FF4CCB">
        <w:rPr>
          <w:rFonts w:ascii="Times New Roman" w:eastAsia="Times New Roman" w:hAnsi="Times New Roman" w:cs="Times New Roman"/>
          <w:kern w:val="2"/>
          <w:sz w:val="28"/>
          <w:szCs w:val="28"/>
        </w:rPr>
        <w:t>Вындиноостровское</w:t>
      </w:r>
      <w:proofErr w:type="spellEnd"/>
      <w:r w:rsidR="00472F44" w:rsidRPr="00FF4CCB">
        <w:rPr>
          <w:rFonts w:ascii="Times New Roman" w:eastAsia="Times New Roman" w:hAnsi="Times New Roman" w:cs="Times New Roman"/>
          <w:kern w:val="2"/>
          <w:sz w:val="28"/>
          <w:szCs w:val="28"/>
        </w:rPr>
        <w:t xml:space="preserve">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proofErr w:type="spellStart"/>
      <w:r w:rsidR="00472F44" w:rsidRPr="00FF4CCB">
        <w:rPr>
          <w:rFonts w:ascii="Times New Roman" w:eastAsia="Times New Roman" w:hAnsi="Times New Roman" w:cs="Times New Roman"/>
          <w:kern w:val="2"/>
          <w:sz w:val="28"/>
          <w:szCs w:val="28"/>
        </w:rPr>
        <w:t>Вындиноостровское</w:t>
      </w:r>
      <w:proofErr w:type="spellEnd"/>
      <w:r w:rsidR="00472F44" w:rsidRPr="00FF4CCB">
        <w:rPr>
          <w:rFonts w:ascii="Times New Roman" w:eastAsia="Times New Roman" w:hAnsi="Times New Roman" w:cs="Times New Roman"/>
          <w:kern w:val="2"/>
          <w:sz w:val="28"/>
          <w:szCs w:val="28"/>
        </w:rPr>
        <w:t xml:space="preserve"> сельское поселение Волховского муниципального района Ленинградской области», </w:t>
      </w:r>
      <w:r w:rsidR="00472F44" w:rsidRPr="00FF4CCB">
        <w:rPr>
          <w:rFonts w:ascii="Times New Roman CYR" w:eastAsia="Times New Roman" w:hAnsi="Times New Roman CYR" w:cs="Times New Roman CYR"/>
          <w:kern w:val="2"/>
          <w:sz w:val="28"/>
          <w:szCs w:val="28"/>
        </w:rPr>
        <w:t>Устава муниципального образования  администрация Вындиноостровско</w:t>
      </w:r>
      <w:r w:rsidR="00BD7FBE">
        <w:rPr>
          <w:rFonts w:ascii="Times New Roman CYR" w:eastAsia="Times New Roman" w:hAnsi="Times New Roman CYR" w:cs="Times New Roman CYR"/>
          <w:kern w:val="2"/>
          <w:sz w:val="28"/>
          <w:szCs w:val="28"/>
        </w:rPr>
        <w:t xml:space="preserve">го сельского </w:t>
      </w:r>
      <w:r w:rsidR="00BD7FBE" w:rsidRPr="005063D7">
        <w:rPr>
          <w:rFonts w:ascii="Times New Roman CYR" w:eastAsia="Times New Roman" w:hAnsi="Times New Roman CYR" w:cs="Times New Roman CYR"/>
          <w:kern w:val="2"/>
          <w:sz w:val="28"/>
          <w:szCs w:val="28"/>
        </w:rPr>
        <w:t>поселения</w:t>
      </w:r>
      <w:r w:rsidR="00472F44" w:rsidRPr="005063D7">
        <w:rPr>
          <w:rFonts w:ascii="Times New Roman CYR" w:eastAsia="Times New Roman" w:hAnsi="Times New Roman CYR" w:cs="Times New Roman CYR"/>
          <w:kern w:val="2"/>
          <w:sz w:val="28"/>
          <w:szCs w:val="28"/>
        </w:rPr>
        <w:t xml:space="preserve">  </w:t>
      </w:r>
      <w:r w:rsidR="00472F44" w:rsidRPr="005063D7">
        <w:rPr>
          <w:rFonts w:ascii="Times New Roman CYR" w:eastAsia="Times New Roman" w:hAnsi="Times New Roman CYR" w:cs="Times New Roman CYR"/>
          <w:b/>
          <w:kern w:val="2"/>
          <w:sz w:val="28"/>
          <w:szCs w:val="28"/>
        </w:rPr>
        <w:t>постановляет</w:t>
      </w:r>
      <w:r w:rsidR="00472F44" w:rsidRPr="005063D7">
        <w:rPr>
          <w:rFonts w:ascii="Times New Roman" w:eastAsia="Times New Roman" w:hAnsi="Times New Roman" w:cs="Times New Roman"/>
          <w:b/>
          <w:kern w:val="2"/>
          <w:sz w:val="28"/>
          <w:szCs w:val="28"/>
        </w:rPr>
        <w:t>:</w:t>
      </w:r>
    </w:p>
    <w:p w:rsidR="00472F44" w:rsidRPr="005063D7" w:rsidRDefault="00472F44" w:rsidP="00472F44">
      <w:pPr>
        <w:spacing w:after="200" w:line="240" w:lineRule="atLeast"/>
        <w:jc w:val="both"/>
        <w:rPr>
          <w:rFonts w:ascii="Times New Roman" w:eastAsia="Times New Roman" w:hAnsi="Times New Roman" w:cs="Times New Roman"/>
          <w:b/>
          <w:sz w:val="28"/>
          <w:szCs w:val="28"/>
          <w:lang w:eastAsia="ar-SA"/>
        </w:rPr>
      </w:pPr>
    </w:p>
    <w:p w:rsidR="00472F44" w:rsidRPr="005063D7" w:rsidRDefault="00472F44" w:rsidP="00472F44">
      <w:pPr>
        <w:rPr>
          <w:rFonts w:ascii="Times New Roman" w:eastAsia="Times New Roman" w:hAnsi="Times New Roman" w:cs="Times New Roman"/>
          <w:bCs/>
          <w:sz w:val="28"/>
          <w:szCs w:val="28"/>
          <w:lang w:eastAsia="ru-RU"/>
        </w:rPr>
      </w:pPr>
      <w:r w:rsidRPr="005063D7">
        <w:rPr>
          <w:rFonts w:ascii="Times New Roman" w:eastAsia="Times New Roman" w:hAnsi="Times New Roman" w:cs="Times New Roman"/>
          <w:bCs/>
          <w:sz w:val="28"/>
          <w:szCs w:val="28"/>
          <w:lang w:eastAsia="ru-RU"/>
        </w:rPr>
        <w:t>1. Внести изменения в Административный регламент по предоставлению муниципальной услуги «Принятие граждан на учет в качестве нуждающихся в жилых помещениях, предоставляемых по договорам социального найма»</w:t>
      </w:r>
    </w:p>
    <w:p w:rsidR="00472F44" w:rsidRPr="005063D7" w:rsidRDefault="00472F44" w:rsidP="00472F44">
      <w:pPr>
        <w:spacing w:after="0"/>
        <w:rPr>
          <w:rFonts w:ascii="Times New Roman" w:eastAsia="Times New Roman" w:hAnsi="Times New Roman" w:cs="Times New Roman"/>
          <w:bCs/>
          <w:sz w:val="28"/>
          <w:szCs w:val="28"/>
          <w:lang w:eastAsia="ru-RU"/>
        </w:rPr>
      </w:pPr>
      <w:r w:rsidRPr="005063D7">
        <w:rPr>
          <w:rFonts w:ascii="Times New Roman" w:eastAsia="Times New Roman" w:hAnsi="Times New Roman" w:cs="Times New Roman"/>
          <w:bCs/>
          <w:sz w:val="28"/>
          <w:szCs w:val="28"/>
          <w:lang w:eastAsia="ru-RU"/>
        </w:rPr>
        <w:t xml:space="preserve">  читать в следующей редакции:</w:t>
      </w:r>
    </w:p>
    <w:p w:rsidR="00360052" w:rsidRPr="005063D7" w:rsidRDefault="00360052" w:rsidP="00F6029F">
      <w:pPr>
        <w:spacing w:after="0" w:line="240" w:lineRule="auto"/>
        <w:ind w:firstLine="709"/>
        <w:jc w:val="both"/>
        <w:rPr>
          <w:rFonts w:ascii="Times New Roman" w:eastAsia="Calibri" w:hAnsi="Times New Roman" w:cs="Times New Roman"/>
          <w:sz w:val="28"/>
          <w:szCs w:val="28"/>
        </w:rPr>
      </w:pPr>
    </w:p>
    <w:p w:rsidR="00251DFA" w:rsidRPr="005063D7" w:rsidRDefault="00251DFA" w:rsidP="00360052">
      <w:pPr>
        <w:spacing w:after="0" w:line="240" w:lineRule="auto"/>
        <w:jc w:val="both"/>
        <w:rPr>
          <w:rFonts w:ascii="Times New Roman" w:hAnsi="Times New Roman" w:cs="Times New Roman"/>
          <w:sz w:val="28"/>
          <w:szCs w:val="28"/>
        </w:rPr>
      </w:pPr>
      <w:r w:rsidRPr="005063D7">
        <w:rPr>
          <w:rFonts w:ascii="Times New Roman" w:hAnsi="Times New Roman" w:cs="Times New Roman"/>
          <w:sz w:val="28"/>
          <w:szCs w:val="28"/>
        </w:rPr>
        <w:t>В гл.2</w:t>
      </w:r>
      <w:r w:rsidR="00360052" w:rsidRPr="005063D7">
        <w:rPr>
          <w:rFonts w:ascii="Times New Roman" w:hAnsi="Times New Roman" w:cs="Times New Roman"/>
          <w:sz w:val="28"/>
          <w:szCs w:val="28"/>
        </w:rPr>
        <w:t xml:space="preserve"> </w:t>
      </w:r>
      <w:proofErr w:type="gramStart"/>
      <w:r w:rsidRPr="005063D7">
        <w:rPr>
          <w:rFonts w:ascii="Times New Roman" w:hAnsi="Times New Roman" w:cs="Times New Roman"/>
          <w:sz w:val="28"/>
          <w:szCs w:val="28"/>
        </w:rPr>
        <w:t>п.2.</w:t>
      </w:r>
      <w:r w:rsidR="00D83E89">
        <w:rPr>
          <w:rFonts w:ascii="Times New Roman" w:hAnsi="Times New Roman" w:cs="Times New Roman"/>
          <w:sz w:val="28"/>
          <w:szCs w:val="28"/>
        </w:rPr>
        <w:t>2 .</w:t>
      </w:r>
      <w:proofErr w:type="gramEnd"/>
      <w:r w:rsidRPr="005063D7">
        <w:rPr>
          <w:rFonts w:ascii="Times New Roman" w:hAnsi="Times New Roman" w:cs="Times New Roman"/>
          <w:sz w:val="28"/>
          <w:szCs w:val="28"/>
        </w:rPr>
        <w:t xml:space="preserve"> </w:t>
      </w:r>
    </w:p>
    <w:p w:rsidR="00472F44" w:rsidRPr="005063D7" w:rsidRDefault="00472F44" w:rsidP="00472F44">
      <w:pPr>
        <w:spacing w:after="0"/>
        <w:rPr>
          <w:rFonts w:ascii="Times New Roman" w:eastAsia="Times New Roman" w:hAnsi="Times New Roman" w:cs="Times New Roman"/>
          <w:sz w:val="28"/>
          <w:szCs w:val="28"/>
          <w:lang w:eastAsia="ar-SA"/>
        </w:rPr>
      </w:pPr>
      <w:r w:rsidRPr="005063D7">
        <w:rPr>
          <w:rFonts w:ascii="Times New Roman" w:eastAsia="Times New Roman" w:hAnsi="Times New Roman" w:cs="Times New Roman"/>
          <w:bCs/>
          <w:sz w:val="28"/>
          <w:szCs w:val="28"/>
          <w:lang w:eastAsia="ru-RU"/>
        </w:rPr>
        <w:lastRenderedPageBreak/>
        <w:t xml:space="preserve">Глава </w:t>
      </w:r>
      <w:proofErr w:type="gramStart"/>
      <w:r w:rsidRPr="005063D7">
        <w:rPr>
          <w:rFonts w:ascii="Times New Roman" w:eastAsia="Times New Roman" w:hAnsi="Times New Roman" w:cs="Times New Roman"/>
          <w:bCs/>
          <w:sz w:val="28"/>
          <w:szCs w:val="28"/>
          <w:lang w:eastAsia="ru-RU"/>
        </w:rPr>
        <w:t xml:space="preserve">2  </w:t>
      </w:r>
      <w:r w:rsidRPr="005063D7">
        <w:rPr>
          <w:rFonts w:ascii="Times New Roman" w:eastAsia="Times New Roman" w:hAnsi="Times New Roman" w:cs="Times New Roman"/>
          <w:sz w:val="28"/>
          <w:szCs w:val="28"/>
          <w:lang w:eastAsia="ar-SA"/>
        </w:rPr>
        <w:t>Стандарт</w:t>
      </w:r>
      <w:proofErr w:type="gramEnd"/>
      <w:r w:rsidRPr="005063D7">
        <w:rPr>
          <w:rFonts w:ascii="Times New Roman" w:eastAsia="Times New Roman" w:hAnsi="Times New Roman" w:cs="Times New Roman"/>
          <w:sz w:val="28"/>
          <w:szCs w:val="28"/>
          <w:lang w:eastAsia="ar-SA"/>
        </w:rPr>
        <w:t xml:space="preserve"> предоставления муниципальной услуги</w:t>
      </w:r>
    </w:p>
    <w:p w:rsidR="00D83E89" w:rsidRPr="005063D7" w:rsidRDefault="00D83E89" w:rsidP="00D83E89">
      <w:pPr>
        <w:tabs>
          <w:tab w:val="left" w:pos="567"/>
        </w:tabs>
        <w:spacing w:after="0" w:line="240" w:lineRule="auto"/>
        <w:ind w:firstLine="141"/>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xml:space="preserve">2.2. Муниципальную услугу предоставляет: администрация </w:t>
      </w:r>
      <w:proofErr w:type="spellStart"/>
      <w:r w:rsidRPr="005063D7">
        <w:rPr>
          <w:rFonts w:ascii="Times New Roman" w:eastAsia="Calibri" w:hAnsi="Times New Roman" w:cs="Times New Roman"/>
          <w:sz w:val="28"/>
          <w:szCs w:val="28"/>
        </w:rPr>
        <w:t>Выдиноостровского</w:t>
      </w:r>
      <w:proofErr w:type="spellEnd"/>
      <w:r w:rsidRPr="005063D7">
        <w:rPr>
          <w:rFonts w:ascii="Times New Roman" w:eastAsia="Calibri" w:hAnsi="Times New Roman" w:cs="Times New Roman"/>
          <w:sz w:val="28"/>
          <w:szCs w:val="28"/>
        </w:rPr>
        <w:t xml:space="preserve"> сельского поселения Волховского муниципального района</w:t>
      </w:r>
      <w:r w:rsidRPr="00D92658">
        <w:rPr>
          <w:rFonts w:ascii="Times New Roman" w:eastAsia="Calibri" w:hAnsi="Times New Roman" w:cs="Times New Roman"/>
          <w:sz w:val="28"/>
          <w:szCs w:val="28"/>
        </w:rPr>
        <w:t xml:space="preserve"> </w:t>
      </w:r>
      <w:r w:rsidRPr="005063D7">
        <w:rPr>
          <w:rFonts w:ascii="Times New Roman" w:eastAsia="Calibri" w:hAnsi="Times New Roman" w:cs="Times New Roman"/>
          <w:sz w:val="28"/>
          <w:szCs w:val="28"/>
          <w:lang w:eastAsia="ru-RU"/>
        </w:rPr>
        <w:t>Ленинградской области.</w:t>
      </w:r>
    </w:p>
    <w:p w:rsidR="00D83E89" w:rsidRPr="005063D7" w:rsidRDefault="00D83E89" w:rsidP="00D83E89">
      <w:pPr>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В предоставлении муниципальной услуги участвуют:</w:t>
      </w:r>
    </w:p>
    <w:p w:rsidR="00D83E89" w:rsidRPr="005063D7" w:rsidRDefault="00D83E89" w:rsidP="00D83E89">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1) </w:t>
      </w:r>
      <w:r w:rsidRPr="005063D7">
        <w:rPr>
          <w:rFonts w:ascii="Times New Roman" w:eastAsia="Calibri" w:hAnsi="Times New Roman" w:cs="Times New Roman"/>
          <w:sz w:val="28"/>
          <w:szCs w:val="28"/>
          <w:lang w:eastAsia="ru-RU"/>
        </w:rPr>
        <w:t xml:space="preserve">администрация </w:t>
      </w:r>
      <w:proofErr w:type="spellStart"/>
      <w:r w:rsidRPr="005063D7">
        <w:rPr>
          <w:rFonts w:ascii="Times New Roman" w:eastAsia="Calibri" w:hAnsi="Times New Roman" w:cs="Times New Roman"/>
          <w:sz w:val="28"/>
          <w:szCs w:val="28"/>
        </w:rPr>
        <w:t>Выдиноостровского</w:t>
      </w:r>
      <w:proofErr w:type="spellEnd"/>
      <w:r w:rsidRPr="005063D7">
        <w:rPr>
          <w:rFonts w:ascii="Times New Roman" w:eastAsia="Calibri" w:hAnsi="Times New Roman" w:cs="Times New Roman"/>
          <w:sz w:val="28"/>
          <w:szCs w:val="28"/>
        </w:rPr>
        <w:t xml:space="preserve"> сельского поселения Волховского муниципального района</w:t>
      </w:r>
      <w:r w:rsidRPr="00D92658">
        <w:rPr>
          <w:rFonts w:ascii="Times New Roman" w:eastAsia="Calibri" w:hAnsi="Times New Roman" w:cs="Times New Roman"/>
          <w:sz w:val="28"/>
          <w:szCs w:val="28"/>
        </w:rPr>
        <w:t xml:space="preserve"> </w:t>
      </w:r>
      <w:r w:rsidRPr="005063D7">
        <w:rPr>
          <w:rFonts w:ascii="Times New Roman" w:eastAsia="Calibri" w:hAnsi="Times New Roman" w:cs="Times New Roman"/>
          <w:sz w:val="28"/>
          <w:szCs w:val="28"/>
          <w:lang w:eastAsia="ru-RU"/>
        </w:rPr>
        <w:t>Ленинградской области;</w:t>
      </w:r>
    </w:p>
    <w:p w:rsidR="00D83E89" w:rsidRPr="005063D7" w:rsidRDefault="00D83E89" w:rsidP="00D83E89">
      <w:pPr>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xml:space="preserve">2) </w:t>
      </w:r>
      <w:r w:rsidRPr="005063D7">
        <w:rPr>
          <w:rFonts w:ascii="Times New Roman" w:eastAsia="Times New Roman" w:hAnsi="Times New Roman" w:cs="Times New Roman"/>
          <w:sz w:val="28"/>
          <w:szCs w:val="28"/>
          <w:lang w:eastAsia="ru-RU"/>
        </w:rPr>
        <w:t xml:space="preserve">Государственное бюджетное учреждение Ленинградской области «Многофункциональный центр предоставления государственных и муниципальных услуг» </w:t>
      </w:r>
      <w:r w:rsidRPr="005063D7">
        <w:rPr>
          <w:rFonts w:ascii="Times New Roman" w:eastAsia="Calibri" w:hAnsi="Times New Roman" w:cs="Times New Roman"/>
          <w:sz w:val="28"/>
          <w:szCs w:val="28"/>
          <w:lang w:eastAsia="ru-RU"/>
        </w:rPr>
        <w:t>(далее – МФЦ);</w:t>
      </w:r>
    </w:p>
    <w:p w:rsidR="00D83E89" w:rsidRPr="005063D7" w:rsidRDefault="00D83E89" w:rsidP="00D83E89">
      <w:pPr>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3) Федеральная служба государственной регистрации, кадастра и картографии;</w:t>
      </w:r>
    </w:p>
    <w:p w:rsidR="00D83E89" w:rsidRPr="005063D7" w:rsidRDefault="00D83E89" w:rsidP="00D83E89">
      <w:pPr>
        <w:spacing w:after="0" w:line="240" w:lineRule="auto"/>
        <w:ind w:firstLine="709"/>
        <w:jc w:val="both"/>
        <w:rPr>
          <w:rFonts w:ascii="Times New Roman" w:eastAsia="Calibri" w:hAnsi="Times New Roman" w:cs="Times New Roman"/>
          <w:color w:val="000000"/>
          <w:sz w:val="28"/>
          <w:szCs w:val="28"/>
        </w:rPr>
      </w:pPr>
      <w:r w:rsidRPr="005063D7">
        <w:rPr>
          <w:rFonts w:ascii="Times New Roman" w:eastAsia="Calibri" w:hAnsi="Times New Roman" w:cs="Times New Roman"/>
          <w:sz w:val="28"/>
          <w:szCs w:val="28"/>
          <w:lang w:eastAsia="ru-RU"/>
        </w:rPr>
        <w:t xml:space="preserve">4) </w:t>
      </w:r>
      <w:r w:rsidRPr="005063D7">
        <w:rPr>
          <w:rFonts w:ascii="Times New Roman" w:eastAsia="Calibri" w:hAnsi="Times New Roman" w:cs="Times New Roman"/>
          <w:color w:val="000000"/>
          <w:sz w:val="28"/>
          <w:szCs w:val="28"/>
        </w:rPr>
        <w:t>Управление по вопросам миграции ГУ МВД России по г. Санкт-Петербургу и Ленинградской области.</w:t>
      </w:r>
    </w:p>
    <w:p w:rsidR="00D83E89" w:rsidRPr="005063D7" w:rsidRDefault="00D83E89" w:rsidP="00D83E89">
      <w:pPr>
        <w:spacing w:after="0" w:line="240" w:lineRule="auto"/>
        <w:ind w:firstLine="709"/>
        <w:contextualSpacing/>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5) Министерство внутренних дел Российской Федерации;</w:t>
      </w:r>
    </w:p>
    <w:p w:rsidR="00D83E89" w:rsidRPr="005063D7" w:rsidRDefault="00D83E89" w:rsidP="00D83E89">
      <w:pPr>
        <w:spacing w:after="0" w:line="240" w:lineRule="auto"/>
        <w:ind w:firstLine="709"/>
        <w:contextualSpacing/>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 xml:space="preserve">6) </w:t>
      </w:r>
      <w:proofErr w:type="gramStart"/>
      <w:r w:rsidRPr="005063D7">
        <w:rPr>
          <w:rFonts w:ascii="Times New Roman" w:eastAsia="Times New Roman" w:hAnsi="Times New Roman" w:cs="Times New Roman"/>
          <w:sz w:val="28"/>
          <w:szCs w:val="28"/>
          <w:lang w:eastAsia="ru-RU"/>
        </w:rPr>
        <w:t>Фонд  пенсионного</w:t>
      </w:r>
      <w:proofErr w:type="gramEnd"/>
      <w:r w:rsidRPr="005063D7">
        <w:rPr>
          <w:rFonts w:ascii="Times New Roman" w:eastAsia="Times New Roman" w:hAnsi="Times New Roman" w:cs="Times New Roman"/>
          <w:sz w:val="28"/>
          <w:szCs w:val="28"/>
          <w:lang w:eastAsia="ru-RU"/>
        </w:rPr>
        <w:t xml:space="preserve"> и социального страхования Российской Федерации;</w:t>
      </w:r>
    </w:p>
    <w:p w:rsidR="00D83E89" w:rsidRPr="005063D7" w:rsidRDefault="00D83E89" w:rsidP="00D83E89">
      <w:pPr>
        <w:spacing w:after="0" w:line="240" w:lineRule="auto"/>
        <w:ind w:firstLine="709"/>
        <w:contextualSpacing/>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 xml:space="preserve">7) орган, осуществляющий пенсионное обеспечение (за исключением </w:t>
      </w:r>
      <w:proofErr w:type="gramStart"/>
      <w:r w:rsidRPr="005063D7">
        <w:rPr>
          <w:rFonts w:ascii="Times New Roman" w:eastAsia="Times New Roman" w:hAnsi="Times New Roman" w:cs="Times New Roman"/>
          <w:sz w:val="28"/>
          <w:szCs w:val="28"/>
          <w:lang w:eastAsia="ru-RU"/>
        </w:rPr>
        <w:t>Фонда  пенсионного</w:t>
      </w:r>
      <w:proofErr w:type="gramEnd"/>
      <w:r w:rsidRPr="005063D7">
        <w:rPr>
          <w:rFonts w:ascii="Times New Roman" w:eastAsia="Times New Roman" w:hAnsi="Times New Roman" w:cs="Times New Roman"/>
          <w:sz w:val="28"/>
          <w:szCs w:val="28"/>
          <w:lang w:eastAsia="ru-RU"/>
        </w:rPr>
        <w:t xml:space="preserve"> и социального страхования Российской Федерации</w:t>
      </w:r>
      <w:r w:rsidRPr="005063D7">
        <w:rPr>
          <w:rFonts w:ascii="Times New Roman" w:eastAsia="Calibri" w:hAnsi="Times New Roman" w:cs="Times New Roman"/>
          <w:sz w:val="28"/>
          <w:szCs w:val="28"/>
        </w:rPr>
        <w:t>);</w:t>
      </w:r>
    </w:p>
    <w:p w:rsidR="00D83E89" w:rsidRPr="005063D7" w:rsidRDefault="00D83E89" w:rsidP="00D83E89">
      <w:pPr>
        <w:spacing w:after="0" w:line="240" w:lineRule="auto"/>
        <w:ind w:firstLine="709"/>
        <w:contextualSpacing/>
        <w:jc w:val="both"/>
        <w:rPr>
          <w:rFonts w:ascii="Times New Roman" w:eastAsia="Times New Roman" w:hAnsi="Times New Roman" w:cs="Times New Roman"/>
          <w:sz w:val="28"/>
          <w:szCs w:val="28"/>
          <w:lang w:eastAsia="ru-RU"/>
        </w:rPr>
      </w:pPr>
      <w:r w:rsidRPr="005063D7">
        <w:rPr>
          <w:rFonts w:ascii="Times New Roman" w:eastAsia="Calibri" w:hAnsi="Times New Roman" w:cs="Times New Roman"/>
          <w:sz w:val="28"/>
          <w:szCs w:val="28"/>
          <w:shd w:val="clear" w:color="auto" w:fill="FFFFFF"/>
        </w:rPr>
        <w:t>8) орган государственной службы занятости</w:t>
      </w:r>
    </w:p>
    <w:p w:rsidR="00D83E89" w:rsidRPr="005063D7" w:rsidRDefault="00D83E89" w:rsidP="00D83E89">
      <w:pPr>
        <w:spacing w:after="0" w:line="240" w:lineRule="auto"/>
        <w:ind w:firstLine="709"/>
        <w:jc w:val="both"/>
        <w:rPr>
          <w:rFonts w:ascii="Times New Roman" w:eastAsia="Calibri" w:hAnsi="Times New Roman" w:cs="Times New Roman"/>
          <w:sz w:val="28"/>
          <w:szCs w:val="28"/>
        </w:rPr>
      </w:pPr>
      <w:r w:rsidRPr="005063D7">
        <w:rPr>
          <w:rFonts w:ascii="Times New Roman" w:eastAsia="Calibri" w:hAnsi="Times New Roman" w:cs="Times New Roman"/>
          <w:sz w:val="28"/>
          <w:szCs w:val="28"/>
          <w:lang w:eastAsia="ru-RU"/>
        </w:rPr>
        <w:t xml:space="preserve">9) </w:t>
      </w:r>
      <w:r w:rsidRPr="005063D7">
        <w:rPr>
          <w:rFonts w:ascii="Times New Roman" w:eastAsia="Calibri" w:hAnsi="Times New Roman" w:cs="Times New Roman"/>
          <w:sz w:val="28"/>
          <w:szCs w:val="28"/>
        </w:rPr>
        <w:t>Федеральная налоговая служба;</w:t>
      </w:r>
    </w:p>
    <w:p w:rsidR="00D83E89" w:rsidRPr="005063D7" w:rsidRDefault="00D83E89" w:rsidP="00D83E89">
      <w:pPr>
        <w:spacing w:after="0" w:line="240" w:lineRule="auto"/>
        <w:ind w:firstLine="709"/>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10) Федеральная служба судебных приставов;</w:t>
      </w:r>
    </w:p>
    <w:p w:rsidR="00D83E89" w:rsidRPr="005063D7" w:rsidRDefault="00D83E89" w:rsidP="00D83E89">
      <w:pPr>
        <w:spacing w:after="0" w:line="240" w:lineRule="auto"/>
        <w:ind w:firstLine="709"/>
        <w:jc w:val="both"/>
        <w:rPr>
          <w:rFonts w:ascii="Times New Roman" w:eastAsia="Calibri" w:hAnsi="Times New Roman" w:cs="Times New Roman"/>
          <w:sz w:val="28"/>
          <w:szCs w:val="28"/>
        </w:rPr>
      </w:pPr>
      <w:r w:rsidRPr="005063D7">
        <w:rPr>
          <w:rFonts w:ascii="Times New Roman" w:eastAsia="Calibri" w:hAnsi="Times New Roman" w:cs="Times New Roman"/>
          <w:sz w:val="28"/>
          <w:szCs w:val="28"/>
          <w:lang w:eastAsia="ru-RU"/>
        </w:rPr>
        <w:t xml:space="preserve">11) </w:t>
      </w:r>
      <w:r w:rsidRPr="005063D7">
        <w:rPr>
          <w:rFonts w:ascii="Times New Roman" w:eastAsia="Calibri" w:hAnsi="Times New Roman" w:cs="Times New Roman"/>
          <w:sz w:val="28"/>
          <w:szCs w:val="28"/>
        </w:rPr>
        <w:t>Федеральная служба исполнения наказаний;</w:t>
      </w:r>
    </w:p>
    <w:p w:rsidR="00D83E89" w:rsidRPr="005063D7" w:rsidRDefault="00D83E89" w:rsidP="00D83E89">
      <w:pPr>
        <w:spacing w:after="0" w:line="240" w:lineRule="auto"/>
        <w:ind w:firstLine="709"/>
        <w:jc w:val="both"/>
        <w:rPr>
          <w:rFonts w:ascii="Times New Roman" w:eastAsia="Calibri" w:hAnsi="Times New Roman" w:cs="Times New Roman"/>
          <w:sz w:val="28"/>
          <w:szCs w:val="28"/>
        </w:rPr>
      </w:pPr>
      <w:r w:rsidRPr="005063D7">
        <w:rPr>
          <w:rFonts w:ascii="Times New Roman" w:eastAsia="Calibri" w:hAnsi="Times New Roman" w:cs="Times New Roman"/>
          <w:sz w:val="28"/>
          <w:szCs w:val="28"/>
          <w:lang w:eastAsia="ru-RU"/>
        </w:rPr>
        <w:t xml:space="preserve">12) </w:t>
      </w:r>
      <w:r w:rsidRPr="005063D7">
        <w:rPr>
          <w:rFonts w:ascii="Times New Roman" w:eastAsia="Calibri" w:hAnsi="Times New Roman" w:cs="Times New Roman"/>
          <w:sz w:val="28"/>
          <w:szCs w:val="28"/>
        </w:rPr>
        <w:t>Министерство обороны Российской Федерации и подведомственные ему учреждения;</w:t>
      </w:r>
    </w:p>
    <w:p w:rsidR="00D83E89" w:rsidRPr="005063D7" w:rsidRDefault="00D83E89" w:rsidP="00D83E89">
      <w:pPr>
        <w:spacing w:after="0" w:line="240" w:lineRule="auto"/>
        <w:ind w:firstLine="709"/>
        <w:jc w:val="both"/>
        <w:rPr>
          <w:rFonts w:ascii="Times New Roman" w:eastAsia="Calibri" w:hAnsi="Times New Roman" w:cs="Times New Roman"/>
          <w:sz w:val="28"/>
          <w:szCs w:val="28"/>
        </w:rPr>
      </w:pPr>
      <w:r w:rsidRPr="005063D7">
        <w:rPr>
          <w:rFonts w:ascii="Times New Roman" w:eastAsia="Calibri" w:hAnsi="Times New Roman" w:cs="Times New Roman"/>
          <w:sz w:val="28"/>
          <w:szCs w:val="28"/>
          <w:lang w:eastAsia="ru-RU"/>
        </w:rPr>
        <w:t>13)</w:t>
      </w:r>
      <w:r w:rsidRPr="005063D7">
        <w:rPr>
          <w:rFonts w:ascii="Times New Roman" w:eastAsia="Calibri" w:hAnsi="Times New Roman" w:cs="Times New Roman"/>
          <w:sz w:val="28"/>
          <w:szCs w:val="28"/>
        </w:rPr>
        <w:t xml:space="preserve"> органы государственной власти Российской Федерации, органы государственной власти Ленинградской области, органы местного самоуправления Ленинградской области;</w:t>
      </w:r>
    </w:p>
    <w:p w:rsidR="00D83E89" w:rsidRPr="005063D7" w:rsidRDefault="00D83E89" w:rsidP="00D83E89">
      <w:pPr>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Заявление на получение муниципальной услуги с комплектом документов принимается:</w:t>
      </w:r>
    </w:p>
    <w:p w:rsidR="00D83E89" w:rsidRPr="005063D7" w:rsidRDefault="00D83E89" w:rsidP="00D83E89">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1) при личной явке </w:t>
      </w:r>
      <w:r w:rsidRPr="005063D7">
        <w:rPr>
          <w:rFonts w:ascii="Times New Roman" w:eastAsia="Calibri" w:hAnsi="Times New Roman" w:cs="Times New Roman"/>
          <w:sz w:val="28"/>
          <w:szCs w:val="28"/>
          <w:lang w:eastAsia="ru-RU"/>
        </w:rPr>
        <w:t>в филиалах, отделах, удаленных рабочих мест ГБУ ЛО «МФЦ»;</w:t>
      </w:r>
    </w:p>
    <w:p w:rsidR="00D83E89" w:rsidRPr="005063D7" w:rsidRDefault="00D83E89" w:rsidP="00D83E89">
      <w:pPr>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2) без личной явки:</w:t>
      </w:r>
    </w:p>
    <w:p w:rsidR="00D83E89" w:rsidRPr="005063D7" w:rsidRDefault="00D83E89" w:rsidP="00D83E89">
      <w:pPr>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в электронной форме через личный кабинет заявителя на ПГУ ЛО/ЕПГУ могут обратиться заявители в отношении услуги:</w:t>
      </w:r>
    </w:p>
    <w:p w:rsidR="00D83E89" w:rsidRPr="005063D7" w:rsidRDefault="00D83E89" w:rsidP="00D83E89">
      <w:pPr>
        <w:spacing w:after="0" w:line="240" w:lineRule="auto"/>
        <w:ind w:firstLine="709"/>
        <w:jc w:val="both"/>
        <w:rPr>
          <w:rFonts w:ascii="Times New Roman" w:eastAsia="Calibri" w:hAnsi="Times New Roman" w:cs="Times New Roman"/>
          <w:sz w:val="28"/>
          <w:szCs w:val="28"/>
          <w:lang w:eastAsia="ru-RU"/>
        </w:rPr>
      </w:pPr>
      <w:proofErr w:type="gramStart"/>
      <w:r w:rsidRPr="005063D7">
        <w:rPr>
          <w:rFonts w:ascii="Times New Roman" w:eastAsia="Calibri" w:hAnsi="Times New Roman" w:cs="Times New Roman"/>
          <w:sz w:val="28"/>
          <w:szCs w:val="28"/>
          <w:lang w:eastAsia="ru-RU"/>
        </w:rPr>
        <w:t>1.2.1:–</w:t>
      </w:r>
      <w:proofErr w:type="gramEnd"/>
      <w:r w:rsidRPr="005063D7">
        <w:rPr>
          <w:rFonts w:ascii="Times New Roman" w:eastAsia="Calibri" w:hAnsi="Times New Roman" w:cs="Times New Roman"/>
          <w:sz w:val="28"/>
          <w:szCs w:val="28"/>
          <w:lang w:eastAsia="ru-RU"/>
        </w:rPr>
        <w:t xml:space="preserve"> все граждане, имеющие основания; </w:t>
      </w:r>
    </w:p>
    <w:p w:rsidR="00D83E89" w:rsidRPr="005063D7" w:rsidRDefault="00D83E89" w:rsidP="00D83E89">
      <w:pPr>
        <w:spacing w:after="0" w:line="240" w:lineRule="auto"/>
        <w:ind w:firstLine="709"/>
        <w:jc w:val="both"/>
        <w:rPr>
          <w:rFonts w:ascii="Times New Roman" w:eastAsia="Calibri" w:hAnsi="Times New Roman" w:cs="Times New Roman"/>
          <w:sz w:val="28"/>
          <w:szCs w:val="28"/>
          <w:lang w:eastAsia="ru-RU"/>
        </w:rPr>
      </w:pPr>
      <w:proofErr w:type="gramStart"/>
      <w:r w:rsidRPr="005063D7">
        <w:rPr>
          <w:rFonts w:ascii="Times New Roman" w:eastAsia="Calibri" w:hAnsi="Times New Roman" w:cs="Times New Roman"/>
          <w:sz w:val="28"/>
          <w:szCs w:val="28"/>
          <w:lang w:eastAsia="ru-RU"/>
        </w:rPr>
        <w:t>1.2.2 .</w:t>
      </w:r>
      <w:proofErr w:type="gramEnd"/>
      <w:r w:rsidRPr="005063D7">
        <w:rPr>
          <w:rFonts w:ascii="Times New Roman" w:eastAsia="Calibri" w:hAnsi="Times New Roman" w:cs="Times New Roman"/>
          <w:sz w:val="28"/>
          <w:szCs w:val="28"/>
          <w:lang w:eastAsia="ru-RU"/>
        </w:rPr>
        <w:t xml:space="preserve">– все граждане, имеющие основания. </w:t>
      </w:r>
    </w:p>
    <w:p w:rsidR="00D83E89" w:rsidRPr="005063D7" w:rsidRDefault="00D83E89" w:rsidP="00D83E89">
      <w:pPr>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D83E89" w:rsidRPr="005063D7" w:rsidRDefault="00D83E89" w:rsidP="00D83E89">
      <w:pPr>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D83E89" w:rsidRPr="005063D7" w:rsidRDefault="00D83E89" w:rsidP="00D83E89">
      <w:pPr>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1) посредством ПГУ ЛО/ЕПГУ – МФЦ;</w:t>
      </w:r>
    </w:p>
    <w:p w:rsidR="00D83E89" w:rsidRPr="005063D7" w:rsidRDefault="00D83E89" w:rsidP="00D83E89">
      <w:pPr>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2) по телефону – в МФЦ, в ОМСУ/Организацию;</w:t>
      </w:r>
    </w:p>
    <w:p w:rsidR="00D83E89" w:rsidRPr="005063D7" w:rsidRDefault="00D83E89" w:rsidP="00D83E89">
      <w:pPr>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Для записи заявитель выбирает любую свободную для приема дату и время в пределах установленного в МФЦ, в ОМСУ/Организации графика приема заявителей.</w:t>
      </w:r>
    </w:p>
    <w:p w:rsidR="00472F44" w:rsidRPr="005063D7" w:rsidRDefault="00472F44" w:rsidP="00472F4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lastRenderedPageBreak/>
        <w:t>2. Настоящие Постановления вступает в силу с момента его опубликования в средствах массовой информации газете «</w:t>
      </w:r>
      <w:proofErr w:type="spellStart"/>
      <w:r w:rsidRPr="005063D7">
        <w:rPr>
          <w:rFonts w:ascii="Times New Roman" w:eastAsia="Times New Roman" w:hAnsi="Times New Roman" w:cs="Times New Roman"/>
          <w:sz w:val="28"/>
          <w:szCs w:val="28"/>
          <w:lang w:eastAsia="ru-RU"/>
        </w:rPr>
        <w:t>Волховские</w:t>
      </w:r>
      <w:proofErr w:type="spellEnd"/>
      <w:r w:rsidRPr="005063D7">
        <w:rPr>
          <w:rFonts w:ascii="Times New Roman" w:eastAsia="Times New Roman" w:hAnsi="Times New Roman" w:cs="Times New Roman"/>
          <w:sz w:val="28"/>
          <w:szCs w:val="28"/>
          <w:lang w:eastAsia="ru-RU"/>
        </w:rPr>
        <w:t xml:space="preserve"> огни» и подлежит размещению на официальном сайте администрации http://vindinostrov.ru/</w:t>
      </w:r>
    </w:p>
    <w:p w:rsidR="005063D7" w:rsidRPr="005063D7" w:rsidRDefault="00472F44" w:rsidP="00472F44">
      <w:pPr>
        <w:spacing w:after="0" w:line="240" w:lineRule="auto"/>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3.   Контроль за исполнением данного пос</w:t>
      </w:r>
      <w:r w:rsidR="005063D7" w:rsidRPr="005063D7">
        <w:rPr>
          <w:rFonts w:ascii="Times New Roman" w:eastAsia="Times New Roman" w:hAnsi="Times New Roman" w:cs="Times New Roman"/>
          <w:sz w:val="28"/>
          <w:szCs w:val="28"/>
          <w:lang w:eastAsia="ru-RU"/>
        </w:rPr>
        <w:t xml:space="preserve">тановления оставляю за собой.  </w:t>
      </w:r>
    </w:p>
    <w:p w:rsidR="005063D7" w:rsidRPr="005063D7" w:rsidRDefault="005063D7" w:rsidP="00472F44">
      <w:pPr>
        <w:spacing w:after="0" w:line="240" w:lineRule="auto"/>
        <w:jc w:val="both"/>
        <w:rPr>
          <w:rFonts w:ascii="Times New Roman" w:eastAsia="Times New Roman" w:hAnsi="Times New Roman" w:cs="Times New Roman"/>
          <w:sz w:val="28"/>
          <w:szCs w:val="28"/>
          <w:lang w:eastAsia="ru-RU"/>
        </w:rPr>
      </w:pPr>
    </w:p>
    <w:p w:rsidR="005063D7" w:rsidRPr="005063D7" w:rsidRDefault="005063D7" w:rsidP="00472F44">
      <w:pPr>
        <w:spacing w:after="0" w:line="240" w:lineRule="auto"/>
        <w:jc w:val="both"/>
        <w:rPr>
          <w:rFonts w:ascii="Times New Roman" w:eastAsia="Times New Roman" w:hAnsi="Times New Roman" w:cs="Times New Roman"/>
          <w:sz w:val="28"/>
          <w:szCs w:val="28"/>
          <w:lang w:eastAsia="ru-RU"/>
        </w:rPr>
      </w:pPr>
    </w:p>
    <w:p w:rsidR="005063D7" w:rsidRPr="005063D7" w:rsidRDefault="005063D7" w:rsidP="00472F44">
      <w:pPr>
        <w:spacing w:after="0" w:line="240" w:lineRule="auto"/>
        <w:jc w:val="both"/>
        <w:rPr>
          <w:rFonts w:ascii="Times New Roman" w:eastAsia="Times New Roman" w:hAnsi="Times New Roman" w:cs="Times New Roman"/>
          <w:sz w:val="28"/>
          <w:szCs w:val="28"/>
          <w:lang w:eastAsia="ru-RU"/>
        </w:rPr>
      </w:pPr>
    </w:p>
    <w:p w:rsidR="00743073" w:rsidRDefault="005063D7" w:rsidP="005063D7">
      <w:pPr>
        <w:spacing w:after="0" w:line="240" w:lineRule="auto"/>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Г</w:t>
      </w:r>
      <w:r w:rsidR="00472F44" w:rsidRPr="005063D7">
        <w:rPr>
          <w:rFonts w:ascii="Times New Roman" w:eastAsia="Times New Roman" w:hAnsi="Times New Roman" w:cs="Times New Roman"/>
          <w:sz w:val="28"/>
          <w:szCs w:val="28"/>
          <w:lang w:eastAsia="ru-RU"/>
        </w:rPr>
        <w:t>лав</w:t>
      </w:r>
      <w:r w:rsidRPr="005063D7">
        <w:rPr>
          <w:rFonts w:ascii="Times New Roman" w:eastAsia="Times New Roman" w:hAnsi="Times New Roman" w:cs="Times New Roman"/>
          <w:sz w:val="28"/>
          <w:szCs w:val="28"/>
          <w:lang w:eastAsia="ru-RU"/>
        </w:rPr>
        <w:t>а</w:t>
      </w:r>
      <w:r w:rsidR="00472F44" w:rsidRPr="005063D7">
        <w:rPr>
          <w:rFonts w:ascii="Times New Roman" w:eastAsia="Times New Roman" w:hAnsi="Times New Roman" w:cs="Times New Roman"/>
          <w:sz w:val="28"/>
          <w:szCs w:val="28"/>
          <w:lang w:eastAsia="ru-RU"/>
        </w:rPr>
        <w:t xml:space="preserve"> администрации                                                     </w:t>
      </w:r>
      <w:r w:rsidRPr="005063D7">
        <w:rPr>
          <w:rFonts w:ascii="Times New Roman" w:eastAsia="Times New Roman" w:hAnsi="Times New Roman" w:cs="Times New Roman"/>
          <w:sz w:val="28"/>
          <w:szCs w:val="28"/>
          <w:lang w:eastAsia="ru-RU"/>
        </w:rPr>
        <w:t xml:space="preserve">Е.В. </w:t>
      </w:r>
      <w:proofErr w:type="spellStart"/>
      <w:r w:rsidRPr="005063D7">
        <w:rPr>
          <w:rFonts w:ascii="Times New Roman" w:eastAsia="Times New Roman" w:hAnsi="Times New Roman" w:cs="Times New Roman"/>
          <w:sz w:val="28"/>
          <w:szCs w:val="28"/>
          <w:lang w:eastAsia="ru-RU"/>
        </w:rPr>
        <w:t>Черемхина</w:t>
      </w:r>
      <w:proofErr w:type="spellEnd"/>
    </w:p>
    <w:p w:rsidR="00E97D5B" w:rsidRDefault="00E97D5B" w:rsidP="005063D7">
      <w:pPr>
        <w:spacing w:after="0" w:line="240" w:lineRule="auto"/>
        <w:jc w:val="both"/>
        <w:rPr>
          <w:rFonts w:ascii="Times New Roman" w:eastAsia="Times New Roman" w:hAnsi="Times New Roman" w:cs="Times New Roman"/>
          <w:sz w:val="28"/>
          <w:szCs w:val="28"/>
          <w:lang w:eastAsia="ru-RU"/>
        </w:rPr>
      </w:pPr>
    </w:p>
    <w:p w:rsidR="00E97D5B" w:rsidRDefault="00E97D5B" w:rsidP="005063D7">
      <w:pPr>
        <w:spacing w:after="0" w:line="240" w:lineRule="auto"/>
        <w:jc w:val="both"/>
        <w:rPr>
          <w:rFonts w:ascii="Times New Roman" w:eastAsia="Times New Roman" w:hAnsi="Times New Roman" w:cs="Times New Roman"/>
          <w:sz w:val="28"/>
          <w:szCs w:val="28"/>
          <w:lang w:eastAsia="ru-RU"/>
        </w:rPr>
      </w:pPr>
    </w:p>
    <w:p w:rsidR="00C75427" w:rsidRDefault="00C75427" w:rsidP="005063D7">
      <w:pPr>
        <w:spacing w:after="0" w:line="240" w:lineRule="auto"/>
        <w:jc w:val="both"/>
        <w:rPr>
          <w:rFonts w:ascii="Times New Roman" w:eastAsia="Times New Roman" w:hAnsi="Times New Roman" w:cs="Times New Roman"/>
          <w:sz w:val="28"/>
          <w:szCs w:val="28"/>
          <w:lang w:eastAsia="ru-RU"/>
        </w:rPr>
      </w:pPr>
    </w:p>
    <w:p w:rsidR="00C75427" w:rsidRDefault="00C75427" w:rsidP="005063D7">
      <w:pPr>
        <w:spacing w:after="0" w:line="240" w:lineRule="auto"/>
        <w:jc w:val="both"/>
        <w:rPr>
          <w:rFonts w:ascii="Times New Roman" w:eastAsia="Times New Roman" w:hAnsi="Times New Roman" w:cs="Times New Roman"/>
          <w:sz w:val="28"/>
          <w:szCs w:val="28"/>
          <w:lang w:eastAsia="ru-RU"/>
        </w:rPr>
      </w:pPr>
    </w:p>
    <w:p w:rsidR="00C75427" w:rsidRDefault="00C75427" w:rsidP="005063D7">
      <w:pPr>
        <w:spacing w:after="0" w:line="240" w:lineRule="auto"/>
        <w:jc w:val="both"/>
        <w:rPr>
          <w:rFonts w:ascii="Times New Roman" w:eastAsia="Times New Roman" w:hAnsi="Times New Roman" w:cs="Times New Roman"/>
          <w:sz w:val="28"/>
          <w:szCs w:val="28"/>
          <w:lang w:eastAsia="ru-RU"/>
        </w:rPr>
      </w:pPr>
    </w:p>
    <w:p w:rsidR="00C75427" w:rsidRDefault="00C75427" w:rsidP="005063D7">
      <w:pPr>
        <w:spacing w:after="0" w:line="240" w:lineRule="auto"/>
        <w:jc w:val="both"/>
        <w:rPr>
          <w:rFonts w:ascii="Times New Roman" w:eastAsia="Times New Roman" w:hAnsi="Times New Roman" w:cs="Times New Roman"/>
          <w:sz w:val="28"/>
          <w:szCs w:val="28"/>
          <w:lang w:eastAsia="ru-RU"/>
        </w:rPr>
      </w:pPr>
    </w:p>
    <w:p w:rsidR="00C75427" w:rsidRDefault="00C75427" w:rsidP="005063D7">
      <w:pPr>
        <w:spacing w:after="0" w:line="240" w:lineRule="auto"/>
        <w:jc w:val="both"/>
        <w:rPr>
          <w:rFonts w:ascii="Times New Roman" w:eastAsia="Times New Roman" w:hAnsi="Times New Roman" w:cs="Times New Roman"/>
          <w:sz w:val="28"/>
          <w:szCs w:val="28"/>
          <w:lang w:eastAsia="ru-RU"/>
        </w:rPr>
      </w:pPr>
    </w:p>
    <w:p w:rsidR="00C75427" w:rsidRDefault="00C75427" w:rsidP="005063D7">
      <w:pPr>
        <w:spacing w:after="0" w:line="240" w:lineRule="auto"/>
        <w:jc w:val="both"/>
        <w:rPr>
          <w:rFonts w:ascii="Times New Roman" w:eastAsia="Times New Roman" w:hAnsi="Times New Roman" w:cs="Times New Roman"/>
          <w:sz w:val="28"/>
          <w:szCs w:val="28"/>
          <w:lang w:eastAsia="ru-RU"/>
        </w:rPr>
      </w:pPr>
    </w:p>
    <w:p w:rsidR="00C75427" w:rsidRDefault="00C75427" w:rsidP="005063D7">
      <w:pPr>
        <w:spacing w:after="0" w:line="240" w:lineRule="auto"/>
        <w:jc w:val="both"/>
        <w:rPr>
          <w:rFonts w:ascii="Times New Roman" w:eastAsia="Times New Roman" w:hAnsi="Times New Roman" w:cs="Times New Roman"/>
          <w:sz w:val="28"/>
          <w:szCs w:val="28"/>
          <w:lang w:eastAsia="ru-RU"/>
        </w:rPr>
      </w:pPr>
    </w:p>
    <w:p w:rsidR="00C75427" w:rsidRDefault="00C75427" w:rsidP="005063D7">
      <w:pPr>
        <w:spacing w:after="0" w:line="240" w:lineRule="auto"/>
        <w:jc w:val="both"/>
        <w:rPr>
          <w:rFonts w:ascii="Times New Roman" w:eastAsia="Times New Roman" w:hAnsi="Times New Roman" w:cs="Times New Roman"/>
          <w:sz w:val="28"/>
          <w:szCs w:val="28"/>
          <w:lang w:eastAsia="ru-RU"/>
        </w:rPr>
      </w:pPr>
    </w:p>
    <w:p w:rsidR="00C75427" w:rsidRDefault="00C75427" w:rsidP="005063D7">
      <w:pPr>
        <w:spacing w:after="0" w:line="240" w:lineRule="auto"/>
        <w:jc w:val="both"/>
        <w:rPr>
          <w:rFonts w:ascii="Times New Roman" w:eastAsia="Times New Roman" w:hAnsi="Times New Roman" w:cs="Times New Roman"/>
          <w:sz w:val="28"/>
          <w:szCs w:val="28"/>
          <w:lang w:eastAsia="ru-RU"/>
        </w:rPr>
      </w:pPr>
    </w:p>
    <w:p w:rsidR="00C75427" w:rsidRDefault="00C75427" w:rsidP="005063D7">
      <w:pPr>
        <w:spacing w:after="0" w:line="240" w:lineRule="auto"/>
        <w:jc w:val="both"/>
        <w:rPr>
          <w:rFonts w:ascii="Times New Roman" w:eastAsia="Times New Roman" w:hAnsi="Times New Roman" w:cs="Times New Roman"/>
          <w:sz w:val="28"/>
          <w:szCs w:val="28"/>
          <w:lang w:eastAsia="ru-RU"/>
        </w:rPr>
      </w:pPr>
    </w:p>
    <w:p w:rsidR="00C75427" w:rsidRDefault="00C75427" w:rsidP="005063D7">
      <w:pPr>
        <w:spacing w:after="0" w:line="240" w:lineRule="auto"/>
        <w:jc w:val="both"/>
        <w:rPr>
          <w:rFonts w:ascii="Times New Roman" w:eastAsia="Times New Roman" w:hAnsi="Times New Roman" w:cs="Times New Roman"/>
          <w:sz w:val="28"/>
          <w:szCs w:val="28"/>
          <w:lang w:eastAsia="ru-RU"/>
        </w:rPr>
      </w:pPr>
    </w:p>
    <w:p w:rsidR="00C75427" w:rsidRDefault="00C75427" w:rsidP="005063D7">
      <w:pPr>
        <w:spacing w:after="0" w:line="240" w:lineRule="auto"/>
        <w:jc w:val="both"/>
        <w:rPr>
          <w:rFonts w:ascii="Times New Roman" w:eastAsia="Times New Roman" w:hAnsi="Times New Roman" w:cs="Times New Roman"/>
          <w:sz w:val="28"/>
          <w:szCs w:val="28"/>
          <w:lang w:eastAsia="ru-RU"/>
        </w:rPr>
      </w:pPr>
    </w:p>
    <w:p w:rsidR="00C75427" w:rsidRDefault="00C75427" w:rsidP="005063D7">
      <w:pPr>
        <w:spacing w:after="0" w:line="240" w:lineRule="auto"/>
        <w:jc w:val="both"/>
        <w:rPr>
          <w:rFonts w:ascii="Times New Roman" w:eastAsia="Times New Roman" w:hAnsi="Times New Roman" w:cs="Times New Roman"/>
          <w:sz w:val="28"/>
          <w:szCs w:val="28"/>
          <w:lang w:eastAsia="ru-RU"/>
        </w:rPr>
      </w:pPr>
    </w:p>
    <w:p w:rsidR="00C75427" w:rsidRDefault="00C75427" w:rsidP="005063D7">
      <w:pPr>
        <w:spacing w:after="0" w:line="240" w:lineRule="auto"/>
        <w:jc w:val="both"/>
        <w:rPr>
          <w:rFonts w:ascii="Times New Roman" w:eastAsia="Times New Roman" w:hAnsi="Times New Roman" w:cs="Times New Roman"/>
          <w:sz w:val="28"/>
          <w:szCs w:val="28"/>
          <w:lang w:eastAsia="ru-RU"/>
        </w:rPr>
      </w:pPr>
    </w:p>
    <w:p w:rsidR="00C75427" w:rsidRDefault="00C75427" w:rsidP="005063D7">
      <w:pPr>
        <w:spacing w:after="0" w:line="240" w:lineRule="auto"/>
        <w:jc w:val="both"/>
        <w:rPr>
          <w:rFonts w:ascii="Times New Roman" w:eastAsia="Times New Roman" w:hAnsi="Times New Roman" w:cs="Times New Roman"/>
          <w:sz w:val="28"/>
          <w:szCs w:val="28"/>
          <w:lang w:eastAsia="ru-RU"/>
        </w:rPr>
      </w:pPr>
    </w:p>
    <w:p w:rsidR="00C75427" w:rsidRDefault="00C75427" w:rsidP="005063D7">
      <w:pPr>
        <w:spacing w:after="0" w:line="240" w:lineRule="auto"/>
        <w:jc w:val="both"/>
        <w:rPr>
          <w:rFonts w:ascii="Times New Roman" w:eastAsia="Times New Roman" w:hAnsi="Times New Roman" w:cs="Times New Roman"/>
          <w:sz w:val="28"/>
          <w:szCs w:val="28"/>
          <w:lang w:eastAsia="ru-RU"/>
        </w:rPr>
      </w:pPr>
    </w:p>
    <w:p w:rsidR="00C75427" w:rsidRDefault="00C75427" w:rsidP="005063D7">
      <w:pPr>
        <w:spacing w:after="0" w:line="240" w:lineRule="auto"/>
        <w:jc w:val="both"/>
        <w:rPr>
          <w:rFonts w:ascii="Times New Roman" w:eastAsia="Times New Roman" w:hAnsi="Times New Roman" w:cs="Times New Roman"/>
          <w:sz w:val="28"/>
          <w:szCs w:val="28"/>
          <w:lang w:eastAsia="ru-RU"/>
        </w:rPr>
      </w:pPr>
    </w:p>
    <w:p w:rsidR="00C75427" w:rsidRDefault="00C75427" w:rsidP="005063D7">
      <w:pPr>
        <w:spacing w:after="0" w:line="240" w:lineRule="auto"/>
        <w:jc w:val="both"/>
        <w:rPr>
          <w:rFonts w:ascii="Times New Roman" w:eastAsia="Times New Roman" w:hAnsi="Times New Roman" w:cs="Times New Roman"/>
          <w:sz w:val="28"/>
          <w:szCs w:val="28"/>
          <w:lang w:eastAsia="ru-RU"/>
        </w:rPr>
      </w:pPr>
    </w:p>
    <w:p w:rsidR="00C75427" w:rsidRDefault="00C75427" w:rsidP="005063D7">
      <w:pPr>
        <w:spacing w:after="0" w:line="240" w:lineRule="auto"/>
        <w:jc w:val="both"/>
        <w:rPr>
          <w:rFonts w:ascii="Times New Roman" w:eastAsia="Times New Roman" w:hAnsi="Times New Roman" w:cs="Times New Roman"/>
          <w:sz w:val="28"/>
          <w:szCs w:val="28"/>
          <w:lang w:eastAsia="ru-RU"/>
        </w:rPr>
      </w:pPr>
    </w:p>
    <w:p w:rsidR="00C75427" w:rsidRDefault="00C75427" w:rsidP="005063D7">
      <w:pPr>
        <w:spacing w:after="0" w:line="240" w:lineRule="auto"/>
        <w:jc w:val="both"/>
        <w:rPr>
          <w:rFonts w:ascii="Times New Roman" w:eastAsia="Times New Roman" w:hAnsi="Times New Roman" w:cs="Times New Roman"/>
          <w:sz w:val="28"/>
          <w:szCs w:val="28"/>
          <w:lang w:eastAsia="ru-RU"/>
        </w:rPr>
      </w:pPr>
    </w:p>
    <w:p w:rsidR="00C75427" w:rsidRDefault="00C75427" w:rsidP="005063D7">
      <w:pPr>
        <w:spacing w:after="0" w:line="240" w:lineRule="auto"/>
        <w:jc w:val="both"/>
        <w:rPr>
          <w:rFonts w:ascii="Times New Roman" w:eastAsia="Times New Roman" w:hAnsi="Times New Roman" w:cs="Times New Roman"/>
          <w:sz w:val="28"/>
          <w:szCs w:val="28"/>
          <w:lang w:eastAsia="ru-RU"/>
        </w:rPr>
      </w:pPr>
    </w:p>
    <w:p w:rsidR="00C75427" w:rsidRDefault="00C75427" w:rsidP="005063D7">
      <w:pPr>
        <w:spacing w:after="0" w:line="240" w:lineRule="auto"/>
        <w:jc w:val="both"/>
        <w:rPr>
          <w:rFonts w:ascii="Times New Roman" w:eastAsia="Times New Roman" w:hAnsi="Times New Roman" w:cs="Times New Roman"/>
          <w:sz w:val="28"/>
          <w:szCs w:val="28"/>
          <w:lang w:eastAsia="ru-RU"/>
        </w:rPr>
      </w:pPr>
    </w:p>
    <w:p w:rsidR="00C75427" w:rsidRDefault="00C75427" w:rsidP="005063D7">
      <w:pPr>
        <w:spacing w:after="0" w:line="240" w:lineRule="auto"/>
        <w:jc w:val="both"/>
        <w:rPr>
          <w:rFonts w:ascii="Times New Roman" w:eastAsia="Times New Roman" w:hAnsi="Times New Roman" w:cs="Times New Roman"/>
          <w:sz w:val="28"/>
          <w:szCs w:val="28"/>
          <w:lang w:eastAsia="ru-RU"/>
        </w:rPr>
      </w:pPr>
    </w:p>
    <w:p w:rsidR="00C75427" w:rsidRDefault="00C75427" w:rsidP="005063D7">
      <w:pPr>
        <w:spacing w:after="0" w:line="240" w:lineRule="auto"/>
        <w:jc w:val="both"/>
        <w:rPr>
          <w:rFonts w:ascii="Times New Roman" w:eastAsia="Times New Roman" w:hAnsi="Times New Roman" w:cs="Times New Roman"/>
          <w:sz w:val="28"/>
          <w:szCs w:val="28"/>
          <w:lang w:eastAsia="ru-RU"/>
        </w:rPr>
      </w:pPr>
    </w:p>
    <w:p w:rsidR="00C75427" w:rsidRDefault="00C75427" w:rsidP="005063D7">
      <w:pPr>
        <w:spacing w:after="0" w:line="240" w:lineRule="auto"/>
        <w:jc w:val="both"/>
        <w:rPr>
          <w:rFonts w:ascii="Times New Roman" w:eastAsia="Times New Roman" w:hAnsi="Times New Roman" w:cs="Times New Roman"/>
          <w:sz w:val="28"/>
          <w:szCs w:val="28"/>
          <w:lang w:eastAsia="ru-RU"/>
        </w:rPr>
      </w:pPr>
    </w:p>
    <w:p w:rsidR="00C75427" w:rsidRDefault="00C75427" w:rsidP="005063D7">
      <w:pPr>
        <w:spacing w:after="0" w:line="240" w:lineRule="auto"/>
        <w:jc w:val="both"/>
        <w:rPr>
          <w:rFonts w:ascii="Times New Roman" w:eastAsia="Times New Roman" w:hAnsi="Times New Roman" w:cs="Times New Roman"/>
          <w:sz w:val="28"/>
          <w:szCs w:val="28"/>
          <w:lang w:eastAsia="ru-RU"/>
        </w:rPr>
      </w:pPr>
    </w:p>
    <w:p w:rsidR="00C75427" w:rsidRDefault="00C75427" w:rsidP="005063D7">
      <w:pPr>
        <w:spacing w:after="0" w:line="240" w:lineRule="auto"/>
        <w:jc w:val="both"/>
        <w:rPr>
          <w:rFonts w:ascii="Times New Roman" w:eastAsia="Times New Roman" w:hAnsi="Times New Roman" w:cs="Times New Roman"/>
          <w:sz w:val="28"/>
          <w:szCs w:val="28"/>
          <w:lang w:eastAsia="ru-RU"/>
        </w:rPr>
      </w:pPr>
    </w:p>
    <w:p w:rsidR="00C75427" w:rsidRDefault="00C75427" w:rsidP="005063D7">
      <w:pPr>
        <w:spacing w:after="0" w:line="240" w:lineRule="auto"/>
        <w:jc w:val="both"/>
        <w:rPr>
          <w:rFonts w:ascii="Times New Roman" w:eastAsia="Times New Roman" w:hAnsi="Times New Roman" w:cs="Times New Roman"/>
          <w:sz w:val="28"/>
          <w:szCs w:val="28"/>
          <w:lang w:eastAsia="ru-RU"/>
        </w:rPr>
      </w:pPr>
    </w:p>
    <w:p w:rsidR="00C75427" w:rsidRDefault="00C75427" w:rsidP="005063D7">
      <w:pPr>
        <w:spacing w:after="0" w:line="240" w:lineRule="auto"/>
        <w:jc w:val="both"/>
        <w:rPr>
          <w:rFonts w:ascii="Times New Roman" w:eastAsia="Times New Roman" w:hAnsi="Times New Roman" w:cs="Times New Roman"/>
          <w:sz w:val="28"/>
          <w:szCs w:val="28"/>
          <w:lang w:eastAsia="ru-RU"/>
        </w:rPr>
      </w:pPr>
    </w:p>
    <w:p w:rsidR="00C75427" w:rsidRDefault="00C75427" w:rsidP="005063D7">
      <w:pPr>
        <w:spacing w:after="0" w:line="240" w:lineRule="auto"/>
        <w:jc w:val="both"/>
        <w:rPr>
          <w:rFonts w:ascii="Times New Roman" w:eastAsia="Times New Roman" w:hAnsi="Times New Roman" w:cs="Times New Roman"/>
          <w:sz w:val="28"/>
          <w:szCs w:val="28"/>
          <w:lang w:eastAsia="ru-RU"/>
        </w:rPr>
      </w:pPr>
      <w:bookmarkStart w:id="0" w:name="_GoBack"/>
      <w:bookmarkEnd w:id="0"/>
    </w:p>
    <w:p w:rsidR="00C75427" w:rsidRDefault="00C75427" w:rsidP="005063D7">
      <w:pPr>
        <w:spacing w:after="0" w:line="240" w:lineRule="auto"/>
        <w:jc w:val="both"/>
        <w:rPr>
          <w:rFonts w:ascii="Times New Roman" w:eastAsia="Times New Roman" w:hAnsi="Times New Roman" w:cs="Times New Roman"/>
          <w:sz w:val="28"/>
          <w:szCs w:val="28"/>
          <w:lang w:eastAsia="ru-RU"/>
        </w:rPr>
      </w:pPr>
    </w:p>
    <w:p w:rsidR="00C75427" w:rsidRDefault="00C75427" w:rsidP="005063D7">
      <w:pPr>
        <w:spacing w:after="0" w:line="240" w:lineRule="auto"/>
        <w:jc w:val="both"/>
        <w:rPr>
          <w:rFonts w:ascii="Times New Roman" w:eastAsia="Times New Roman" w:hAnsi="Times New Roman" w:cs="Times New Roman"/>
          <w:sz w:val="28"/>
          <w:szCs w:val="28"/>
          <w:lang w:eastAsia="ru-RU"/>
        </w:rPr>
      </w:pPr>
    </w:p>
    <w:p w:rsidR="00805186" w:rsidRDefault="00805186" w:rsidP="005063D7">
      <w:pPr>
        <w:spacing w:after="0" w:line="240" w:lineRule="auto"/>
        <w:jc w:val="both"/>
        <w:rPr>
          <w:rFonts w:ascii="Times New Roman" w:eastAsia="Times New Roman" w:hAnsi="Times New Roman" w:cs="Times New Roman"/>
          <w:sz w:val="28"/>
          <w:szCs w:val="28"/>
          <w:lang w:eastAsia="ru-RU"/>
        </w:rPr>
      </w:pPr>
    </w:p>
    <w:p w:rsidR="00805186" w:rsidRDefault="00805186" w:rsidP="005063D7">
      <w:pPr>
        <w:spacing w:after="0" w:line="240" w:lineRule="auto"/>
        <w:jc w:val="both"/>
        <w:rPr>
          <w:rFonts w:ascii="Times New Roman" w:eastAsia="Times New Roman" w:hAnsi="Times New Roman" w:cs="Times New Roman"/>
          <w:sz w:val="28"/>
          <w:szCs w:val="28"/>
          <w:lang w:eastAsia="ru-RU"/>
        </w:rPr>
      </w:pPr>
    </w:p>
    <w:p w:rsidR="00805186" w:rsidRPr="005063D7" w:rsidRDefault="00805186" w:rsidP="005063D7">
      <w:pPr>
        <w:spacing w:after="0" w:line="240" w:lineRule="auto"/>
        <w:jc w:val="both"/>
        <w:rPr>
          <w:rFonts w:ascii="Times New Roman" w:eastAsia="Times New Roman" w:hAnsi="Times New Roman" w:cs="Times New Roman"/>
          <w:sz w:val="28"/>
          <w:szCs w:val="28"/>
          <w:lang w:eastAsia="ru-RU"/>
        </w:rPr>
      </w:pPr>
    </w:p>
    <w:p w:rsidR="001E593C" w:rsidRPr="005063D7" w:rsidRDefault="001E593C" w:rsidP="00472F4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472F44" w:rsidRPr="005063D7" w:rsidRDefault="00251DFA" w:rsidP="00472F44">
      <w:pPr>
        <w:widowControl w:val="0"/>
        <w:autoSpaceDE w:val="0"/>
        <w:autoSpaceDN w:val="0"/>
        <w:adjustRightInd w:val="0"/>
        <w:spacing w:after="0" w:line="240" w:lineRule="auto"/>
        <w:jc w:val="both"/>
      </w:pPr>
      <w:r w:rsidRPr="005063D7">
        <w:rPr>
          <w:rFonts w:ascii="Times New Roman" w:eastAsia="Times New Roman" w:hAnsi="Times New Roman" w:cs="Times New Roman"/>
          <w:sz w:val="24"/>
          <w:szCs w:val="24"/>
          <w:lang w:eastAsia="ru-RU"/>
        </w:rPr>
        <w:lastRenderedPageBreak/>
        <w:t xml:space="preserve">                                                                                                                                 </w:t>
      </w:r>
      <w:r w:rsidR="00472F44" w:rsidRPr="005063D7">
        <w:t xml:space="preserve"> </w:t>
      </w:r>
      <w:r w:rsidR="00472F44" w:rsidRPr="005063D7">
        <w:rPr>
          <w:rFonts w:ascii="Times New Roman" w:eastAsia="Times New Roman" w:hAnsi="Times New Roman" w:cs="Times New Roman"/>
          <w:sz w:val="24"/>
          <w:szCs w:val="24"/>
          <w:lang w:eastAsia="ru-RU"/>
        </w:rPr>
        <w:t>УТВЕРЖДЕН:</w:t>
      </w:r>
    </w:p>
    <w:p w:rsidR="00472F44" w:rsidRPr="005063D7" w:rsidRDefault="00472F44" w:rsidP="00472F44">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5063D7">
        <w:rPr>
          <w:rFonts w:ascii="Times New Roman" w:eastAsia="Times New Roman" w:hAnsi="Times New Roman" w:cs="Times New Roman"/>
          <w:sz w:val="24"/>
          <w:szCs w:val="24"/>
          <w:lang w:eastAsia="ru-RU"/>
        </w:rPr>
        <w:t xml:space="preserve">                                                            постановлением </w:t>
      </w:r>
    </w:p>
    <w:p w:rsidR="00472F44" w:rsidRPr="005063D7" w:rsidRDefault="00472F44" w:rsidP="00472F44">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5063D7">
        <w:rPr>
          <w:rFonts w:ascii="Times New Roman" w:eastAsia="Times New Roman" w:hAnsi="Times New Roman" w:cs="Times New Roman"/>
          <w:sz w:val="24"/>
          <w:szCs w:val="24"/>
          <w:lang w:eastAsia="ru-RU"/>
        </w:rPr>
        <w:t xml:space="preserve"> администрации  </w:t>
      </w:r>
    </w:p>
    <w:p w:rsidR="00472F44" w:rsidRPr="005063D7" w:rsidRDefault="00472F44" w:rsidP="00472F44">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5063D7">
        <w:rPr>
          <w:rFonts w:ascii="Times New Roman" w:eastAsia="Times New Roman" w:hAnsi="Times New Roman" w:cs="Times New Roman"/>
          <w:sz w:val="24"/>
          <w:szCs w:val="24"/>
          <w:lang w:eastAsia="ru-RU"/>
        </w:rPr>
        <w:t xml:space="preserve">                                                                              </w:t>
      </w:r>
      <w:r w:rsidR="00A31AA5">
        <w:rPr>
          <w:rFonts w:ascii="Times New Roman" w:eastAsia="Times New Roman" w:hAnsi="Times New Roman" w:cs="Times New Roman"/>
          <w:sz w:val="24"/>
          <w:szCs w:val="24"/>
          <w:lang w:eastAsia="ru-RU"/>
        </w:rPr>
        <w:t>Вындиноостровского</w:t>
      </w:r>
      <w:r w:rsidRPr="005063D7">
        <w:rPr>
          <w:rFonts w:ascii="Times New Roman" w:eastAsia="Times New Roman" w:hAnsi="Times New Roman" w:cs="Times New Roman"/>
          <w:sz w:val="24"/>
          <w:szCs w:val="24"/>
          <w:lang w:eastAsia="ru-RU"/>
        </w:rPr>
        <w:t xml:space="preserve"> сельско</w:t>
      </w:r>
      <w:r w:rsidR="00A31AA5">
        <w:rPr>
          <w:rFonts w:ascii="Times New Roman" w:eastAsia="Times New Roman" w:hAnsi="Times New Roman" w:cs="Times New Roman"/>
          <w:sz w:val="24"/>
          <w:szCs w:val="24"/>
          <w:lang w:eastAsia="ru-RU"/>
        </w:rPr>
        <w:t>го</w:t>
      </w:r>
      <w:r w:rsidRPr="005063D7">
        <w:rPr>
          <w:rFonts w:ascii="Times New Roman" w:eastAsia="Times New Roman" w:hAnsi="Times New Roman" w:cs="Times New Roman"/>
          <w:sz w:val="24"/>
          <w:szCs w:val="24"/>
          <w:lang w:eastAsia="ru-RU"/>
        </w:rPr>
        <w:t xml:space="preserve"> </w:t>
      </w:r>
    </w:p>
    <w:p w:rsidR="00472F44" w:rsidRPr="005063D7" w:rsidRDefault="00A31AA5" w:rsidP="00472F44">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поселения</w:t>
      </w:r>
      <w:r w:rsidR="00472F44" w:rsidRPr="005063D7">
        <w:rPr>
          <w:rFonts w:ascii="Times New Roman" w:eastAsia="Times New Roman" w:hAnsi="Times New Roman" w:cs="Times New Roman"/>
          <w:sz w:val="24"/>
          <w:szCs w:val="24"/>
          <w:lang w:eastAsia="ru-RU"/>
        </w:rPr>
        <w:t xml:space="preserve"> от 01.09.2014 № 104 </w:t>
      </w:r>
    </w:p>
    <w:p w:rsidR="00472F44" w:rsidRPr="005063D7" w:rsidRDefault="00472F44" w:rsidP="00472F44">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r w:rsidRPr="005063D7">
        <w:rPr>
          <w:rFonts w:ascii="Times New Roman" w:eastAsia="Times New Roman" w:hAnsi="Times New Roman" w:cs="Times New Roman"/>
          <w:color w:val="0D0D0D" w:themeColor="text1" w:themeTint="F2"/>
          <w:sz w:val="24"/>
          <w:szCs w:val="24"/>
          <w:lang w:eastAsia="ru-RU"/>
        </w:rPr>
        <w:t xml:space="preserve">                                                                            </w:t>
      </w:r>
      <w:r w:rsidR="00251DFA" w:rsidRPr="005063D7">
        <w:rPr>
          <w:rFonts w:ascii="Times New Roman" w:eastAsia="Times New Roman" w:hAnsi="Times New Roman" w:cs="Times New Roman"/>
          <w:color w:val="0D0D0D" w:themeColor="text1" w:themeTint="F2"/>
          <w:sz w:val="24"/>
          <w:szCs w:val="24"/>
          <w:lang w:eastAsia="ru-RU"/>
        </w:rPr>
        <w:t xml:space="preserve">   </w:t>
      </w:r>
      <w:r w:rsidRPr="005063D7">
        <w:rPr>
          <w:rFonts w:ascii="Times New Roman" w:eastAsia="Times New Roman" w:hAnsi="Times New Roman" w:cs="Times New Roman"/>
          <w:color w:val="0D0D0D" w:themeColor="text1" w:themeTint="F2"/>
          <w:sz w:val="24"/>
          <w:szCs w:val="24"/>
          <w:lang w:eastAsia="ru-RU"/>
        </w:rPr>
        <w:t xml:space="preserve">    (с изменениями от 20.05.2015 №97;   </w:t>
      </w:r>
    </w:p>
    <w:p w:rsidR="00472F44" w:rsidRPr="005063D7" w:rsidRDefault="00472F44" w:rsidP="00472F44">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r w:rsidRPr="005063D7">
        <w:rPr>
          <w:rFonts w:ascii="Times New Roman" w:eastAsia="Times New Roman" w:hAnsi="Times New Roman" w:cs="Times New Roman"/>
          <w:color w:val="0D0D0D" w:themeColor="text1" w:themeTint="F2"/>
          <w:sz w:val="24"/>
          <w:szCs w:val="24"/>
          <w:lang w:eastAsia="ru-RU"/>
        </w:rPr>
        <w:t xml:space="preserve">                                                                     </w:t>
      </w:r>
      <w:r w:rsidR="00251DFA" w:rsidRPr="005063D7">
        <w:rPr>
          <w:rFonts w:ascii="Times New Roman" w:eastAsia="Times New Roman" w:hAnsi="Times New Roman" w:cs="Times New Roman"/>
          <w:color w:val="0D0D0D" w:themeColor="text1" w:themeTint="F2"/>
          <w:sz w:val="24"/>
          <w:szCs w:val="24"/>
          <w:lang w:eastAsia="ru-RU"/>
        </w:rPr>
        <w:t xml:space="preserve">  </w:t>
      </w:r>
      <w:r w:rsidRPr="005063D7">
        <w:rPr>
          <w:rFonts w:ascii="Times New Roman" w:eastAsia="Times New Roman" w:hAnsi="Times New Roman" w:cs="Times New Roman"/>
          <w:color w:val="0D0D0D" w:themeColor="text1" w:themeTint="F2"/>
          <w:sz w:val="24"/>
          <w:szCs w:val="24"/>
          <w:lang w:eastAsia="ru-RU"/>
        </w:rPr>
        <w:t xml:space="preserve"> от 20.11.2020 №164; от 29.12.2022 № 219;            </w:t>
      </w:r>
    </w:p>
    <w:p w:rsidR="006A30E0" w:rsidRPr="005063D7" w:rsidRDefault="00472F44" w:rsidP="00472F44">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r w:rsidRPr="005063D7">
        <w:rPr>
          <w:rFonts w:ascii="Times New Roman" w:eastAsia="Times New Roman" w:hAnsi="Times New Roman" w:cs="Times New Roman"/>
          <w:color w:val="0D0D0D" w:themeColor="text1" w:themeTint="F2"/>
          <w:sz w:val="24"/>
          <w:szCs w:val="24"/>
          <w:lang w:eastAsia="ru-RU"/>
        </w:rPr>
        <w:t xml:space="preserve">                          </w:t>
      </w:r>
      <w:r w:rsidR="00251DFA" w:rsidRPr="005063D7">
        <w:rPr>
          <w:rFonts w:ascii="Times New Roman" w:eastAsia="Times New Roman" w:hAnsi="Times New Roman" w:cs="Times New Roman"/>
          <w:color w:val="0D0D0D" w:themeColor="text1" w:themeTint="F2"/>
          <w:sz w:val="24"/>
          <w:szCs w:val="24"/>
          <w:lang w:eastAsia="ru-RU"/>
        </w:rPr>
        <w:t xml:space="preserve">                                               </w:t>
      </w:r>
      <w:r w:rsidR="007D3E25" w:rsidRPr="005063D7">
        <w:rPr>
          <w:rFonts w:ascii="Times New Roman" w:eastAsia="Times New Roman" w:hAnsi="Times New Roman" w:cs="Times New Roman"/>
          <w:color w:val="0D0D0D" w:themeColor="text1" w:themeTint="F2"/>
          <w:sz w:val="24"/>
          <w:szCs w:val="24"/>
          <w:lang w:eastAsia="ru-RU"/>
        </w:rPr>
        <w:t xml:space="preserve"> от 24.04.2023 №48; от 27</w:t>
      </w:r>
      <w:r w:rsidRPr="005063D7">
        <w:rPr>
          <w:rFonts w:ascii="Times New Roman" w:eastAsia="Times New Roman" w:hAnsi="Times New Roman" w:cs="Times New Roman"/>
          <w:color w:val="0D0D0D" w:themeColor="text1" w:themeTint="F2"/>
          <w:sz w:val="24"/>
          <w:szCs w:val="24"/>
          <w:lang w:eastAsia="ru-RU"/>
        </w:rPr>
        <w:t>.07.2023 №</w:t>
      </w:r>
      <w:r w:rsidR="007D3E25" w:rsidRPr="005063D7">
        <w:rPr>
          <w:rFonts w:ascii="Times New Roman" w:eastAsia="Times New Roman" w:hAnsi="Times New Roman" w:cs="Times New Roman"/>
          <w:color w:val="0D0D0D" w:themeColor="text1" w:themeTint="F2"/>
          <w:sz w:val="24"/>
          <w:szCs w:val="24"/>
          <w:lang w:eastAsia="ru-RU"/>
        </w:rPr>
        <w:t>112</w:t>
      </w:r>
      <w:r w:rsidR="006A30E0" w:rsidRPr="005063D7">
        <w:rPr>
          <w:rFonts w:ascii="Times New Roman" w:eastAsia="Times New Roman" w:hAnsi="Times New Roman" w:cs="Times New Roman"/>
          <w:color w:val="0D0D0D" w:themeColor="text1" w:themeTint="F2"/>
          <w:sz w:val="24"/>
          <w:szCs w:val="24"/>
          <w:lang w:eastAsia="ru-RU"/>
        </w:rPr>
        <w:t xml:space="preserve">;            </w:t>
      </w:r>
    </w:p>
    <w:p w:rsidR="00D92658" w:rsidRPr="005063D7" w:rsidRDefault="006A30E0" w:rsidP="00472F44">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r w:rsidRPr="005063D7">
        <w:rPr>
          <w:rFonts w:ascii="Times New Roman" w:eastAsia="Times New Roman" w:hAnsi="Times New Roman" w:cs="Times New Roman"/>
          <w:color w:val="0D0D0D" w:themeColor="text1" w:themeTint="F2"/>
          <w:sz w:val="24"/>
          <w:szCs w:val="24"/>
          <w:lang w:eastAsia="ru-RU"/>
        </w:rPr>
        <w:t xml:space="preserve">                                                               </w:t>
      </w:r>
      <w:r w:rsidR="00B3155C" w:rsidRPr="005063D7">
        <w:rPr>
          <w:rFonts w:ascii="Times New Roman" w:eastAsia="Times New Roman" w:hAnsi="Times New Roman" w:cs="Times New Roman"/>
          <w:color w:val="0D0D0D" w:themeColor="text1" w:themeTint="F2"/>
          <w:sz w:val="24"/>
          <w:szCs w:val="24"/>
          <w:lang w:eastAsia="ru-RU"/>
        </w:rPr>
        <w:t xml:space="preserve">        </w:t>
      </w:r>
      <w:r w:rsidR="005B1673" w:rsidRPr="005063D7">
        <w:rPr>
          <w:rFonts w:ascii="Times New Roman" w:eastAsia="Times New Roman" w:hAnsi="Times New Roman" w:cs="Times New Roman"/>
          <w:color w:val="0D0D0D" w:themeColor="text1" w:themeTint="F2"/>
          <w:sz w:val="24"/>
          <w:szCs w:val="24"/>
          <w:lang w:eastAsia="ru-RU"/>
        </w:rPr>
        <w:t xml:space="preserve"> от 09.04.2024 № 60</w:t>
      </w:r>
      <w:r w:rsidR="001E593C" w:rsidRPr="005063D7">
        <w:rPr>
          <w:rFonts w:ascii="Times New Roman" w:eastAsia="Times New Roman" w:hAnsi="Times New Roman" w:cs="Times New Roman"/>
          <w:color w:val="0D0D0D" w:themeColor="text1" w:themeTint="F2"/>
          <w:sz w:val="24"/>
          <w:szCs w:val="24"/>
          <w:lang w:eastAsia="ru-RU"/>
        </w:rPr>
        <w:t xml:space="preserve">; от </w:t>
      </w:r>
      <w:r w:rsidR="00B3155C" w:rsidRPr="005063D7">
        <w:rPr>
          <w:rFonts w:ascii="Times New Roman" w:eastAsia="Times New Roman" w:hAnsi="Times New Roman" w:cs="Times New Roman"/>
          <w:color w:val="0D0D0D" w:themeColor="text1" w:themeTint="F2"/>
          <w:sz w:val="24"/>
          <w:szCs w:val="24"/>
          <w:lang w:eastAsia="ru-RU"/>
        </w:rPr>
        <w:t>24</w:t>
      </w:r>
      <w:r w:rsidR="001E593C" w:rsidRPr="005063D7">
        <w:rPr>
          <w:rFonts w:ascii="Times New Roman" w:eastAsia="Times New Roman" w:hAnsi="Times New Roman" w:cs="Times New Roman"/>
          <w:color w:val="0D0D0D" w:themeColor="text1" w:themeTint="F2"/>
          <w:sz w:val="24"/>
          <w:szCs w:val="24"/>
          <w:lang w:eastAsia="ru-RU"/>
        </w:rPr>
        <w:t xml:space="preserve">.09.2024 № </w:t>
      </w:r>
      <w:r w:rsidR="00B3155C" w:rsidRPr="005063D7">
        <w:rPr>
          <w:rFonts w:ascii="Times New Roman" w:eastAsia="Times New Roman" w:hAnsi="Times New Roman" w:cs="Times New Roman"/>
          <w:color w:val="0D0D0D" w:themeColor="text1" w:themeTint="F2"/>
          <w:sz w:val="24"/>
          <w:szCs w:val="24"/>
          <w:lang w:eastAsia="ru-RU"/>
        </w:rPr>
        <w:t>143</w:t>
      </w:r>
      <w:r w:rsidR="00D92658" w:rsidRPr="005063D7">
        <w:rPr>
          <w:rFonts w:ascii="Times New Roman" w:eastAsia="Times New Roman" w:hAnsi="Times New Roman" w:cs="Times New Roman"/>
          <w:color w:val="0D0D0D" w:themeColor="text1" w:themeTint="F2"/>
          <w:sz w:val="24"/>
          <w:szCs w:val="24"/>
          <w:lang w:eastAsia="ru-RU"/>
        </w:rPr>
        <w:t>;</w:t>
      </w:r>
    </w:p>
    <w:p w:rsidR="00472F44" w:rsidRPr="005063D7" w:rsidRDefault="00D92658" w:rsidP="00D6721C">
      <w:pPr>
        <w:widowControl w:val="0"/>
        <w:autoSpaceDE w:val="0"/>
        <w:autoSpaceDN w:val="0"/>
        <w:adjustRightInd w:val="0"/>
        <w:spacing w:after="0" w:line="240" w:lineRule="auto"/>
        <w:ind w:firstLine="720"/>
        <w:jc w:val="right"/>
        <w:rPr>
          <w:rFonts w:ascii="Times New Roman" w:eastAsia="Times New Roman" w:hAnsi="Times New Roman" w:cs="Times New Roman"/>
          <w:color w:val="0D0D0D" w:themeColor="text1" w:themeTint="F2"/>
          <w:sz w:val="24"/>
          <w:szCs w:val="24"/>
          <w:lang w:eastAsia="ru-RU"/>
        </w:rPr>
      </w:pPr>
      <w:r w:rsidRPr="005063D7">
        <w:rPr>
          <w:rFonts w:ascii="Times New Roman" w:eastAsia="Times New Roman" w:hAnsi="Times New Roman" w:cs="Times New Roman"/>
          <w:color w:val="0D0D0D" w:themeColor="text1" w:themeTint="F2"/>
          <w:sz w:val="24"/>
          <w:szCs w:val="24"/>
          <w:lang w:eastAsia="ru-RU"/>
        </w:rPr>
        <w:t xml:space="preserve">                      </w:t>
      </w:r>
      <w:r w:rsidR="00A31AA5">
        <w:rPr>
          <w:rFonts w:ascii="Times New Roman" w:eastAsia="Times New Roman" w:hAnsi="Times New Roman" w:cs="Times New Roman"/>
          <w:color w:val="0D0D0D" w:themeColor="text1" w:themeTint="F2"/>
          <w:sz w:val="24"/>
          <w:szCs w:val="24"/>
          <w:lang w:eastAsia="ru-RU"/>
        </w:rPr>
        <w:t xml:space="preserve">              от 23.01.2025 № 3</w:t>
      </w:r>
      <w:r w:rsidR="00805186">
        <w:rPr>
          <w:rFonts w:ascii="Times New Roman" w:eastAsia="Times New Roman" w:hAnsi="Times New Roman" w:cs="Times New Roman"/>
          <w:color w:val="0D0D0D" w:themeColor="text1" w:themeTint="F2"/>
          <w:sz w:val="24"/>
          <w:szCs w:val="24"/>
          <w:lang w:eastAsia="ru-RU"/>
        </w:rPr>
        <w:t>; от 21.07</w:t>
      </w:r>
      <w:r w:rsidR="00D6721C">
        <w:rPr>
          <w:rFonts w:ascii="Times New Roman" w:eastAsia="Times New Roman" w:hAnsi="Times New Roman" w:cs="Times New Roman"/>
          <w:color w:val="0D0D0D" w:themeColor="text1" w:themeTint="F2"/>
          <w:sz w:val="24"/>
          <w:szCs w:val="24"/>
          <w:lang w:eastAsia="ru-RU"/>
        </w:rPr>
        <w:t xml:space="preserve">.2025 № </w:t>
      </w:r>
      <w:r w:rsidR="00805186">
        <w:rPr>
          <w:rFonts w:ascii="Times New Roman" w:eastAsia="Times New Roman" w:hAnsi="Times New Roman" w:cs="Times New Roman"/>
          <w:color w:val="0D0D0D" w:themeColor="text1" w:themeTint="F2"/>
          <w:sz w:val="24"/>
          <w:szCs w:val="24"/>
          <w:lang w:eastAsia="ru-RU"/>
        </w:rPr>
        <w:t>108</w:t>
      </w:r>
      <w:r w:rsidR="00472F44" w:rsidRPr="005063D7">
        <w:rPr>
          <w:rFonts w:ascii="Times New Roman" w:eastAsia="Times New Roman" w:hAnsi="Times New Roman" w:cs="Times New Roman"/>
          <w:color w:val="0D0D0D" w:themeColor="text1" w:themeTint="F2"/>
          <w:sz w:val="24"/>
          <w:szCs w:val="24"/>
          <w:lang w:eastAsia="ru-RU"/>
        </w:rPr>
        <w:t xml:space="preserve">)  </w:t>
      </w:r>
    </w:p>
    <w:p w:rsidR="00472F44" w:rsidRPr="005063D7" w:rsidRDefault="00472F44" w:rsidP="00472F44">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p>
    <w:p w:rsidR="00472F44" w:rsidRPr="005063D7" w:rsidRDefault="00472F44" w:rsidP="00472F44">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p>
    <w:p w:rsidR="00472F44" w:rsidRPr="005063D7" w:rsidRDefault="00472F44" w:rsidP="00472F44">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p>
    <w:p w:rsidR="00472F44" w:rsidRPr="005063D7" w:rsidRDefault="00472F44" w:rsidP="00472F44">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p>
    <w:p w:rsidR="00472F44" w:rsidRPr="005063D7" w:rsidRDefault="00472F44" w:rsidP="00472F44">
      <w:pPr>
        <w:autoSpaceDE w:val="0"/>
        <w:autoSpaceDN w:val="0"/>
        <w:adjustRightInd w:val="0"/>
        <w:spacing w:after="200" w:line="276" w:lineRule="auto"/>
        <w:outlineLvl w:val="0"/>
        <w:rPr>
          <w:rFonts w:ascii="Times New Roman" w:eastAsia="Times New Roman" w:hAnsi="Times New Roman" w:cs="Times New Roman"/>
          <w:b/>
          <w:color w:val="0D0D0D" w:themeColor="text1" w:themeTint="F2"/>
          <w:sz w:val="32"/>
          <w:szCs w:val="28"/>
          <w:lang w:eastAsia="ru-RU"/>
        </w:rPr>
      </w:pPr>
      <w:r w:rsidRPr="005063D7">
        <w:rPr>
          <w:rFonts w:ascii="Times New Roman" w:eastAsia="Times New Roman" w:hAnsi="Times New Roman" w:cs="Times New Roman"/>
          <w:b/>
          <w:bCs/>
          <w:color w:val="0D0D0D" w:themeColor="text1" w:themeTint="F2"/>
          <w:sz w:val="24"/>
          <w:szCs w:val="24"/>
          <w:lang w:eastAsia="ru-RU"/>
        </w:rPr>
        <w:t xml:space="preserve">                                  </w:t>
      </w:r>
      <w:r w:rsidRPr="005063D7">
        <w:rPr>
          <w:rFonts w:ascii="Times New Roman" w:eastAsia="Times New Roman" w:hAnsi="Times New Roman" w:cs="Times New Roman"/>
          <w:b/>
          <w:color w:val="0D0D0D" w:themeColor="text1" w:themeTint="F2"/>
          <w:sz w:val="32"/>
          <w:szCs w:val="28"/>
          <w:lang w:eastAsia="ru-RU"/>
        </w:rPr>
        <w:t xml:space="preserve">Административный регламент </w:t>
      </w:r>
    </w:p>
    <w:p w:rsidR="00D92658" w:rsidRPr="005063D7" w:rsidRDefault="00D92658" w:rsidP="00D92658">
      <w:pPr>
        <w:tabs>
          <w:tab w:val="left" w:pos="1134"/>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063D7">
        <w:rPr>
          <w:rFonts w:ascii="Times New Roman" w:eastAsia="Times New Roman" w:hAnsi="Times New Roman" w:cs="Times New Roman"/>
          <w:b/>
          <w:bCs/>
          <w:sz w:val="28"/>
          <w:szCs w:val="28"/>
          <w:lang w:eastAsia="ru-RU"/>
        </w:rPr>
        <w:t>«Принятие граждан на учет в качестве нуждающихся в жилых помещениях, предоставляемых по договорам социального найма»</w:t>
      </w:r>
    </w:p>
    <w:p w:rsidR="00D92658" w:rsidRPr="005063D7" w:rsidRDefault="00D92658" w:rsidP="00D92658">
      <w:pPr>
        <w:autoSpaceDE w:val="0"/>
        <w:autoSpaceDN w:val="0"/>
        <w:adjustRightInd w:val="0"/>
        <w:spacing w:after="0" w:line="240" w:lineRule="auto"/>
        <w:ind w:firstLine="540"/>
        <w:jc w:val="center"/>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rPr>
        <w:t xml:space="preserve">(Сокращённое наименование: «Принятие граждан на учет в качестве нуждающихся в жилых помещениях».) </w:t>
      </w:r>
    </w:p>
    <w:p w:rsidR="00D92658" w:rsidRPr="005063D7" w:rsidRDefault="00D92658" w:rsidP="00D92658">
      <w:pPr>
        <w:spacing w:after="0" w:line="240" w:lineRule="auto"/>
        <w:jc w:val="center"/>
        <w:rPr>
          <w:rFonts w:ascii="Times New Roman" w:eastAsia="Calibri" w:hAnsi="Times New Roman" w:cs="Times New Roman"/>
          <w:sz w:val="28"/>
          <w:szCs w:val="28"/>
        </w:rPr>
      </w:pPr>
      <w:r w:rsidRPr="005063D7">
        <w:rPr>
          <w:rFonts w:ascii="Times New Roman" w:eastAsia="Calibri" w:hAnsi="Times New Roman" w:cs="Times New Roman"/>
          <w:sz w:val="28"/>
          <w:szCs w:val="28"/>
        </w:rPr>
        <w:t>(далее – административный регламент)</w:t>
      </w:r>
    </w:p>
    <w:p w:rsidR="00D92658" w:rsidRPr="005063D7" w:rsidRDefault="00D92658" w:rsidP="00D92658">
      <w:pPr>
        <w:spacing w:after="0" w:line="240" w:lineRule="auto"/>
        <w:jc w:val="center"/>
        <w:rPr>
          <w:rFonts w:ascii="Times New Roman" w:eastAsia="Calibri" w:hAnsi="Times New Roman" w:cs="Times New Roman"/>
          <w:b/>
          <w:bCs/>
          <w:sz w:val="24"/>
          <w:szCs w:val="24"/>
          <w:lang w:eastAsia="ru-RU"/>
        </w:rPr>
      </w:pPr>
    </w:p>
    <w:p w:rsidR="00D92658" w:rsidRPr="005063D7" w:rsidRDefault="00D92658" w:rsidP="00D92658">
      <w:pPr>
        <w:numPr>
          <w:ilvl w:val="0"/>
          <w:numId w:val="26"/>
        </w:numPr>
        <w:spacing w:after="0" w:line="240" w:lineRule="auto"/>
        <w:jc w:val="center"/>
        <w:rPr>
          <w:rFonts w:ascii="Times New Roman" w:eastAsia="Calibri" w:hAnsi="Times New Roman" w:cs="Times New Roman"/>
          <w:b/>
          <w:bCs/>
          <w:sz w:val="28"/>
          <w:szCs w:val="28"/>
        </w:rPr>
      </w:pPr>
      <w:r w:rsidRPr="005063D7">
        <w:rPr>
          <w:rFonts w:ascii="Times New Roman" w:eastAsia="Calibri" w:hAnsi="Times New Roman" w:cs="Times New Roman"/>
          <w:b/>
          <w:bCs/>
          <w:sz w:val="28"/>
          <w:szCs w:val="28"/>
        </w:rPr>
        <w:t>Общие положения</w:t>
      </w:r>
    </w:p>
    <w:p w:rsidR="00D92658" w:rsidRPr="005063D7" w:rsidRDefault="00D92658" w:rsidP="00D92658">
      <w:pPr>
        <w:spacing w:after="0" w:line="240" w:lineRule="auto"/>
        <w:ind w:left="1080"/>
        <w:rPr>
          <w:rFonts w:ascii="Times New Roman" w:eastAsia="Calibri" w:hAnsi="Times New Roman" w:cs="Times New Roman"/>
          <w:b/>
          <w:bCs/>
          <w:sz w:val="28"/>
          <w:szCs w:val="28"/>
        </w:rPr>
      </w:pPr>
    </w:p>
    <w:p w:rsidR="00D92658" w:rsidRPr="005063D7" w:rsidRDefault="00D92658" w:rsidP="00D92658">
      <w:pPr>
        <w:spacing w:after="0" w:line="240" w:lineRule="auto"/>
        <w:ind w:firstLine="708"/>
        <w:jc w:val="both"/>
        <w:rPr>
          <w:rFonts w:ascii="Times New Roman" w:eastAsia="Calibri" w:hAnsi="Times New Roman" w:cs="Times New Roman"/>
          <w:bCs/>
          <w:sz w:val="28"/>
          <w:szCs w:val="28"/>
          <w:lang w:eastAsia="ru-RU"/>
        </w:rPr>
      </w:pPr>
      <w:r w:rsidRPr="005063D7">
        <w:rPr>
          <w:rFonts w:ascii="Times New Roman" w:eastAsia="Calibri" w:hAnsi="Times New Roman" w:cs="Times New Roman"/>
          <w:bCs/>
          <w:sz w:val="28"/>
          <w:szCs w:val="28"/>
          <w:lang w:eastAsia="ru-RU"/>
        </w:rPr>
        <w:t>1.1.Настоящий регламент устанавливает порядок и стандарт предоставления муниципальной услуги.</w:t>
      </w:r>
    </w:p>
    <w:p w:rsidR="00D92658" w:rsidRPr="005063D7" w:rsidRDefault="00D92658" w:rsidP="00D92658">
      <w:pPr>
        <w:widowControl w:val="0"/>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Категории заявителей и их представителей, имеющих право выступать от их имени</w:t>
      </w:r>
    </w:p>
    <w:p w:rsidR="00D92658" w:rsidRPr="005063D7" w:rsidRDefault="00D92658" w:rsidP="00D92658">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4"/>
          <w:lang w:eastAsia="ru-RU"/>
        </w:rPr>
      </w:pPr>
      <w:proofErr w:type="gramStart"/>
      <w:r w:rsidRPr="005063D7">
        <w:rPr>
          <w:rFonts w:ascii="Times New Roman" w:eastAsia="Times New Roman" w:hAnsi="Times New Roman" w:cs="Times New Roman"/>
          <w:sz w:val="28"/>
          <w:szCs w:val="24"/>
          <w:lang w:eastAsia="ru-RU"/>
        </w:rPr>
        <w:t>1.2  Заявителями</w:t>
      </w:r>
      <w:proofErr w:type="gramEnd"/>
      <w:r w:rsidRPr="005063D7">
        <w:rPr>
          <w:rFonts w:ascii="Times New Roman" w:eastAsia="Times New Roman" w:hAnsi="Times New Roman" w:cs="Times New Roman"/>
          <w:sz w:val="28"/>
          <w:szCs w:val="24"/>
          <w:lang w:eastAsia="ru-RU"/>
        </w:rPr>
        <w:t xml:space="preserve">, имеющими право обратиться за получением </w:t>
      </w:r>
      <w:r w:rsidRPr="005063D7">
        <w:rPr>
          <w:rFonts w:ascii="Times New Roman" w:eastAsia="Times New Roman" w:hAnsi="Times New Roman" w:cs="Times New Roman"/>
          <w:bCs/>
          <w:sz w:val="28"/>
          <w:szCs w:val="28"/>
          <w:lang w:eastAsia="ru-RU"/>
        </w:rPr>
        <w:t>муниципальной услуги</w:t>
      </w:r>
      <w:r w:rsidRPr="005063D7">
        <w:rPr>
          <w:rFonts w:ascii="Times New Roman" w:eastAsia="Times New Roman" w:hAnsi="Times New Roman" w:cs="Times New Roman"/>
          <w:sz w:val="28"/>
          <w:szCs w:val="24"/>
          <w:lang w:eastAsia="ru-RU"/>
        </w:rPr>
        <w:t>:</w:t>
      </w:r>
    </w:p>
    <w:p w:rsidR="00D92658" w:rsidRPr="005063D7" w:rsidRDefault="00D92658" w:rsidP="00D92658">
      <w:pPr>
        <w:spacing w:after="0" w:line="240" w:lineRule="auto"/>
        <w:ind w:firstLine="708"/>
        <w:jc w:val="both"/>
        <w:rPr>
          <w:rFonts w:ascii="Times New Roman" w:eastAsia="Calibri" w:hAnsi="Times New Roman" w:cs="Times New Roman"/>
          <w:sz w:val="28"/>
          <w:szCs w:val="28"/>
        </w:rPr>
      </w:pPr>
      <w:r w:rsidRPr="005063D7">
        <w:rPr>
          <w:rFonts w:ascii="Times New Roman" w:eastAsia="Calibri" w:hAnsi="Times New Roman" w:cs="Times New Roman"/>
          <w:bCs/>
          <w:sz w:val="28"/>
          <w:szCs w:val="28"/>
          <w:lang w:eastAsia="ru-RU"/>
        </w:rPr>
        <w:t xml:space="preserve">1.2.1 </w:t>
      </w:r>
      <w:r w:rsidRPr="005063D7">
        <w:rPr>
          <w:rFonts w:ascii="Times New Roman" w:eastAsia="Calibri" w:hAnsi="Times New Roman" w:cs="Times New Roman"/>
          <w:sz w:val="28"/>
          <w:szCs w:val="28"/>
          <w:lang w:eastAsia="ru-RU"/>
        </w:rPr>
        <w:t xml:space="preserve">о принятии граждан на учет в качестве нуждающихся в жилых помещениях, предоставляемых по договорам социального найма </w:t>
      </w:r>
      <w:r w:rsidRPr="005063D7">
        <w:rPr>
          <w:rFonts w:ascii="Times New Roman" w:eastAsia="Calibri" w:hAnsi="Times New Roman" w:cs="Times New Roman"/>
          <w:sz w:val="28"/>
          <w:szCs w:val="28"/>
        </w:rPr>
        <w:t>являются физические лица (далее - заявители) из числа граждан Российской Федерации, постоянно проживающих на территории муниципального образования Вы</w:t>
      </w:r>
      <w:r w:rsidR="00805186">
        <w:rPr>
          <w:rFonts w:ascii="Times New Roman" w:eastAsia="Calibri" w:hAnsi="Times New Roman" w:cs="Times New Roman"/>
          <w:sz w:val="28"/>
          <w:szCs w:val="28"/>
        </w:rPr>
        <w:t>н</w:t>
      </w:r>
      <w:r w:rsidRPr="005063D7">
        <w:rPr>
          <w:rFonts w:ascii="Times New Roman" w:eastAsia="Calibri" w:hAnsi="Times New Roman" w:cs="Times New Roman"/>
          <w:sz w:val="28"/>
          <w:szCs w:val="28"/>
        </w:rPr>
        <w:t>диноостровского сельского поселения Волховского муниципального района Ленинградской области из числа:</w:t>
      </w:r>
    </w:p>
    <w:p w:rsidR="00D92658" w:rsidRPr="005063D7" w:rsidRDefault="00D92658" w:rsidP="00D92658">
      <w:pPr>
        <w:autoSpaceDE w:val="0"/>
        <w:autoSpaceDN w:val="0"/>
        <w:adjustRightInd w:val="0"/>
        <w:spacing w:after="0" w:line="240" w:lineRule="auto"/>
        <w:ind w:firstLine="567"/>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 xml:space="preserve">- малоимущих граждан, </w:t>
      </w:r>
      <w:r w:rsidRPr="005063D7">
        <w:rPr>
          <w:rFonts w:ascii="Times New Roman" w:eastAsia="Calibri" w:hAnsi="Times New Roman" w:cs="Times New Roman"/>
          <w:sz w:val="28"/>
          <w:szCs w:val="28"/>
          <w:lang w:eastAsia="ru-RU"/>
        </w:rPr>
        <w:t>постоянно проживающих на территории Ленинградской области в общей сложности не менее пяти лет (требование пятилетнего срока проживания на территории Ленинградской области не распространяется на детей в возрасте до 5 лет);</w:t>
      </w:r>
    </w:p>
    <w:p w:rsidR="00D92658" w:rsidRPr="005063D7" w:rsidRDefault="00D92658" w:rsidP="00D92658">
      <w:pPr>
        <w:spacing w:after="0" w:line="240" w:lineRule="auto"/>
        <w:ind w:firstLine="567"/>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 иных определенных федеральным законом, указом Президента Российской Федерации или законом субъекта Российской Федерации категорий граждан;</w:t>
      </w:r>
    </w:p>
    <w:p w:rsidR="00D92658" w:rsidRPr="005063D7" w:rsidRDefault="00D92658" w:rsidP="00D92658">
      <w:pPr>
        <w:spacing w:after="0" w:line="240" w:lineRule="auto"/>
        <w:ind w:firstLine="540"/>
        <w:jc w:val="both"/>
        <w:rPr>
          <w:rFonts w:ascii="Times New Roman" w:eastAsia="Calibri" w:hAnsi="Times New Roman" w:cs="Times New Roman"/>
          <w:sz w:val="28"/>
          <w:szCs w:val="28"/>
        </w:rPr>
      </w:pPr>
      <w:r w:rsidRPr="005063D7">
        <w:rPr>
          <w:rFonts w:ascii="Times New Roman" w:eastAsia="Calibri" w:hAnsi="Times New Roman" w:cs="Times New Roman"/>
          <w:sz w:val="28"/>
          <w:szCs w:val="28"/>
          <w:lang w:eastAsia="ru-RU"/>
        </w:rPr>
        <w:t>1.2.2.</w:t>
      </w:r>
      <w:r w:rsidRPr="005063D7">
        <w:rPr>
          <w:rFonts w:ascii="Times New Roman" w:eastAsia="Calibri" w:hAnsi="Times New Roman" w:cs="Times New Roman"/>
        </w:rPr>
        <w:t xml:space="preserve"> </w:t>
      </w:r>
      <w:r w:rsidRPr="005063D7">
        <w:rPr>
          <w:rFonts w:ascii="Times New Roman" w:eastAsia="Calibri" w:hAnsi="Times New Roman" w:cs="Times New Roman"/>
          <w:sz w:val="28"/>
          <w:szCs w:val="28"/>
        </w:rPr>
        <w:t>о</w:t>
      </w:r>
      <w:r w:rsidRPr="005063D7">
        <w:rPr>
          <w:rFonts w:ascii="Times New Roman" w:eastAsia="Calibri" w:hAnsi="Times New Roman" w:cs="Times New Roman"/>
        </w:rPr>
        <w:t xml:space="preserve"> </w:t>
      </w:r>
      <w:r w:rsidRPr="005063D7">
        <w:rPr>
          <w:rFonts w:ascii="Times New Roman" w:eastAsia="Calibri" w:hAnsi="Times New Roman" w:cs="Times New Roman"/>
          <w:sz w:val="28"/>
          <w:szCs w:val="28"/>
          <w:lang w:eastAsia="ru-RU"/>
        </w:rPr>
        <w:t>предоставлении информации об очередности предоставления жилых помещений по договору социального найма</w:t>
      </w:r>
      <w:r w:rsidRPr="005063D7">
        <w:rPr>
          <w:rFonts w:ascii="Times New Roman" w:eastAsia="Calibri" w:hAnsi="Times New Roman" w:cs="Times New Roman"/>
          <w:sz w:val="24"/>
          <w:szCs w:val="24"/>
        </w:rPr>
        <w:t xml:space="preserve"> </w:t>
      </w:r>
      <w:r w:rsidRPr="005063D7">
        <w:rPr>
          <w:rFonts w:ascii="Times New Roman" w:eastAsia="Calibri" w:hAnsi="Times New Roman" w:cs="Times New Roman"/>
          <w:sz w:val="28"/>
          <w:szCs w:val="28"/>
        </w:rPr>
        <w:t xml:space="preserve">являются физические лица (далее - заявители) из числа граждан Российской Федерации, постоянно проживающих на территории муниципального образования </w:t>
      </w:r>
      <w:proofErr w:type="spellStart"/>
      <w:r w:rsidRPr="005063D7">
        <w:rPr>
          <w:rFonts w:ascii="Times New Roman" w:eastAsia="Calibri" w:hAnsi="Times New Roman" w:cs="Times New Roman"/>
          <w:sz w:val="28"/>
          <w:szCs w:val="28"/>
        </w:rPr>
        <w:t>Выдиноостровского</w:t>
      </w:r>
      <w:proofErr w:type="spellEnd"/>
      <w:r w:rsidRPr="005063D7">
        <w:rPr>
          <w:rFonts w:ascii="Times New Roman" w:eastAsia="Calibri" w:hAnsi="Times New Roman" w:cs="Times New Roman"/>
          <w:sz w:val="28"/>
          <w:szCs w:val="28"/>
        </w:rPr>
        <w:t xml:space="preserve"> сельского поселения Волховского муниципального </w:t>
      </w:r>
      <w:r w:rsidRPr="005063D7">
        <w:rPr>
          <w:rFonts w:ascii="Times New Roman" w:eastAsia="Calibri" w:hAnsi="Times New Roman" w:cs="Times New Roman"/>
          <w:sz w:val="28"/>
          <w:szCs w:val="28"/>
        </w:rPr>
        <w:lastRenderedPageBreak/>
        <w:t xml:space="preserve">района Ленинградской области, состоящие на учете в качестве нуждающихся </w:t>
      </w:r>
      <w:r w:rsidRPr="005063D7">
        <w:rPr>
          <w:rFonts w:ascii="Times New Roman" w:eastAsia="Calibri" w:hAnsi="Times New Roman" w:cs="Times New Roman"/>
          <w:sz w:val="28"/>
          <w:szCs w:val="28"/>
          <w:lang w:eastAsia="ru-RU"/>
        </w:rPr>
        <w:t>в жилых помещениях, предоставляемых по договорам социального найма</w:t>
      </w:r>
      <w:r w:rsidRPr="005063D7">
        <w:rPr>
          <w:rFonts w:ascii="Times New Roman" w:eastAsia="Calibri" w:hAnsi="Times New Roman" w:cs="Times New Roman"/>
          <w:sz w:val="28"/>
          <w:szCs w:val="28"/>
        </w:rPr>
        <w:t>;</w:t>
      </w:r>
    </w:p>
    <w:p w:rsidR="00D92658" w:rsidRPr="005063D7" w:rsidRDefault="00D92658" w:rsidP="00D92658">
      <w:pPr>
        <w:widowControl w:val="0"/>
        <w:autoSpaceDE w:val="0"/>
        <w:autoSpaceDN w:val="0"/>
        <w:adjustRightInd w:val="0"/>
        <w:spacing w:after="0" w:line="240" w:lineRule="auto"/>
        <w:ind w:firstLine="540"/>
        <w:contextualSpacing/>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 xml:space="preserve">Представлять интересы заявителя имеют право от имени физических лиц (далее - представитель заявителя): </w:t>
      </w:r>
    </w:p>
    <w:p w:rsidR="00D92658" w:rsidRPr="005063D7" w:rsidRDefault="00D92658" w:rsidP="00D92658">
      <w:pPr>
        <w:widowControl w:val="0"/>
        <w:autoSpaceDE w:val="0"/>
        <w:autoSpaceDN w:val="0"/>
        <w:adjustRightInd w:val="0"/>
        <w:spacing w:after="0" w:line="240" w:lineRule="auto"/>
        <w:ind w:firstLine="540"/>
        <w:contextualSpacing/>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 законные представители (родители, усыновители, опекуны) несовершеннолетних в возрасте до 14 лет, в том числе недееспособных или не полностью дееспособных заявителей;</w:t>
      </w:r>
    </w:p>
    <w:p w:rsidR="00D92658" w:rsidRPr="005063D7" w:rsidRDefault="00D92658" w:rsidP="00D92658">
      <w:pPr>
        <w:spacing w:after="0" w:line="240" w:lineRule="auto"/>
        <w:ind w:firstLine="709"/>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 уполномоченные лица, действующие в силу полномочий, основанных на доверенности, оформленной в соответствии с действующим законодательством, подтверждающей наличие у представителя прав действовать от лица заявителя.</w:t>
      </w:r>
    </w:p>
    <w:p w:rsidR="00D92658" w:rsidRPr="005063D7" w:rsidRDefault="00D92658" w:rsidP="00D92658">
      <w:pPr>
        <w:spacing w:after="0" w:line="240" w:lineRule="auto"/>
        <w:ind w:firstLine="709"/>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 xml:space="preserve">В качестве уполномоченного представителя заявителя может быть лицо, указанное в </w:t>
      </w:r>
      <w:hyperlink r:id="rId6" w:history="1">
        <w:r w:rsidRPr="005063D7">
          <w:rPr>
            <w:rFonts w:ascii="Times New Roman" w:eastAsia="Calibri" w:hAnsi="Times New Roman" w:cs="Times New Roman"/>
            <w:sz w:val="28"/>
            <w:szCs w:val="28"/>
          </w:rPr>
          <w:t>части 2 статьи 5</w:t>
        </w:r>
      </w:hyperlink>
      <w:r w:rsidRPr="005063D7">
        <w:rPr>
          <w:rFonts w:ascii="Times New Roman" w:eastAsia="Calibri"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w:t>
      </w:r>
    </w:p>
    <w:p w:rsidR="00D92658" w:rsidRPr="005063D7" w:rsidRDefault="00D92658" w:rsidP="00D92658">
      <w:pPr>
        <w:autoSpaceDE w:val="0"/>
        <w:autoSpaceDN w:val="0"/>
        <w:adjustRightInd w:val="0"/>
        <w:spacing w:after="0" w:line="240" w:lineRule="auto"/>
        <w:ind w:firstLine="540"/>
        <w:jc w:val="center"/>
        <w:rPr>
          <w:rFonts w:ascii="Times New Roman" w:eastAsia="Calibri" w:hAnsi="Times New Roman" w:cs="Times New Roman"/>
          <w:sz w:val="28"/>
          <w:szCs w:val="28"/>
        </w:rPr>
      </w:pPr>
    </w:p>
    <w:p w:rsidR="00D92658" w:rsidRPr="005063D7" w:rsidRDefault="00D92658" w:rsidP="00D92658">
      <w:pPr>
        <w:autoSpaceDE w:val="0"/>
        <w:autoSpaceDN w:val="0"/>
        <w:adjustRightInd w:val="0"/>
        <w:spacing w:after="0" w:line="240" w:lineRule="auto"/>
        <w:ind w:firstLine="540"/>
        <w:jc w:val="center"/>
        <w:rPr>
          <w:rFonts w:ascii="Times New Roman" w:eastAsia="Calibri" w:hAnsi="Times New Roman" w:cs="Times New Roman"/>
          <w:sz w:val="28"/>
          <w:szCs w:val="28"/>
        </w:rPr>
      </w:pPr>
      <w:r w:rsidRPr="005063D7">
        <w:rPr>
          <w:rFonts w:ascii="Times New Roman" w:eastAsia="Calibri" w:hAnsi="Times New Roman" w:cs="Times New Roman"/>
          <w:sz w:val="28"/>
          <w:szCs w:val="28"/>
        </w:rPr>
        <w:t>Порядок информирования о предоставлении муниципальной услуги</w:t>
      </w:r>
    </w:p>
    <w:p w:rsidR="00D92658" w:rsidRPr="005063D7" w:rsidRDefault="00D92658" w:rsidP="00D92658">
      <w:pPr>
        <w:spacing w:after="0" w:line="240" w:lineRule="auto"/>
        <w:ind w:firstLine="708"/>
        <w:jc w:val="both"/>
        <w:rPr>
          <w:rFonts w:ascii="Times New Roman" w:eastAsia="Calibri" w:hAnsi="Times New Roman" w:cs="Times New Roman"/>
          <w:sz w:val="24"/>
          <w:szCs w:val="24"/>
        </w:rPr>
      </w:pPr>
      <w:r w:rsidRPr="005063D7">
        <w:rPr>
          <w:rFonts w:ascii="Times New Roman" w:eastAsia="Calibri" w:hAnsi="Times New Roman" w:cs="Times New Roman"/>
          <w:sz w:val="28"/>
          <w:szCs w:val="28"/>
          <w:lang w:eastAsia="ru-RU"/>
        </w:rPr>
        <w:t>1.3. Информация о местах нахождения</w:t>
      </w:r>
      <w:r w:rsidRPr="005063D7">
        <w:rPr>
          <w:rFonts w:ascii="Times New Roman" w:eastAsia="Calibri" w:hAnsi="Times New Roman" w:cs="Times New Roman"/>
          <w:bCs/>
          <w:sz w:val="28"/>
          <w:szCs w:val="28"/>
          <w:lang w:eastAsia="ru-RU"/>
        </w:rPr>
        <w:t xml:space="preserve"> органа местного самоуправления (далее - ОМСУ), структурных подразделений ОМСУ, ответственных за предоставление муниципальной услуги (далее – структурное подразделение), организаций, участвующих в предоставлении услуги, не являющиеся многофункциональными центрами (если часть полномочий передана в подведомственную организацию) (далее – Организации), их графике работы, контактных телефонов, способе получения информации о местах нахождения и графике работы ОМСУ и структурного подразделения, Организации, адреса официальных сайтов ОМСУ и структурного подразделения, Организации, адреса электронной почты (далее – сведения информационного характера)</w:t>
      </w:r>
      <w:r w:rsidRPr="005063D7">
        <w:rPr>
          <w:rFonts w:ascii="Times New Roman" w:eastAsia="Calibri" w:hAnsi="Times New Roman" w:cs="Times New Roman"/>
          <w:sz w:val="24"/>
          <w:szCs w:val="24"/>
        </w:rPr>
        <w:t xml:space="preserve"> </w:t>
      </w:r>
      <w:r w:rsidRPr="005063D7">
        <w:rPr>
          <w:rFonts w:ascii="Times New Roman" w:eastAsia="Calibri" w:hAnsi="Times New Roman" w:cs="Times New Roman"/>
          <w:sz w:val="28"/>
          <w:szCs w:val="28"/>
        </w:rPr>
        <w:t>размещаются</w:t>
      </w:r>
      <w:r w:rsidRPr="005063D7">
        <w:rPr>
          <w:rFonts w:ascii="Times New Roman" w:eastAsia="Calibri" w:hAnsi="Times New Roman" w:cs="Times New Roman"/>
          <w:bCs/>
          <w:sz w:val="28"/>
          <w:szCs w:val="28"/>
          <w:lang w:eastAsia="ru-RU"/>
        </w:rPr>
        <w:t>:</w:t>
      </w:r>
      <w:r w:rsidRPr="005063D7">
        <w:rPr>
          <w:rFonts w:ascii="Times New Roman" w:eastAsia="Calibri" w:hAnsi="Times New Roman" w:cs="Times New Roman"/>
          <w:sz w:val="24"/>
          <w:szCs w:val="24"/>
        </w:rPr>
        <w:t xml:space="preserve"> </w:t>
      </w:r>
    </w:p>
    <w:p w:rsidR="00D92658" w:rsidRPr="005063D7" w:rsidRDefault="00D92658" w:rsidP="00D92658">
      <w:pPr>
        <w:spacing w:after="0" w:line="240" w:lineRule="auto"/>
        <w:ind w:firstLine="708"/>
        <w:jc w:val="both"/>
        <w:rPr>
          <w:rFonts w:ascii="Times New Roman" w:eastAsia="Calibri" w:hAnsi="Times New Roman" w:cs="Times New Roman"/>
          <w:bCs/>
          <w:sz w:val="28"/>
          <w:szCs w:val="28"/>
          <w:lang w:eastAsia="ru-RU"/>
        </w:rPr>
      </w:pPr>
      <w:r w:rsidRPr="005063D7">
        <w:rPr>
          <w:rFonts w:ascii="Times New Roman" w:eastAsia="Calibri" w:hAnsi="Times New Roman" w:cs="Times New Roman"/>
          <w:bCs/>
          <w:sz w:val="28"/>
          <w:szCs w:val="28"/>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D92658" w:rsidRPr="005063D7" w:rsidRDefault="00D92658" w:rsidP="00D9265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bCs/>
          <w:sz w:val="28"/>
          <w:szCs w:val="28"/>
          <w:lang w:eastAsia="ru-RU"/>
        </w:rPr>
        <w:t>на сайте ОМСУ</w:t>
      </w:r>
      <w:r w:rsidRPr="005063D7">
        <w:rPr>
          <w:rFonts w:ascii="Times New Roman" w:eastAsia="Calibri" w:hAnsi="Times New Roman" w:cs="Times New Roman"/>
          <w:sz w:val="28"/>
          <w:szCs w:val="28"/>
          <w:lang w:eastAsia="ru-RU"/>
        </w:rPr>
        <w:t xml:space="preserve"> /Организации</w:t>
      </w:r>
      <w:r w:rsidRPr="005063D7">
        <w:rPr>
          <w:rFonts w:ascii="Times New Roman" w:eastAsia="Calibri" w:hAnsi="Times New Roman" w:cs="Times New Roman"/>
          <w:bCs/>
          <w:sz w:val="28"/>
          <w:szCs w:val="28"/>
          <w:lang w:eastAsia="ru-RU"/>
        </w:rPr>
        <w:t>;</w:t>
      </w:r>
    </w:p>
    <w:p w:rsidR="00D92658" w:rsidRPr="005063D7" w:rsidRDefault="00D92658" w:rsidP="00D9265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063D7">
        <w:rPr>
          <w:rFonts w:ascii="Times New Roman" w:eastAsia="Calibri" w:hAnsi="Times New Roman" w:cs="Times New Roman"/>
          <w:bCs/>
          <w:sz w:val="28"/>
          <w:szCs w:val="28"/>
          <w:lang w:eastAsia="ru-RU"/>
        </w:rPr>
        <w:t xml:space="preserve">на сайте </w:t>
      </w:r>
      <w:r w:rsidRPr="005063D7">
        <w:rPr>
          <w:rFonts w:ascii="Times New Roman" w:eastAsia="Times New Roman" w:hAnsi="Times New Roman" w:cs="Times New Roman"/>
          <w:sz w:val="28"/>
          <w:szCs w:val="28"/>
          <w:lang w:eastAsia="ru-RU"/>
        </w:rPr>
        <w:t xml:space="preserve">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w:t>
      </w:r>
      <w:hyperlink r:id="rId7" w:history="1">
        <w:r w:rsidRPr="005063D7">
          <w:rPr>
            <w:rFonts w:ascii="Times New Roman" w:eastAsia="Times New Roman" w:hAnsi="Times New Roman" w:cs="Times New Roman"/>
            <w:sz w:val="28"/>
            <w:szCs w:val="28"/>
            <w:u w:val="single"/>
            <w:lang w:eastAsia="ru-RU"/>
          </w:rPr>
          <w:t>http://mfc47.ru/</w:t>
        </w:r>
      </w:hyperlink>
      <w:r w:rsidRPr="005063D7">
        <w:rPr>
          <w:rFonts w:ascii="Times New Roman" w:eastAsia="Times New Roman" w:hAnsi="Times New Roman" w:cs="Times New Roman"/>
          <w:sz w:val="28"/>
          <w:szCs w:val="28"/>
          <w:lang w:eastAsia="ru-RU"/>
        </w:rPr>
        <w:t>;</w:t>
      </w:r>
    </w:p>
    <w:p w:rsidR="00D92658" w:rsidRPr="005063D7" w:rsidRDefault="00D92658" w:rsidP="00D9265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u w:val="single"/>
          <w:lang w:eastAsia="ru-RU"/>
        </w:rPr>
      </w:pPr>
      <w:r w:rsidRPr="005063D7">
        <w:rPr>
          <w:rFonts w:ascii="Times New Roman" w:eastAsia="Times New Roman" w:hAnsi="Times New Roman" w:cs="Times New Roman"/>
          <w:sz w:val="28"/>
          <w:szCs w:val="28"/>
          <w:lang w:eastAsia="ru-RU"/>
        </w:rPr>
        <w:t>на Портале государственных и муниципальных услуг (функций) Ленинградской области (далее - ПГУ ЛО) / на Едином портале госуда</w:t>
      </w:r>
      <w:r w:rsidR="001A44F3" w:rsidRPr="005063D7">
        <w:rPr>
          <w:rFonts w:ascii="Times New Roman" w:eastAsia="Times New Roman" w:hAnsi="Times New Roman" w:cs="Times New Roman"/>
          <w:sz w:val="28"/>
          <w:szCs w:val="28"/>
          <w:lang w:eastAsia="ru-RU"/>
        </w:rPr>
        <w:t>рственных услуг (далее – ЕПГУ):</w:t>
      </w:r>
      <w:hyperlink r:id="rId8" w:history="1">
        <w:r w:rsidR="001A44F3" w:rsidRPr="005063D7">
          <w:rPr>
            <w:rStyle w:val="a4"/>
            <w:rFonts w:ascii="Calibri" w:eastAsia="Calibri" w:hAnsi="Calibri" w:cs="Calibri"/>
            <w:lang w:eastAsia="ru-RU"/>
          </w:rPr>
          <w:t xml:space="preserve"> </w:t>
        </w:r>
        <w:r w:rsidR="001A44F3" w:rsidRPr="005063D7">
          <w:rPr>
            <w:rStyle w:val="a4"/>
            <w:rFonts w:ascii="Times New Roman" w:eastAsia="Times New Roman" w:hAnsi="Times New Roman" w:cs="Times New Roman"/>
            <w:sz w:val="28"/>
            <w:szCs w:val="28"/>
            <w:lang w:eastAsia="ru-RU"/>
          </w:rPr>
          <w:t>https://new.gu.lenobl.ru</w:t>
        </w:r>
        <w:r w:rsidR="001A44F3" w:rsidRPr="005063D7">
          <w:rPr>
            <w:rStyle w:val="a4"/>
            <w:rFonts w:ascii="Calibri" w:eastAsia="Calibri" w:hAnsi="Calibri" w:cs="Calibri"/>
            <w:lang w:eastAsia="ru-RU"/>
          </w:rPr>
          <w:t>/</w:t>
        </w:r>
      </w:hyperlink>
      <w:r w:rsidRPr="005063D7">
        <w:rPr>
          <w:rFonts w:ascii="Times New Roman" w:eastAsia="Times New Roman" w:hAnsi="Times New Roman" w:cs="Times New Roman"/>
          <w:sz w:val="28"/>
          <w:szCs w:val="28"/>
          <w:lang w:eastAsia="ru-RU"/>
        </w:rPr>
        <w:t xml:space="preserve"> </w:t>
      </w:r>
      <w:hyperlink r:id="rId9" w:history="1">
        <w:r w:rsidRPr="005063D7">
          <w:rPr>
            <w:rFonts w:ascii="Times New Roman" w:eastAsia="Times New Roman" w:hAnsi="Times New Roman" w:cs="Times New Roman"/>
            <w:sz w:val="28"/>
            <w:szCs w:val="28"/>
            <w:lang w:eastAsia="ru-RU"/>
          </w:rPr>
          <w:t>www.gosuslugi.ru</w:t>
        </w:r>
      </w:hyperlink>
      <w:r w:rsidRPr="005063D7">
        <w:rPr>
          <w:rFonts w:ascii="Times New Roman" w:eastAsia="Times New Roman" w:hAnsi="Times New Roman" w:cs="Times New Roman"/>
          <w:sz w:val="28"/>
          <w:szCs w:val="28"/>
          <w:u w:val="single"/>
          <w:lang w:eastAsia="ru-RU"/>
        </w:rPr>
        <w:t>.</w:t>
      </w:r>
    </w:p>
    <w:p w:rsidR="00D92658" w:rsidRPr="005063D7" w:rsidRDefault="00D92658" w:rsidP="00D92658">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D92658" w:rsidRPr="005063D7" w:rsidRDefault="00D92658" w:rsidP="00D92658">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p>
    <w:p w:rsidR="00D92658" w:rsidRPr="005063D7" w:rsidRDefault="00D92658" w:rsidP="00D92658">
      <w:pPr>
        <w:spacing w:after="0" w:line="240" w:lineRule="auto"/>
        <w:ind w:firstLine="709"/>
        <w:jc w:val="center"/>
        <w:rPr>
          <w:rFonts w:ascii="Times New Roman" w:eastAsia="Calibri" w:hAnsi="Times New Roman" w:cs="Times New Roman"/>
          <w:b/>
          <w:bCs/>
          <w:sz w:val="28"/>
          <w:szCs w:val="28"/>
          <w:lang w:eastAsia="ru-RU"/>
        </w:rPr>
      </w:pPr>
      <w:r w:rsidRPr="005063D7">
        <w:rPr>
          <w:rFonts w:ascii="Times New Roman" w:eastAsia="Calibri" w:hAnsi="Times New Roman" w:cs="Times New Roman"/>
          <w:b/>
          <w:bCs/>
          <w:sz w:val="28"/>
          <w:szCs w:val="28"/>
          <w:lang w:val="en-US" w:eastAsia="ru-RU"/>
        </w:rPr>
        <w:t>II</w:t>
      </w:r>
      <w:r w:rsidRPr="005063D7">
        <w:rPr>
          <w:rFonts w:ascii="Times New Roman" w:eastAsia="Calibri" w:hAnsi="Times New Roman" w:cs="Times New Roman"/>
          <w:b/>
          <w:bCs/>
          <w:sz w:val="28"/>
          <w:szCs w:val="28"/>
          <w:lang w:eastAsia="ru-RU"/>
        </w:rPr>
        <w:t>. Стандарт предоставления муниципальной услуги.</w:t>
      </w:r>
    </w:p>
    <w:p w:rsidR="00D92658" w:rsidRPr="005063D7" w:rsidRDefault="00D92658" w:rsidP="00D92658">
      <w:pPr>
        <w:spacing w:after="0" w:line="240" w:lineRule="auto"/>
        <w:ind w:firstLine="709"/>
        <w:jc w:val="center"/>
        <w:rPr>
          <w:rFonts w:ascii="Times New Roman" w:eastAsia="Calibri" w:hAnsi="Times New Roman" w:cs="Times New Roman"/>
          <w:bCs/>
          <w:sz w:val="28"/>
          <w:szCs w:val="28"/>
          <w:lang w:eastAsia="ru-RU"/>
        </w:rPr>
      </w:pPr>
    </w:p>
    <w:p w:rsidR="00D92658" w:rsidRPr="005063D7" w:rsidRDefault="00D92658" w:rsidP="00D92658">
      <w:pPr>
        <w:spacing w:after="0" w:line="240" w:lineRule="auto"/>
        <w:ind w:firstLine="709"/>
        <w:jc w:val="center"/>
        <w:rPr>
          <w:rFonts w:ascii="Times New Roman" w:eastAsia="Calibri" w:hAnsi="Times New Roman" w:cs="Times New Roman"/>
          <w:bCs/>
          <w:sz w:val="28"/>
          <w:szCs w:val="28"/>
          <w:lang w:eastAsia="ru-RU"/>
        </w:rPr>
      </w:pPr>
      <w:r w:rsidRPr="005063D7">
        <w:rPr>
          <w:rFonts w:ascii="Times New Roman" w:eastAsia="Calibri" w:hAnsi="Times New Roman" w:cs="Times New Roman"/>
          <w:bCs/>
          <w:sz w:val="28"/>
          <w:szCs w:val="28"/>
          <w:lang w:eastAsia="ru-RU"/>
        </w:rPr>
        <w:t>Полное наименование муниципальной услуги, сокращенное наименование</w:t>
      </w:r>
    </w:p>
    <w:p w:rsidR="00D92658" w:rsidRPr="005063D7" w:rsidRDefault="00D92658" w:rsidP="00D92658">
      <w:pPr>
        <w:spacing w:after="0" w:line="240" w:lineRule="auto"/>
        <w:ind w:firstLine="709"/>
        <w:jc w:val="center"/>
        <w:rPr>
          <w:rFonts w:ascii="Times New Roman" w:eastAsia="Calibri" w:hAnsi="Times New Roman" w:cs="Times New Roman"/>
          <w:bCs/>
          <w:sz w:val="28"/>
          <w:szCs w:val="28"/>
          <w:lang w:eastAsia="ru-RU"/>
        </w:rPr>
      </w:pPr>
      <w:r w:rsidRPr="005063D7">
        <w:rPr>
          <w:rFonts w:ascii="Times New Roman" w:eastAsia="Calibri" w:hAnsi="Times New Roman" w:cs="Times New Roman"/>
          <w:bCs/>
          <w:sz w:val="28"/>
          <w:szCs w:val="28"/>
          <w:lang w:eastAsia="ru-RU"/>
        </w:rPr>
        <w:t>муниципальной услуги</w:t>
      </w:r>
    </w:p>
    <w:p w:rsidR="00D92658" w:rsidRPr="005063D7" w:rsidRDefault="00D92658" w:rsidP="00D92658">
      <w:pPr>
        <w:spacing w:after="0" w:line="240" w:lineRule="auto"/>
        <w:ind w:firstLine="709"/>
        <w:jc w:val="center"/>
        <w:rPr>
          <w:rFonts w:ascii="Times New Roman" w:eastAsia="Calibri" w:hAnsi="Times New Roman" w:cs="Times New Roman"/>
          <w:bCs/>
          <w:sz w:val="28"/>
          <w:szCs w:val="28"/>
          <w:lang w:eastAsia="ru-RU"/>
        </w:rPr>
      </w:pPr>
    </w:p>
    <w:p w:rsidR="00D92658" w:rsidRPr="005063D7" w:rsidRDefault="00D92658" w:rsidP="00D92658">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xml:space="preserve">2.1. Полное наименование </w:t>
      </w:r>
      <w:r w:rsidRPr="005063D7">
        <w:rPr>
          <w:rFonts w:ascii="Times New Roman" w:eastAsia="Calibri" w:hAnsi="Times New Roman" w:cs="Times New Roman"/>
          <w:bCs/>
          <w:sz w:val="28"/>
          <w:szCs w:val="28"/>
          <w:lang w:eastAsia="ru-RU"/>
        </w:rPr>
        <w:t>муниципальной услуги</w:t>
      </w:r>
      <w:r w:rsidRPr="005063D7">
        <w:rPr>
          <w:rFonts w:ascii="Times New Roman" w:eastAsia="Calibri" w:hAnsi="Times New Roman" w:cs="Times New Roman"/>
          <w:sz w:val="28"/>
          <w:szCs w:val="28"/>
          <w:lang w:eastAsia="ru-RU"/>
        </w:rPr>
        <w:t>: «Принятие граждан на учет в качестве нуждающихся в жилых помещениях, предоставляемых по договорам социального найма».</w:t>
      </w:r>
    </w:p>
    <w:p w:rsidR="00D92658" w:rsidRPr="005063D7" w:rsidRDefault="00D92658" w:rsidP="00D92658">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xml:space="preserve">Сокращенное наименование </w:t>
      </w:r>
      <w:r w:rsidRPr="005063D7">
        <w:rPr>
          <w:rFonts w:ascii="Times New Roman" w:eastAsia="Calibri" w:hAnsi="Times New Roman" w:cs="Times New Roman"/>
          <w:bCs/>
          <w:sz w:val="28"/>
          <w:szCs w:val="28"/>
          <w:lang w:eastAsia="ru-RU"/>
        </w:rPr>
        <w:t>муниципальной услуги:</w:t>
      </w:r>
      <w:r w:rsidRPr="005063D7">
        <w:rPr>
          <w:rFonts w:ascii="Times New Roman" w:eastAsia="Calibri" w:hAnsi="Times New Roman" w:cs="Times New Roman"/>
          <w:sz w:val="28"/>
          <w:szCs w:val="28"/>
        </w:rPr>
        <w:t xml:space="preserve"> «Принятие граждан на учет в качестве нуждающихся в жилых помещениях».</w:t>
      </w:r>
    </w:p>
    <w:p w:rsidR="00D92658" w:rsidRPr="005063D7" w:rsidRDefault="00D92658" w:rsidP="00D92658">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p>
    <w:p w:rsidR="00D92658" w:rsidRPr="005063D7" w:rsidRDefault="00D92658" w:rsidP="00D92658">
      <w:pPr>
        <w:autoSpaceDE w:val="0"/>
        <w:autoSpaceDN w:val="0"/>
        <w:adjustRightInd w:val="0"/>
        <w:spacing w:after="0" w:line="240" w:lineRule="auto"/>
        <w:ind w:firstLine="540"/>
        <w:jc w:val="center"/>
        <w:rPr>
          <w:rFonts w:ascii="Times New Roman" w:eastAsia="Calibri" w:hAnsi="Times New Roman" w:cs="Times New Roman"/>
          <w:sz w:val="28"/>
          <w:szCs w:val="28"/>
        </w:rPr>
      </w:pPr>
      <w:r w:rsidRPr="005063D7">
        <w:rPr>
          <w:rFonts w:ascii="Calibri" w:eastAsia="Calibri" w:hAnsi="Calibri" w:cs="Calibri"/>
        </w:rPr>
        <w:tab/>
      </w:r>
      <w:r w:rsidRPr="005063D7">
        <w:rPr>
          <w:rFonts w:ascii="Times New Roman" w:eastAsia="Calibri" w:hAnsi="Times New Roman" w:cs="Times New Roman"/>
          <w:sz w:val="28"/>
          <w:szCs w:val="28"/>
        </w:rPr>
        <w:t>Наименование органа местного самоуправления Ленинградской области, предоставляющего муниципальную услугу, а также способы обращения заявителя</w:t>
      </w:r>
    </w:p>
    <w:p w:rsidR="00D92658" w:rsidRPr="005063D7" w:rsidRDefault="00D92658" w:rsidP="00D92658">
      <w:pPr>
        <w:tabs>
          <w:tab w:val="left" w:pos="567"/>
        </w:tabs>
        <w:spacing w:after="0" w:line="240" w:lineRule="auto"/>
        <w:ind w:firstLine="141"/>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ab/>
        <w:t xml:space="preserve">2.2. Муниципальную услугу предоставляет: администрация </w:t>
      </w:r>
      <w:proofErr w:type="spellStart"/>
      <w:r w:rsidR="001A44F3" w:rsidRPr="005063D7">
        <w:rPr>
          <w:rFonts w:ascii="Times New Roman" w:eastAsia="Calibri" w:hAnsi="Times New Roman" w:cs="Times New Roman"/>
          <w:sz w:val="28"/>
          <w:szCs w:val="28"/>
        </w:rPr>
        <w:t>Выдиноостровского</w:t>
      </w:r>
      <w:proofErr w:type="spellEnd"/>
      <w:r w:rsidR="001A44F3" w:rsidRPr="005063D7">
        <w:rPr>
          <w:rFonts w:ascii="Times New Roman" w:eastAsia="Calibri" w:hAnsi="Times New Roman" w:cs="Times New Roman"/>
          <w:sz w:val="28"/>
          <w:szCs w:val="28"/>
        </w:rPr>
        <w:t xml:space="preserve"> сельского поселения Волховского муниципального района</w:t>
      </w:r>
      <w:r w:rsidR="001A44F3" w:rsidRPr="00D92658">
        <w:rPr>
          <w:rFonts w:ascii="Times New Roman" w:eastAsia="Calibri" w:hAnsi="Times New Roman" w:cs="Times New Roman"/>
          <w:sz w:val="28"/>
          <w:szCs w:val="28"/>
        </w:rPr>
        <w:t xml:space="preserve"> </w:t>
      </w:r>
      <w:r w:rsidRPr="005063D7">
        <w:rPr>
          <w:rFonts w:ascii="Times New Roman" w:eastAsia="Calibri" w:hAnsi="Times New Roman" w:cs="Times New Roman"/>
          <w:sz w:val="28"/>
          <w:szCs w:val="28"/>
          <w:lang w:eastAsia="ru-RU"/>
        </w:rPr>
        <w:t>Ленинградской области.</w:t>
      </w:r>
    </w:p>
    <w:p w:rsidR="00D92658" w:rsidRPr="005063D7" w:rsidRDefault="00D92658" w:rsidP="00D92658">
      <w:pPr>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В предоставлении муниципальной услуги участвуют:</w:t>
      </w:r>
    </w:p>
    <w:p w:rsidR="00D92658" w:rsidRPr="005063D7" w:rsidRDefault="00D6721C" w:rsidP="00D6721C">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1) </w:t>
      </w:r>
      <w:r w:rsidRPr="005063D7">
        <w:rPr>
          <w:rFonts w:ascii="Times New Roman" w:eastAsia="Calibri" w:hAnsi="Times New Roman" w:cs="Times New Roman"/>
          <w:sz w:val="28"/>
          <w:szCs w:val="28"/>
          <w:lang w:eastAsia="ru-RU"/>
        </w:rPr>
        <w:t xml:space="preserve">администрация </w:t>
      </w:r>
      <w:proofErr w:type="spellStart"/>
      <w:r w:rsidRPr="005063D7">
        <w:rPr>
          <w:rFonts w:ascii="Times New Roman" w:eastAsia="Calibri" w:hAnsi="Times New Roman" w:cs="Times New Roman"/>
          <w:sz w:val="28"/>
          <w:szCs w:val="28"/>
        </w:rPr>
        <w:t>Выдиноостровского</w:t>
      </w:r>
      <w:proofErr w:type="spellEnd"/>
      <w:r w:rsidRPr="005063D7">
        <w:rPr>
          <w:rFonts w:ascii="Times New Roman" w:eastAsia="Calibri" w:hAnsi="Times New Roman" w:cs="Times New Roman"/>
          <w:sz w:val="28"/>
          <w:szCs w:val="28"/>
        </w:rPr>
        <w:t xml:space="preserve"> сельского поселения Волховского муниципального района</w:t>
      </w:r>
      <w:r w:rsidRPr="00D92658">
        <w:rPr>
          <w:rFonts w:ascii="Times New Roman" w:eastAsia="Calibri" w:hAnsi="Times New Roman" w:cs="Times New Roman"/>
          <w:sz w:val="28"/>
          <w:szCs w:val="28"/>
        </w:rPr>
        <w:t xml:space="preserve"> </w:t>
      </w:r>
      <w:r w:rsidRPr="005063D7">
        <w:rPr>
          <w:rFonts w:ascii="Times New Roman" w:eastAsia="Calibri" w:hAnsi="Times New Roman" w:cs="Times New Roman"/>
          <w:sz w:val="28"/>
          <w:szCs w:val="28"/>
          <w:lang w:eastAsia="ru-RU"/>
        </w:rPr>
        <w:t>Ленинградской области</w:t>
      </w:r>
      <w:r w:rsidR="00D92658" w:rsidRPr="005063D7">
        <w:rPr>
          <w:rFonts w:ascii="Times New Roman" w:eastAsia="Calibri" w:hAnsi="Times New Roman" w:cs="Times New Roman"/>
          <w:sz w:val="28"/>
          <w:szCs w:val="28"/>
          <w:lang w:eastAsia="ru-RU"/>
        </w:rPr>
        <w:t>;</w:t>
      </w:r>
    </w:p>
    <w:p w:rsidR="00D92658" w:rsidRPr="005063D7" w:rsidRDefault="00D92658" w:rsidP="00D92658">
      <w:pPr>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xml:space="preserve">2) </w:t>
      </w:r>
      <w:r w:rsidRPr="005063D7">
        <w:rPr>
          <w:rFonts w:ascii="Times New Roman" w:eastAsia="Times New Roman" w:hAnsi="Times New Roman" w:cs="Times New Roman"/>
          <w:sz w:val="28"/>
          <w:szCs w:val="28"/>
          <w:lang w:eastAsia="ru-RU"/>
        </w:rPr>
        <w:t xml:space="preserve">Государственное бюджетное учреждение Ленинградской области «Многофункциональный центр предоставления государственных и муниципальных услуг» </w:t>
      </w:r>
      <w:r w:rsidRPr="005063D7">
        <w:rPr>
          <w:rFonts w:ascii="Times New Roman" w:eastAsia="Calibri" w:hAnsi="Times New Roman" w:cs="Times New Roman"/>
          <w:sz w:val="28"/>
          <w:szCs w:val="28"/>
          <w:lang w:eastAsia="ru-RU"/>
        </w:rPr>
        <w:t>(далее – МФЦ);</w:t>
      </w:r>
    </w:p>
    <w:p w:rsidR="00D92658" w:rsidRPr="005063D7" w:rsidRDefault="00D92658" w:rsidP="00D92658">
      <w:pPr>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3) Федеральная служба государственной регистрации, кадастра и картографии;</w:t>
      </w:r>
    </w:p>
    <w:p w:rsidR="00D92658" w:rsidRPr="005063D7" w:rsidRDefault="00D92658" w:rsidP="00D92658">
      <w:pPr>
        <w:spacing w:after="0" w:line="240" w:lineRule="auto"/>
        <w:ind w:firstLine="709"/>
        <w:jc w:val="both"/>
        <w:rPr>
          <w:rFonts w:ascii="Times New Roman" w:eastAsia="Calibri" w:hAnsi="Times New Roman" w:cs="Times New Roman"/>
          <w:color w:val="000000"/>
          <w:sz w:val="28"/>
          <w:szCs w:val="28"/>
        </w:rPr>
      </w:pPr>
      <w:r w:rsidRPr="005063D7">
        <w:rPr>
          <w:rFonts w:ascii="Times New Roman" w:eastAsia="Calibri" w:hAnsi="Times New Roman" w:cs="Times New Roman"/>
          <w:sz w:val="28"/>
          <w:szCs w:val="28"/>
          <w:lang w:eastAsia="ru-RU"/>
        </w:rPr>
        <w:t xml:space="preserve">4) </w:t>
      </w:r>
      <w:r w:rsidRPr="005063D7">
        <w:rPr>
          <w:rFonts w:ascii="Times New Roman" w:eastAsia="Calibri" w:hAnsi="Times New Roman" w:cs="Times New Roman"/>
          <w:color w:val="000000"/>
          <w:sz w:val="28"/>
          <w:szCs w:val="28"/>
        </w:rPr>
        <w:t>Управление по вопросам миграции ГУ МВД России по г. Санкт-Петербургу и Ленинградской области.</w:t>
      </w:r>
    </w:p>
    <w:p w:rsidR="00D92658" w:rsidRPr="005063D7" w:rsidRDefault="00D92658" w:rsidP="00D92658">
      <w:pPr>
        <w:spacing w:after="0" w:line="240" w:lineRule="auto"/>
        <w:ind w:firstLine="709"/>
        <w:contextualSpacing/>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5) Министерство внутренних дел Российской Федерации;</w:t>
      </w:r>
    </w:p>
    <w:p w:rsidR="00D92658" w:rsidRPr="005063D7" w:rsidRDefault="00D92658" w:rsidP="00D92658">
      <w:pPr>
        <w:spacing w:after="0" w:line="240" w:lineRule="auto"/>
        <w:ind w:firstLine="709"/>
        <w:contextualSpacing/>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 xml:space="preserve">6) </w:t>
      </w:r>
      <w:proofErr w:type="gramStart"/>
      <w:r w:rsidRPr="005063D7">
        <w:rPr>
          <w:rFonts w:ascii="Times New Roman" w:eastAsia="Times New Roman" w:hAnsi="Times New Roman" w:cs="Times New Roman"/>
          <w:sz w:val="28"/>
          <w:szCs w:val="28"/>
          <w:lang w:eastAsia="ru-RU"/>
        </w:rPr>
        <w:t>Фонд  пенсионного</w:t>
      </w:r>
      <w:proofErr w:type="gramEnd"/>
      <w:r w:rsidRPr="005063D7">
        <w:rPr>
          <w:rFonts w:ascii="Times New Roman" w:eastAsia="Times New Roman" w:hAnsi="Times New Roman" w:cs="Times New Roman"/>
          <w:sz w:val="28"/>
          <w:szCs w:val="28"/>
          <w:lang w:eastAsia="ru-RU"/>
        </w:rPr>
        <w:t xml:space="preserve"> и социального страхования Российской Федерации;</w:t>
      </w:r>
    </w:p>
    <w:p w:rsidR="00D92658" w:rsidRPr="005063D7" w:rsidRDefault="00D92658" w:rsidP="00D92658">
      <w:pPr>
        <w:spacing w:after="0" w:line="240" w:lineRule="auto"/>
        <w:ind w:firstLine="709"/>
        <w:contextualSpacing/>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 xml:space="preserve">7) орган, осуществляющий пенсионное обеспечение (за исключением </w:t>
      </w:r>
      <w:proofErr w:type="gramStart"/>
      <w:r w:rsidRPr="005063D7">
        <w:rPr>
          <w:rFonts w:ascii="Times New Roman" w:eastAsia="Times New Roman" w:hAnsi="Times New Roman" w:cs="Times New Roman"/>
          <w:sz w:val="28"/>
          <w:szCs w:val="28"/>
          <w:lang w:eastAsia="ru-RU"/>
        </w:rPr>
        <w:t>Фонда  пенсионного</w:t>
      </w:r>
      <w:proofErr w:type="gramEnd"/>
      <w:r w:rsidRPr="005063D7">
        <w:rPr>
          <w:rFonts w:ascii="Times New Roman" w:eastAsia="Times New Roman" w:hAnsi="Times New Roman" w:cs="Times New Roman"/>
          <w:sz w:val="28"/>
          <w:szCs w:val="28"/>
          <w:lang w:eastAsia="ru-RU"/>
        </w:rPr>
        <w:t xml:space="preserve"> и социального страхования Российской Федерации</w:t>
      </w:r>
      <w:r w:rsidRPr="005063D7">
        <w:rPr>
          <w:rFonts w:ascii="Times New Roman" w:eastAsia="Calibri" w:hAnsi="Times New Roman" w:cs="Times New Roman"/>
          <w:sz w:val="28"/>
          <w:szCs w:val="28"/>
        </w:rPr>
        <w:t>);</w:t>
      </w:r>
    </w:p>
    <w:p w:rsidR="00D92658" w:rsidRPr="005063D7" w:rsidRDefault="00D92658" w:rsidP="00D92658">
      <w:pPr>
        <w:spacing w:after="0" w:line="240" w:lineRule="auto"/>
        <w:ind w:firstLine="709"/>
        <w:contextualSpacing/>
        <w:jc w:val="both"/>
        <w:rPr>
          <w:rFonts w:ascii="Times New Roman" w:eastAsia="Times New Roman" w:hAnsi="Times New Roman" w:cs="Times New Roman"/>
          <w:sz w:val="28"/>
          <w:szCs w:val="28"/>
          <w:lang w:eastAsia="ru-RU"/>
        </w:rPr>
      </w:pPr>
      <w:r w:rsidRPr="005063D7">
        <w:rPr>
          <w:rFonts w:ascii="Times New Roman" w:eastAsia="Calibri" w:hAnsi="Times New Roman" w:cs="Times New Roman"/>
          <w:sz w:val="28"/>
          <w:szCs w:val="28"/>
          <w:shd w:val="clear" w:color="auto" w:fill="FFFFFF"/>
        </w:rPr>
        <w:t>8) орган государственной службы занятости</w:t>
      </w:r>
    </w:p>
    <w:p w:rsidR="00D92658" w:rsidRPr="005063D7" w:rsidRDefault="00D92658" w:rsidP="00D92658">
      <w:pPr>
        <w:spacing w:after="0" w:line="240" w:lineRule="auto"/>
        <w:ind w:firstLine="709"/>
        <w:jc w:val="both"/>
        <w:rPr>
          <w:rFonts w:ascii="Times New Roman" w:eastAsia="Calibri" w:hAnsi="Times New Roman" w:cs="Times New Roman"/>
          <w:sz w:val="28"/>
          <w:szCs w:val="28"/>
        </w:rPr>
      </w:pPr>
      <w:r w:rsidRPr="005063D7">
        <w:rPr>
          <w:rFonts w:ascii="Times New Roman" w:eastAsia="Calibri" w:hAnsi="Times New Roman" w:cs="Times New Roman"/>
          <w:sz w:val="28"/>
          <w:szCs w:val="28"/>
          <w:lang w:eastAsia="ru-RU"/>
        </w:rPr>
        <w:t xml:space="preserve">9) </w:t>
      </w:r>
      <w:r w:rsidRPr="005063D7">
        <w:rPr>
          <w:rFonts w:ascii="Times New Roman" w:eastAsia="Calibri" w:hAnsi="Times New Roman" w:cs="Times New Roman"/>
          <w:sz w:val="28"/>
          <w:szCs w:val="28"/>
        </w:rPr>
        <w:t>Федеральная налоговая служба;</w:t>
      </w:r>
    </w:p>
    <w:p w:rsidR="00D92658" w:rsidRPr="005063D7" w:rsidRDefault="00D92658" w:rsidP="00D92658">
      <w:pPr>
        <w:spacing w:after="0" w:line="240" w:lineRule="auto"/>
        <w:ind w:firstLine="709"/>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10) Федеральная служба судебных приставов;</w:t>
      </w:r>
    </w:p>
    <w:p w:rsidR="00D92658" w:rsidRPr="005063D7" w:rsidRDefault="00D92658" w:rsidP="00D92658">
      <w:pPr>
        <w:spacing w:after="0" w:line="240" w:lineRule="auto"/>
        <w:ind w:firstLine="709"/>
        <w:jc w:val="both"/>
        <w:rPr>
          <w:rFonts w:ascii="Times New Roman" w:eastAsia="Calibri" w:hAnsi="Times New Roman" w:cs="Times New Roman"/>
          <w:sz w:val="28"/>
          <w:szCs w:val="28"/>
        </w:rPr>
      </w:pPr>
      <w:r w:rsidRPr="005063D7">
        <w:rPr>
          <w:rFonts w:ascii="Times New Roman" w:eastAsia="Calibri" w:hAnsi="Times New Roman" w:cs="Times New Roman"/>
          <w:sz w:val="28"/>
          <w:szCs w:val="28"/>
          <w:lang w:eastAsia="ru-RU"/>
        </w:rPr>
        <w:t xml:space="preserve">11) </w:t>
      </w:r>
      <w:r w:rsidRPr="005063D7">
        <w:rPr>
          <w:rFonts w:ascii="Times New Roman" w:eastAsia="Calibri" w:hAnsi="Times New Roman" w:cs="Times New Roman"/>
          <w:sz w:val="28"/>
          <w:szCs w:val="28"/>
        </w:rPr>
        <w:t>Федеральная служба исполнения наказаний;</w:t>
      </w:r>
    </w:p>
    <w:p w:rsidR="00D92658" w:rsidRPr="005063D7" w:rsidRDefault="00D92658" w:rsidP="00D92658">
      <w:pPr>
        <w:spacing w:after="0" w:line="240" w:lineRule="auto"/>
        <w:ind w:firstLine="709"/>
        <w:jc w:val="both"/>
        <w:rPr>
          <w:rFonts w:ascii="Times New Roman" w:eastAsia="Calibri" w:hAnsi="Times New Roman" w:cs="Times New Roman"/>
          <w:sz w:val="28"/>
          <w:szCs w:val="28"/>
        </w:rPr>
      </w:pPr>
      <w:r w:rsidRPr="005063D7">
        <w:rPr>
          <w:rFonts w:ascii="Times New Roman" w:eastAsia="Calibri" w:hAnsi="Times New Roman" w:cs="Times New Roman"/>
          <w:sz w:val="28"/>
          <w:szCs w:val="28"/>
          <w:lang w:eastAsia="ru-RU"/>
        </w:rPr>
        <w:t xml:space="preserve">12) </w:t>
      </w:r>
      <w:r w:rsidRPr="005063D7">
        <w:rPr>
          <w:rFonts w:ascii="Times New Roman" w:eastAsia="Calibri" w:hAnsi="Times New Roman" w:cs="Times New Roman"/>
          <w:sz w:val="28"/>
          <w:szCs w:val="28"/>
        </w:rPr>
        <w:t>Министерство обороны Российской Федерации и подведомственные ему учреждения;</w:t>
      </w:r>
    </w:p>
    <w:p w:rsidR="00D92658" w:rsidRPr="005063D7" w:rsidRDefault="00D92658" w:rsidP="00D92658">
      <w:pPr>
        <w:spacing w:after="0" w:line="240" w:lineRule="auto"/>
        <w:ind w:firstLine="709"/>
        <w:jc w:val="both"/>
        <w:rPr>
          <w:rFonts w:ascii="Times New Roman" w:eastAsia="Calibri" w:hAnsi="Times New Roman" w:cs="Times New Roman"/>
          <w:sz w:val="28"/>
          <w:szCs w:val="28"/>
        </w:rPr>
      </w:pPr>
      <w:r w:rsidRPr="005063D7">
        <w:rPr>
          <w:rFonts w:ascii="Times New Roman" w:eastAsia="Calibri" w:hAnsi="Times New Roman" w:cs="Times New Roman"/>
          <w:sz w:val="28"/>
          <w:szCs w:val="28"/>
          <w:lang w:eastAsia="ru-RU"/>
        </w:rPr>
        <w:t>13)</w:t>
      </w:r>
      <w:r w:rsidRPr="005063D7">
        <w:rPr>
          <w:rFonts w:ascii="Times New Roman" w:eastAsia="Calibri" w:hAnsi="Times New Roman" w:cs="Times New Roman"/>
          <w:sz w:val="28"/>
          <w:szCs w:val="28"/>
        </w:rPr>
        <w:t xml:space="preserve"> органы государственной власти Российской Федерации, органы государственной власти Ленинградской области, органы местного самоуправления Ленинградской области;</w:t>
      </w:r>
    </w:p>
    <w:p w:rsidR="00D92658" w:rsidRPr="005063D7" w:rsidRDefault="00D92658" w:rsidP="00D92658">
      <w:pPr>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Заявление на получение муниципальной услуги с комплектом документов принимается:</w:t>
      </w:r>
    </w:p>
    <w:p w:rsidR="00D92658" w:rsidRPr="005063D7" w:rsidRDefault="00D6721C" w:rsidP="00D6721C">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1) при личной явке </w:t>
      </w:r>
      <w:r w:rsidR="00D92658" w:rsidRPr="005063D7">
        <w:rPr>
          <w:rFonts w:ascii="Times New Roman" w:eastAsia="Calibri" w:hAnsi="Times New Roman" w:cs="Times New Roman"/>
          <w:sz w:val="28"/>
          <w:szCs w:val="28"/>
          <w:lang w:eastAsia="ru-RU"/>
        </w:rPr>
        <w:t>в филиалах, отделах, удаленных рабочих мест ГБУ ЛО «МФЦ»;</w:t>
      </w:r>
    </w:p>
    <w:p w:rsidR="00D92658" w:rsidRPr="005063D7" w:rsidRDefault="00D92658" w:rsidP="00D92658">
      <w:pPr>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2) без личной явки:</w:t>
      </w:r>
    </w:p>
    <w:p w:rsidR="00D92658" w:rsidRPr="005063D7" w:rsidRDefault="00D92658" w:rsidP="00D92658">
      <w:pPr>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в электронной форме через личный кабинет заявителя на ПГУ ЛО/ЕПГУ могут обратиться заявители в отношении услуги:</w:t>
      </w:r>
    </w:p>
    <w:p w:rsidR="00D92658" w:rsidRPr="005063D7" w:rsidRDefault="00D92658" w:rsidP="00D92658">
      <w:pPr>
        <w:spacing w:after="0" w:line="240" w:lineRule="auto"/>
        <w:ind w:firstLine="709"/>
        <w:jc w:val="both"/>
        <w:rPr>
          <w:rFonts w:ascii="Times New Roman" w:eastAsia="Calibri" w:hAnsi="Times New Roman" w:cs="Times New Roman"/>
          <w:sz w:val="28"/>
          <w:szCs w:val="28"/>
          <w:lang w:eastAsia="ru-RU"/>
        </w:rPr>
      </w:pPr>
      <w:proofErr w:type="gramStart"/>
      <w:r w:rsidRPr="005063D7">
        <w:rPr>
          <w:rFonts w:ascii="Times New Roman" w:eastAsia="Calibri" w:hAnsi="Times New Roman" w:cs="Times New Roman"/>
          <w:sz w:val="28"/>
          <w:szCs w:val="28"/>
          <w:lang w:eastAsia="ru-RU"/>
        </w:rPr>
        <w:t>1.2.1:–</w:t>
      </w:r>
      <w:proofErr w:type="gramEnd"/>
      <w:r w:rsidRPr="005063D7">
        <w:rPr>
          <w:rFonts w:ascii="Times New Roman" w:eastAsia="Calibri" w:hAnsi="Times New Roman" w:cs="Times New Roman"/>
          <w:sz w:val="28"/>
          <w:szCs w:val="28"/>
          <w:lang w:eastAsia="ru-RU"/>
        </w:rPr>
        <w:t xml:space="preserve"> все граждане, имеющие основания; </w:t>
      </w:r>
    </w:p>
    <w:p w:rsidR="00D92658" w:rsidRPr="005063D7" w:rsidRDefault="00D92658" w:rsidP="00D92658">
      <w:pPr>
        <w:spacing w:after="0" w:line="240" w:lineRule="auto"/>
        <w:ind w:firstLine="709"/>
        <w:jc w:val="both"/>
        <w:rPr>
          <w:rFonts w:ascii="Times New Roman" w:eastAsia="Calibri" w:hAnsi="Times New Roman" w:cs="Times New Roman"/>
          <w:sz w:val="28"/>
          <w:szCs w:val="28"/>
          <w:lang w:eastAsia="ru-RU"/>
        </w:rPr>
      </w:pPr>
      <w:proofErr w:type="gramStart"/>
      <w:r w:rsidRPr="005063D7">
        <w:rPr>
          <w:rFonts w:ascii="Times New Roman" w:eastAsia="Calibri" w:hAnsi="Times New Roman" w:cs="Times New Roman"/>
          <w:sz w:val="28"/>
          <w:szCs w:val="28"/>
          <w:lang w:eastAsia="ru-RU"/>
        </w:rPr>
        <w:t>1.2.2 .</w:t>
      </w:r>
      <w:proofErr w:type="gramEnd"/>
      <w:r w:rsidRPr="005063D7">
        <w:rPr>
          <w:rFonts w:ascii="Times New Roman" w:eastAsia="Calibri" w:hAnsi="Times New Roman" w:cs="Times New Roman"/>
          <w:sz w:val="28"/>
          <w:szCs w:val="28"/>
          <w:lang w:eastAsia="ru-RU"/>
        </w:rPr>
        <w:t xml:space="preserve">– все граждане, имеющие основания. </w:t>
      </w:r>
    </w:p>
    <w:p w:rsidR="00D92658" w:rsidRPr="005063D7" w:rsidRDefault="00D92658" w:rsidP="00D92658">
      <w:pPr>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lastRenderedPageBreak/>
        <w:t>Заявитель может записаться на прием для подачи заявления о предоставлении услуги следующими способами:</w:t>
      </w:r>
    </w:p>
    <w:p w:rsidR="00D92658" w:rsidRPr="005063D7" w:rsidRDefault="00D92658" w:rsidP="00D92658">
      <w:pPr>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D92658" w:rsidRPr="005063D7" w:rsidRDefault="00D92658" w:rsidP="00D92658">
      <w:pPr>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1) посредством ПГУ ЛО/ЕПГУ – МФЦ;</w:t>
      </w:r>
    </w:p>
    <w:p w:rsidR="00D92658" w:rsidRPr="005063D7" w:rsidRDefault="00D92658" w:rsidP="00D92658">
      <w:pPr>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2) по телефону – в МФЦ, в ОМСУ/Организацию;</w:t>
      </w:r>
    </w:p>
    <w:p w:rsidR="00D92658" w:rsidRPr="005063D7" w:rsidRDefault="00D92658" w:rsidP="00D92658">
      <w:pPr>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Для записи заявитель выбирает любую свободную для приема дату и время в пределах установленного в МФЦ, в ОМСУ/Организации графика приема заявителей.</w:t>
      </w:r>
    </w:p>
    <w:p w:rsidR="00D92658" w:rsidRPr="005063D7" w:rsidRDefault="00D92658" w:rsidP="00D92658">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МФЦ с использованием информационных технологий, систем, указанных в частях 10 и 11 статьи 7 Федерального закона от 27.07.2010 № 210-ФЗ «Об организации предоставления государственных и муниципальных услуг».</w:t>
      </w:r>
    </w:p>
    <w:p w:rsidR="00D92658" w:rsidRPr="005063D7" w:rsidRDefault="00D92658" w:rsidP="00D92658">
      <w:pPr>
        <w:autoSpaceDE w:val="0"/>
        <w:autoSpaceDN w:val="0"/>
        <w:adjustRightInd w:val="0"/>
        <w:spacing w:after="0" w:line="240" w:lineRule="auto"/>
        <w:jc w:val="both"/>
        <w:rPr>
          <w:rFonts w:ascii="Times New Roman" w:eastAsia="Calibri" w:hAnsi="Times New Roman" w:cs="Times New Roman"/>
          <w:sz w:val="28"/>
          <w:szCs w:val="28"/>
          <w:lang w:eastAsia="ru-RU"/>
        </w:rPr>
      </w:pPr>
    </w:p>
    <w:p w:rsidR="00D92658" w:rsidRPr="005063D7" w:rsidRDefault="00D92658" w:rsidP="00D92658">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bookmarkStart w:id="1" w:name="Par5"/>
      <w:bookmarkEnd w:id="1"/>
      <w:r w:rsidRPr="005063D7">
        <w:rPr>
          <w:rFonts w:ascii="Times New Roman" w:eastAsia="Calibri"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D92658" w:rsidRPr="005063D7" w:rsidRDefault="00D92658" w:rsidP="00D92658">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D92658" w:rsidRPr="005063D7" w:rsidRDefault="00D92658" w:rsidP="00D92658">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D92658" w:rsidRPr="005063D7" w:rsidRDefault="00D92658" w:rsidP="00D92658">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p>
    <w:p w:rsidR="00D92658" w:rsidRPr="005063D7" w:rsidRDefault="00D92658" w:rsidP="00D92658">
      <w:pPr>
        <w:spacing w:after="0" w:line="240" w:lineRule="auto"/>
        <w:jc w:val="center"/>
        <w:rPr>
          <w:rFonts w:ascii="Times New Roman" w:eastAsia="Calibri" w:hAnsi="Times New Roman" w:cs="Times New Roman"/>
          <w:sz w:val="28"/>
          <w:szCs w:val="28"/>
        </w:rPr>
      </w:pPr>
      <w:r w:rsidRPr="005063D7">
        <w:rPr>
          <w:rFonts w:ascii="Times New Roman" w:eastAsia="Calibri" w:hAnsi="Times New Roman" w:cs="Times New Roman"/>
          <w:sz w:val="28"/>
          <w:szCs w:val="28"/>
        </w:rPr>
        <w:t>Результат предоставления муниципальной услуги, а также способы получения результата</w:t>
      </w:r>
    </w:p>
    <w:p w:rsidR="00D92658" w:rsidRPr="005063D7" w:rsidRDefault="00D92658" w:rsidP="00D92658">
      <w:pPr>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xml:space="preserve">2.3. Результатом предоставления муниципальной услуги является:  </w:t>
      </w:r>
    </w:p>
    <w:p w:rsidR="00D92658" w:rsidRPr="005063D7" w:rsidRDefault="00D92658" w:rsidP="00D92658">
      <w:pPr>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xml:space="preserve">в отношении услуги </w:t>
      </w:r>
      <w:proofErr w:type="gramStart"/>
      <w:r w:rsidRPr="005063D7">
        <w:rPr>
          <w:rFonts w:ascii="Times New Roman" w:eastAsia="Calibri" w:hAnsi="Times New Roman" w:cs="Times New Roman"/>
          <w:sz w:val="28"/>
          <w:szCs w:val="28"/>
          <w:lang w:eastAsia="ru-RU"/>
        </w:rPr>
        <w:t>1.2.1.:</w:t>
      </w:r>
      <w:proofErr w:type="gramEnd"/>
    </w:p>
    <w:p w:rsidR="00D92658" w:rsidRPr="005063D7" w:rsidRDefault="00D92658" w:rsidP="00D92658">
      <w:pPr>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решение в форме ненормативного правового акта о принятии на учет в качестве нуждающихся в жилых помещениях, предоставляемых по договору социального найма, согласно приложению № __;</w:t>
      </w:r>
    </w:p>
    <w:p w:rsidR="00D92658" w:rsidRPr="005063D7" w:rsidRDefault="00D92658" w:rsidP="00D92658">
      <w:pPr>
        <w:spacing w:after="0" w:line="240" w:lineRule="auto"/>
        <w:ind w:firstLine="709"/>
        <w:jc w:val="both"/>
        <w:rPr>
          <w:rFonts w:ascii="Times New Roman" w:eastAsia="Calibri" w:hAnsi="Times New Roman" w:cs="Times New Roman"/>
          <w:sz w:val="24"/>
          <w:szCs w:val="24"/>
          <w:lang w:eastAsia="ru-RU"/>
        </w:rPr>
      </w:pPr>
      <w:r w:rsidRPr="005063D7">
        <w:rPr>
          <w:rFonts w:ascii="Times New Roman" w:eastAsia="Calibri" w:hAnsi="Times New Roman" w:cs="Times New Roman"/>
          <w:sz w:val="28"/>
          <w:szCs w:val="28"/>
          <w:lang w:eastAsia="ru-RU"/>
        </w:rPr>
        <w:t xml:space="preserve"> (</w:t>
      </w:r>
      <w:r w:rsidRPr="005063D7">
        <w:rPr>
          <w:rFonts w:ascii="Times New Roman" w:eastAsia="Calibri" w:hAnsi="Times New Roman" w:cs="Times New Roman"/>
          <w:sz w:val="24"/>
          <w:szCs w:val="24"/>
          <w:lang w:eastAsia="ru-RU"/>
        </w:rPr>
        <w:t xml:space="preserve">каждое муниципальное образование разрабатывает и утверждает самостоятельно форму, шаблон указан в </w:t>
      </w:r>
      <w:proofErr w:type="gramStart"/>
      <w:r w:rsidRPr="005063D7">
        <w:rPr>
          <w:rFonts w:ascii="Times New Roman" w:eastAsia="Calibri" w:hAnsi="Times New Roman" w:cs="Times New Roman"/>
          <w:sz w:val="24"/>
          <w:szCs w:val="24"/>
          <w:lang w:eastAsia="ru-RU"/>
        </w:rPr>
        <w:t>приложении  №</w:t>
      </w:r>
      <w:proofErr w:type="gramEnd"/>
      <w:r w:rsidRPr="005063D7">
        <w:rPr>
          <w:rFonts w:ascii="Times New Roman" w:eastAsia="Calibri" w:hAnsi="Times New Roman" w:cs="Times New Roman"/>
          <w:sz w:val="24"/>
          <w:szCs w:val="24"/>
          <w:lang w:eastAsia="ru-RU"/>
        </w:rPr>
        <w:t>5);</w:t>
      </w:r>
    </w:p>
    <w:p w:rsidR="00D92658" w:rsidRPr="005063D7" w:rsidRDefault="00D92658" w:rsidP="00D92658">
      <w:pPr>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xml:space="preserve">- решение в форме ненормативного правового </w:t>
      </w:r>
      <w:proofErr w:type="gramStart"/>
      <w:r w:rsidRPr="005063D7">
        <w:rPr>
          <w:rFonts w:ascii="Times New Roman" w:eastAsia="Calibri" w:hAnsi="Times New Roman" w:cs="Times New Roman"/>
          <w:sz w:val="28"/>
          <w:szCs w:val="28"/>
          <w:lang w:eastAsia="ru-RU"/>
        </w:rPr>
        <w:t>акта  об</w:t>
      </w:r>
      <w:proofErr w:type="gramEnd"/>
      <w:r w:rsidRPr="005063D7">
        <w:rPr>
          <w:rFonts w:ascii="Times New Roman" w:eastAsia="Calibri" w:hAnsi="Times New Roman" w:cs="Times New Roman"/>
          <w:sz w:val="28"/>
          <w:szCs w:val="28"/>
          <w:lang w:eastAsia="ru-RU"/>
        </w:rPr>
        <w:t xml:space="preserve"> отказе в принятии на учет в качестве нуждающихся в жилых помещениях, предоставляемых по договорам социального найма, согласно приложению № ___</w:t>
      </w:r>
    </w:p>
    <w:p w:rsidR="00D92658" w:rsidRPr="005063D7" w:rsidRDefault="00D92658" w:rsidP="00D92658">
      <w:pPr>
        <w:spacing w:after="0" w:line="240" w:lineRule="auto"/>
        <w:ind w:firstLine="708"/>
        <w:jc w:val="both"/>
        <w:rPr>
          <w:rFonts w:ascii="Times New Roman" w:eastAsia="Calibri" w:hAnsi="Times New Roman" w:cs="Times New Roman"/>
          <w:sz w:val="24"/>
          <w:szCs w:val="24"/>
          <w:lang w:eastAsia="ru-RU"/>
        </w:rPr>
      </w:pPr>
      <w:r w:rsidRPr="005063D7">
        <w:rPr>
          <w:rFonts w:ascii="Times New Roman" w:eastAsia="Calibri" w:hAnsi="Times New Roman" w:cs="Times New Roman"/>
          <w:sz w:val="28"/>
          <w:szCs w:val="28"/>
          <w:lang w:eastAsia="ru-RU"/>
        </w:rPr>
        <w:lastRenderedPageBreak/>
        <w:t>(</w:t>
      </w:r>
      <w:r w:rsidRPr="005063D7">
        <w:rPr>
          <w:rFonts w:ascii="Times New Roman" w:eastAsia="Calibri" w:hAnsi="Times New Roman" w:cs="Times New Roman"/>
          <w:sz w:val="24"/>
          <w:szCs w:val="24"/>
          <w:lang w:eastAsia="ru-RU"/>
        </w:rPr>
        <w:t xml:space="preserve">каждое муниципальное образование разрабатывает и утверждает самостоятельно форму, шаблон указан в </w:t>
      </w:r>
      <w:proofErr w:type="gramStart"/>
      <w:r w:rsidRPr="005063D7">
        <w:rPr>
          <w:rFonts w:ascii="Times New Roman" w:eastAsia="Calibri" w:hAnsi="Times New Roman" w:cs="Times New Roman"/>
          <w:sz w:val="24"/>
          <w:szCs w:val="24"/>
          <w:lang w:eastAsia="ru-RU"/>
        </w:rPr>
        <w:t>приложении  №</w:t>
      </w:r>
      <w:proofErr w:type="gramEnd"/>
      <w:r w:rsidRPr="005063D7">
        <w:rPr>
          <w:rFonts w:ascii="Times New Roman" w:eastAsia="Calibri" w:hAnsi="Times New Roman" w:cs="Times New Roman"/>
          <w:sz w:val="24"/>
          <w:szCs w:val="24"/>
          <w:lang w:eastAsia="ru-RU"/>
        </w:rPr>
        <w:t xml:space="preserve"> 6);</w:t>
      </w:r>
    </w:p>
    <w:p w:rsidR="00D92658" w:rsidRPr="005063D7" w:rsidRDefault="00D92658" w:rsidP="00D92658">
      <w:pPr>
        <w:spacing w:after="0" w:line="240" w:lineRule="auto"/>
        <w:ind w:firstLine="708"/>
        <w:jc w:val="both"/>
        <w:rPr>
          <w:rFonts w:ascii="Times New Roman" w:eastAsia="Calibri" w:hAnsi="Times New Roman" w:cs="Times New Roman"/>
          <w:sz w:val="24"/>
          <w:szCs w:val="24"/>
          <w:lang w:eastAsia="ru-RU"/>
        </w:rPr>
      </w:pPr>
      <w:r w:rsidRPr="005063D7">
        <w:rPr>
          <w:rFonts w:ascii="Times New Roman" w:eastAsia="Calibri" w:hAnsi="Times New Roman" w:cs="Times New Roman"/>
          <w:sz w:val="24"/>
          <w:szCs w:val="24"/>
          <w:lang w:eastAsia="ru-RU"/>
        </w:rPr>
        <w:t xml:space="preserve">- </w:t>
      </w:r>
      <w:r w:rsidRPr="005063D7">
        <w:rPr>
          <w:rFonts w:ascii="Times New Roman" w:eastAsia="Calibri" w:hAnsi="Times New Roman" w:cs="Times New Roman"/>
          <w:sz w:val="28"/>
          <w:szCs w:val="28"/>
          <w:lang w:eastAsia="ru-RU"/>
        </w:rPr>
        <w:t>реестровая запись в соответствии с категорией заявителя (при технической реализации);</w:t>
      </w:r>
    </w:p>
    <w:p w:rsidR="00D92658" w:rsidRPr="005063D7" w:rsidRDefault="00D92658" w:rsidP="00D92658">
      <w:pPr>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xml:space="preserve">в отношении услуги </w:t>
      </w:r>
      <w:proofErr w:type="gramStart"/>
      <w:r w:rsidRPr="005063D7">
        <w:rPr>
          <w:rFonts w:ascii="Times New Roman" w:eastAsia="Calibri" w:hAnsi="Times New Roman" w:cs="Times New Roman"/>
          <w:sz w:val="28"/>
          <w:szCs w:val="28"/>
          <w:lang w:eastAsia="ru-RU"/>
        </w:rPr>
        <w:t>1.2.2.:</w:t>
      </w:r>
      <w:proofErr w:type="gramEnd"/>
    </w:p>
    <w:p w:rsidR="00D92658" w:rsidRPr="005063D7" w:rsidRDefault="00D92658" w:rsidP="00D92658">
      <w:pPr>
        <w:spacing w:after="0" w:line="240" w:lineRule="auto"/>
        <w:ind w:firstLine="708"/>
        <w:jc w:val="both"/>
        <w:rPr>
          <w:rFonts w:ascii="Times New Roman" w:eastAsia="Calibri" w:hAnsi="Times New Roman" w:cs="Times New Roman"/>
          <w:sz w:val="24"/>
          <w:szCs w:val="24"/>
          <w:lang w:eastAsia="ru-RU"/>
        </w:rPr>
      </w:pPr>
      <w:r w:rsidRPr="005063D7">
        <w:rPr>
          <w:rFonts w:ascii="Times New Roman" w:eastAsia="Calibri" w:hAnsi="Times New Roman" w:cs="Times New Roman"/>
          <w:sz w:val="28"/>
          <w:szCs w:val="28"/>
          <w:lang w:eastAsia="ru-RU"/>
        </w:rPr>
        <w:t xml:space="preserve">- решение в форме </w:t>
      </w:r>
      <w:r w:rsidRPr="005063D7">
        <w:rPr>
          <w:rFonts w:ascii="Times New Roman" w:eastAsia="Calibri" w:hAnsi="Times New Roman" w:cs="Times New Roman"/>
          <w:i/>
          <w:sz w:val="28"/>
          <w:szCs w:val="28"/>
          <w:lang w:eastAsia="ru-RU"/>
        </w:rPr>
        <w:t>уведомления</w:t>
      </w:r>
      <w:r w:rsidRPr="005063D7">
        <w:rPr>
          <w:rFonts w:ascii="Times New Roman" w:eastAsia="Calibri" w:hAnsi="Times New Roman" w:cs="Times New Roman"/>
          <w:sz w:val="28"/>
          <w:szCs w:val="28"/>
          <w:lang w:eastAsia="ru-RU"/>
        </w:rPr>
        <w:t xml:space="preserve"> об очередности предоставления жилых помещений по договору социального найма согласно приложению №___</w:t>
      </w:r>
      <w:proofErr w:type="gramStart"/>
      <w:r w:rsidRPr="005063D7">
        <w:rPr>
          <w:rFonts w:ascii="Times New Roman" w:eastAsia="Calibri" w:hAnsi="Times New Roman" w:cs="Times New Roman"/>
          <w:sz w:val="28"/>
          <w:szCs w:val="28"/>
          <w:lang w:eastAsia="ru-RU"/>
        </w:rPr>
        <w:t>_ ;</w:t>
      </w:r>
      <w:proofErr w:type="gramEnd"/>
    </w:p>
    <w:p w:rsidR="00D92658" w:rsidRPr="005063D7" w:rsidRDefault="00D92658" w:rsidP="00D92658">
      <w:pPr>
        <w:spacing w:after="0" w:line="240" w:lineRule="auto"/>
        <w:ind w:firstLine="708"/>
        <w:jc w:val="both"/>
        <w:rPr>
          <w:rFonts w:ascii="Times New Roman" w:eastAsia="Calibri" w:hAnsi="Times New Roman" w:cs="Times New Roman"/>
          <w:sz w:val="24"/>
          <w:szCs w:val="24"/>
          <w:lang w:eastAsia="ru-RU"/>
        </w:rPr>
      </w:pPr>
      <w:r w:rsidRPr="005063D7">
        <w:rPr>
          <w:rFonts w:ascii="Times New Roman" w:eastAsia="Calibri" w:hAnsi="Times New Roman" w:cs="Times New Roman"/>
          <w:sz w:val="24"/>
          <w:szCs w:val="24"/>
          <w:lang w:eastAsia="ru-RU"/>
        </w:rPr>
        <w:t xml:space="preserve">- </w:t>
      </w:r>
      <w:r w:rsidRPr="005063D7">
        <w:rPr>
          <w:rFonts w:ascii="Times New Roman" w:eastAsia="Calibri" w:hAnsi="Times New Roman" w:cs="Times New Roman"/>
          <w:sz w:val="28"/>
          <w:szCs w:val="28"/>
          <w:lang w:eastAsia="ru-RU"/>
        </w:rPr>
        <w:t xml:space="preserve">решение в форме </w:t>
      </w:r>
      <w:r w:rsidRPr="005063D7">
        <w:rPr>
          <w:rFonts w:ascii="Times New Roman" w:eastAsia="Calibri" w:hAnsi="Times New Roman" w:cs="Times New Roman"/>
          <w:i/>
          <w:sz w:val="28"/>
          <w:szCs w:val="28"/>
          <w:lang w:eastAsia="ru-RU"/>
        </w:rPr>
        <w:t xml:space="preserve">уведомления </w:t>
      </w:r>
      <w:r w:rsidRPr="005063D7">
        <w:rPr>
          <w:rFonts w:ascii="Times New Roman" w:eastAsia="Calibri" w:hAnsi="Times New Roman" w:cs="Times New Roman"/>
          <w:sz w:val="28"/>
          <w:szCs w:val="28"/>
          <w:lang w:eastAsia="ru-RU"/>
        </w:rPr>
        <w:t>об отказе в предоставлении информации об очередности предоставления жилых помещений по договору социального найма согласно приложению №____;</w:t>
      </w:r>
    </w:p>
    <w:p w:rsidR="00D92658" w:rsidRPr="005063D7" w:rsidRDefault="00D92658" w:rsidP="00D92658">
      <w:pPr>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D92658" w:rsidRPr="005063D7" w:rsidRDefault="00D92658" w:rsidP="00D92658">
      <w:pPr>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1) при личной явке:</w:t>
      </w:r>
    </w:p>
    <w:p w:rsidR="00D92658" w:rsidRPr="005063D7" w:rsidRDefault="00D92658" w:rsidP="00D92658">
      <w:pPr>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В ОМСУ, в филиалах, отделах, удаленных рабочих местах МФЦ;</w:t>
      </w:r>
    </w:p>
    <w:p w:rsidR="00D92658" w:rsidRPr="005063D7" w:rsidRDefault="00D92658" w:rsidP="00D92658">
      <w:pPr>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2) без личной явки:</w:t>
      </w:r>
    </w:p>
    <w:p w:rsidR="00D92658" w:rsidRPr="005063D7" w:rsidRDefault="00D92658" w:rsidP="00D92658">
      <w:pPr>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в электронной форме через личный кабинет заявителя на ПГУ ЛО/ЕПГУ;</w:t>
      </w:r>
    </w:p>
    <w:p w:rsidR="00D92658" w:rsidRPr="005063D7" w:rsidRDefault="00D92658" w:rsidP="00D92658">
      <w:pPr>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xml:space="preserve">на электронную почту; </w:t>
      </w:r>
    </w:p>
    <w:p w:rsidR="00D92658" w:rsidRPr="005063D7" w:rsidRDefault="00D92658" w:rsidP="00D92658">
      <w:pPr>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Если в результате предоставления муниципальной услуги при положительном решении формируется реестровая запись в информационной системе, то результат услуги, в том числе номер реестровой записи, направляется и хранится в личном кабинете заявителя на ПГУ ЛО/ЕПГУ (при наличии технической возможности).</w:t>
      </w:r>
    </w:p>
    <w:p w:rsidR="00D92658" w:rsidRPr="005063D7" w:rsidRDefault="00D92658" w:rsidP="00D92658">
      <w:pPr>
        <w:autoSpaceDE w:val="0"/>
        <w:autoSpaceDN w:val="0"/>
        <w:adjustRightInd w:val="0"/>
        <w:spacing w:after="0" w:line="240" w:lineRule="auto"/>
        <w:ind w:firstLine="709"/>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bookmarkStart w:id="2" w:name="Par2"/>
      <w:bookmarkEnd w:id="2"/>
    </w:p>
    <w:p w:rsidR="00D92658" w:rsidRPr="005063D7" w:rsidRDefault="00D92658" w:rsidP="00D92658">
      <w:pPr>
        <w:autoSpaceDE w:val="0"/>
        <w:autoSpaceDN w:val="0"/>
        <w:adjustRightInd w:val="0"/>
        <w:spacing w:after="0" w:line="240" w:lineRule="auto"/>
        <w:ind w:firstLine="709"/>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государственной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D92658" w:rsidRPr="005063D7" w:rsidRDefault="00D92658" w:rsidP="00D92658">
      <w:pPr>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rPr>
        <w:t xml:space="preserve">Предоставление результатов муниципальной услуги в отношении несовершеннолетнего, оформленных в форме документа на бумажном </w:t>
      </w:r>
      <w:r w:rsidRPr="005063D7">
        <w:rPr>
          <w:rFonts w:ascii="Times New Roman" w:eastAsia="Calibri" w:hAnsi="Times New Roman" w:cs="Times New Roman"/>
          <w:sz w:val="28"/>
          <w:szCs w:val="28"/>
        </w:rPr>
        <w:lastRenderedPageBreak/>
        <w:t xml:space="preserve">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w:t>
      </w:r>
      <w:hyperlink w:anchor="Par2" w:history="1">
        <w:r w:rsidRPr="005063D7">
          <w:rPr>
            <w:rFonts w:ascii="Times New Roman" w:eastAsia="Calibri" w:hAnsi="Times New Roman" w:cs="Times New Roman"/>
            <w:sz w:val="28"/>
            <w:szCs w:val="28"/>
          </w:rPr>
          <w:t>частью 3</w:t>
        </w:r>
      </w:hyperlink>
      <w:r w:rsidRPr="005063D7">
        <w:rPr>
          <w:rFonts w:ascii="Times New Roman" w:eastAsia="Calibri" w:hAnsi="Times New Roman" w:cs="Times New Roman"/>
          <w:sz w:val="28"/>
          <w:szCs w:val="28"/>
        </w:rPr>
        <w:t xml:space="preserve"> статьи 5 Федерального закона от 27.07.2010 № 210-ФЗ «Об организации предоставления государственных и муниципальных услуг».</w:t>
      </w:r>
    </w:p>
    <w:p w:rsidR="00D92658" w:rsidRPr="005063D7" w:rsidRDefault="00D92658" w:rsidP="00D92658">
      <w:pPr>
        <w:autoSpaceDE w:val="0"/>
        <w:autoSpaceDN w:val="0"/>
        <w:adjustRightInd w:val="0"/>
        <w:spacing w:after="0" w:line="240" w:lineRule="auto"/>
        <w:ind w:firstLine="540"/>
        <w:jc w:val="center"/>
        <w:rPr>
          <w:rFonts w:ascii="Times New Roman" w:eastAsia="Calibri" w:hAnsi="Times New Roman" w:cs="Times New Roman"/>
          <w:sz w:val="28"/>
          <w:szCs w:val="28"/>
        </w:rPr>
      </w:pPr>
    </w:p>
    <w:p w:rsidR="00D92658" w:rsidRPr="005063D7" w:rsidRDefault="00D92658" w:rsidP="00D92658">
      <w:pPr>
        <w:autoSpaceDE w:val="0"/>
        <w:autoSpaceDN w:val="0"/>
        <w:adjustRightInd w:val="0"/>
        <w:spacing w:after="0" w:line="240" w:lineRule="auto"/>
        <w:ind w:firstLine="540"/>
        <w:jc w:val="center"/>
        <w:rPr>
          <w:rFonts w:ascii="Times New Roman" w:eastAsia="Calibri" w:hAnsi="Times New Roman" w:cs="Times New Roman"/>
          <w:sz w:val="28"/>
          <w:szCs w:val="28"/>
        </w:rPr>
      </w:pPr>
      <w:r w:rsidRPr="005063D7">
        <w:rPr>
          <w:rFonts w:ascii="Times New Roman" w:eastAsia="Calibri" w:hAnsi="Times New Roman" w:cs="Times New Roman"/>
          <w:sz w:val="28"/>
          <w:szCs w:val="28"/>
        </w:rPr>
        <w:t>Срок предоставления муниципальной услуги</w:t>
      </w:r>
    </w:p>
    <w:p w:rsidR="00D92658" w:rsidRPr="005063D7" w:rsidRDefault="00D92658" w:rsidP="00D92658">
      <w:pPr>
        <w:autoSpaceDE w:val="0"/>
        <w:autoSpaceDN w:val="0"/>
        <w:adjustRightInd w:val="0"/>
        <w:spacing w:after="0" w:line="240" w:lineRule="auto"/>
        <w:rPr>
          <w:rFonts w:ascii="Times New Roman" w:eastAsia="Calibri" w:hAnsi="Times New Roman" w:cs="Times New Roman"/>
          <w:sz w:val="28"/>
          <w:szCs w:val="28"/>
        </w:rPr>
      </w:pPr>
    </w:p>
    <w:p w:rsidR="00D92658" w:rsidRPr="005063D7" w:rsidRDefault="00D92658" w:rsidP="00D92658">
      <w:pPr>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2.4. Срок предоставления муниципальной услуги:</w:t>
      </w:r>
    </w:p>
    <w:p w:rsidR="00D92658" w:rsidRPr="005063D7" w:rsidRDefault="00D92658" w:rsidP="00D92658">
      <w:pPr>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xml:space="preserve"> - о принятии граждан на учет в качестве нуждающихся в жилых помещениях, предоставляемых по договорам социального найма составляет: 10 рабочих дней с даты поступления заявления в ОМСУ/Организацию;</w:t>
      </w:r>
    </w:p>
    <w:p w:rsidR="00D92658" w:rsidRPr="005063D7" w:rsidRDefault="00D92658" w:rsidP="00D92658">
      <w:pPr>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о предоставлении информации об очередности предоставления жилых помещений по договору социального найма составляет: 4 рабочих дня с даты поступления заявления в ОМСУ/Организацию.</w:t>
      </w:r>
    </w:p>
    <w:p w:rsidR="00D92658" w:rsidRPr="005063D7" w:rsidRDefault="00D92658" w:rsidP="00D92658">
      <w:pPr>
        <w:autoSpaceDE w:val="0"/>
        <w:autoSpaceDN w:val="0"/>
        <w:adjustRightInd w:val="0"/>
        <w:spacing w:after="0" w:line="240" w:lineRule="auto"/>
        <w:ind w:firstLine="540"/>
        <w:jc w:val="center"/>
        <w:rPr>
          <w:rFonts w:ascii="Times New Roman" w:eastAsia="Calibri" w:hAnsi="Times New Roman" w:cs="Times New Roman"/>
          <w:sz w:val="28"/>
          <w:szCs w:val="28"/>
        </w:rPr>
      </w:pPr>
    </w:p>
    <w:p w:rsidR="00D92658" w:rsidRPr="005063D7" w:rsidRDefault="00D92658" w:rsidP="00D92658">
      <w:pPr>
        <w:autoSpaceDE w:val="0"/>
        <w:autoSpaceDN w:val="0"/>
        <w:adjustRightInd w:val="0"/>
        <w:spacing w:after="0" w:line="240" w:lineRule="auto"/>
        <w:ind w:firstLine="540"/>
        <w:jc w:val="center"/>
        <w:rPr>
          <w:rFonts w:ascii="Times New Roman" w:eastAsia="Calibri" w:hAnsi="Times New Roman" w:cs="Times New Roman"/>
          <w:sz w:val="28"/>
          <w:szCs w:val="28"/>
        </w:rPr>
      </w:pPr>
      <w:r w:rsidRPr="005063D7">
        <w:rPr>
          <w:rFonts w:ascii="Times New Roman" w:eastAsia="Calibri" w:hAnsi="Times New Roman" w:cs="Times New Roman"/>
          <w:sz w:val="28"/>
          <w:szCs w:val="28"/>
        </w:rPr>
        <w:t>Правовые основания для предоставления государственной услуги</w:t>
      </w:r>
    </w:p>
    <w:p w:rsidR="00D92658" w:rsidRPr="005063D7" w:rsidRDefault="00D92658" w:rsidP="00D92658">
      <w:pPr>
        <w:autoSpaceDE w:val="0"/>
        <w:autoSpaceDN w:val="0"/>
        <w:adjustRightInd w:val="0"/>
        <w:spacing w:after="0" w:line="240" w:lineRule="auto"/>
        <w:ind w:firstLine="540"/>
        <w:jc w:val="center"/>
        <w:rPr>
          <w:rFonts w:ascii="Times New Roman" w:eastAsia="Calibri" w:hAnsi="Times New Roman" w:cs="Times New Roman"/>
          <w:sz w:val="28"/>
          <w:szCs w:val="28"/>
        </w:rPr>
      </w:pPr>
    </w:p>
    <w:p w:rsidR="00D92658" w:rsidRPr="005063D7" w:rsidRDefault="00D92658" w:rsidP="00D92658">
      <w:pPr>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2.5. Правовые основания для предоставления муниципальной услуги:</w:t>
      </w:r>
    </w:p>
    <w:p w:rsidR="00D92658" w:rsidRPr="005063D7" w:rsidRDefault="00D92658" w:rsidP="00D92658">
      <w:pPr>
        <w:numPr>
          <w:ilvl w:val="0"/>
          <w:numId w:val="19"/>
        </w:numPr>
        <w:spacing w:after="0" w:line="240" w:lineRule="auto"/>
        <w:ind w:left="0"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Конституция Российской Федерации;</w:t>
      </w:r>
    </w:p>
    <w:p w:rsidR="00D92658" w:rsidRPr="005063D7" w:rsidRDefault="00D92658" w:rsidP="00D92658">
      <w:pPr>
        <w:numPr>
          <w:ilvl w:val="0"/>
          <w:numId w:val="19"/>
        </w:numPr>
        <w:tabs>
          <w:tab w:val="left" w:pos="0"/>
        </w:tabs>
        <w:spacing w:after="0" w:line="240" w:lineRule="auto"/>
        <w:ind w:left="0"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Гражданский кодекс Российской Федерации;</w:t>
      </w:r>
    </w:p>
    <w:p w:rsidR="00D92658" w:rsidRPr="005063D7" w:rsidRDefault="00D92658" w:rsidP="00D92658">
      <w:pPr>
        <w:numPr>
          <w:ilvl w:val="0"/>
          <w:numId w:val="19"/>
        </w:numPr>
        <w:spacing w:after="0" w:line="240" w:lineRule="auto"/>
        <w:ind w:left="0"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Жилищный кодекс Российской Федерации;</w:t>
      </w:r>
    </w:p>
    <w:p w:rsidR="00D92658" w:rsidRPr="005063D7" w:rsidRDefault="00D92658" w:rsidP="00D92658">
      <w:pPr>
        <w:numPr>
          <w:ilvl w:val="0"/>
          <w:numId w:val="19"/>
        </w:numPr>
        <w:spacing w:after="0" w:line="240" w:lineRule="auto"/>
        <w:ind w:left="0"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Федеральный закон от 29.12.2004 № 189-ФЗ «О введении в действие Жилищного кодекса Российской Федерации»;</w:t>
      </w:r>
    </w:p>
    <w:p w:rsidR="00D92658" w:rsidRPr="005063D7" w:rsidRDefault="00D92658" w:rsidP="00D92658">
      <w:pPr>
        <w:numPr>
          <w:ilvl w:val="0"/>
          <w:numId w:val="19"/>
        </w:numPr>
        <w:tabs>
          <w:tab w:val="left" w:pos="0"/>
        </w:tabs>
        <w:spacing w:after="0" w:line="240" w:lineRule="auto"/>
        <w:ind w:left="0"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Федеральный закон Российской Федерации от 06.10.2003 № 131-ФЗ «Об общих принципах организации местного самоуправления в Российской Федерации»;</w:t>
      </w:r>
    </w:p>
    <w:p w:rsidR="00D92658" w:rsidRPr="005063D7" w:rsidRDefault="00D92658" w:rsidP="00D92658">
      <w:pPr>
        <w:tabs>
          <w:tab w:val="left" w:pos="0"/>
        </w:tabs>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Постановления Правительства Российской Федерации от 28.01.2006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w:t>
      </w:r>
    </w:p>
    <w:p w:rsidR="00D92658" w:rsidRPr="005063D7" w:rsidRDefault="00D92658" w:rsidP="00D92658">
      <w:pPr>
        <w:numPr>
          <w:ilvl w:val="0"/>
          <w:numId w:val="1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rPr>
        <w:t>Постановление Правительства Российской Федерации от 20.08.2003 № 512 «О перечне видов доходов, учитываемых при расчете среднедушевого дохода семьи и дохода одиноко проживающего гражданина для оказания им государственной социальной помощи»;</w:t>
      </w:r>
    </w:p>
    <w:p w:rsidR="00D92658" w:rsidRPr="005063D7" w:rsidRDefault="00D92658" w:rsidP="00D92658">
      <w:pPr>
        <w:numPr>
          <w:ilvl w:val="0"/>
          <w:numId w:val="19"/>
        </w:numPr>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 xml:space="preserve">Постановление Правительства Российской Федерации </w:t>
      </w:r>
      <w:r w:rsidRPr="005063D7">
        <w:rPr>
          <w:rFonts w:ascii="Times New Roman" w:eastAsia="Calibri" w:hAnsi="Times New Roman" w:cs="Times New Roman"/>
          <w:sz w:val="28"/>
          <w:szCs w:val="28"/>
          <w:lang w:eastAsia="ru-RU"/>
        </w:rPr>
        <w:t>от 24.12.2007 № 922 «Об особенностях порядка исчисления средней заработной платы»</w:t>
      </w:r>
      <w:r w:rsidRPr="005063D7">
        <w:rPr>
          <w:rFonts w:ascii="Times New Roman" w:eastAsia="Calibri" w:hAnsi="Times New Roman" w:cs="Times New Roman"/>
          <w:sz w:val="28"/>
          <w:szCs w:val="28"/>
        </w:rPr>
        <w:t>;</w:t>
      </w:r>
    </w:p>
    <w:p w:rsidR="00D92658" w:rsidRPr="005063D7" w:rsidRDefault="00D92658" w:rsidP="00D92658">
      <w:pPr>
        <w:numPr>
          <w:ilvl w:val="0"/>
          <w:numId w:val="19"/>
        </w:numPr>
        <w:tabs>
          <w:tab w:val="left" w:pos="0"/>
        </w:tabs>
        <w:spacing w:after="0" w:line="240" w:lineRule="auto"/>
        <w:ind w:left="0"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Распоряжение Правительства Российской Федерации «Об утверждении сводного перечня первоочередных государственных и муниципальных услуг, предоставляемых в электронном виде» от 17.12.2009 № 1993-р;</w:t>
      </w:r>
    </w:p>
    <w:p w:rsidR="00D92658" w:rsidRPr="005063D7" w:rsidRDefault="00D92658" w:rsidP="00D92658">
      <w:pPr>
        <w:numPr>
          <w:ilvl w:val="0"/>
          <w:numId w:val="19"/>
        </w:numPr>
        <w:tabs>
          <w:tab w:val="left" w:pos="0"/>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lastRenderedPageBreak/>
        <w:t>Приказ Минздрава России от 29.11.2012 № 987н «Об утверждении перечня тяжелых форм хронических заболеваний, при которых невозможно совместное проживание граждан в одной квартире»;</w:t>
      </w:r>
    </w:p>
    <w:p w:rsidR="00D92658" w:rsidRPr="005063D7" w:rsidRDefault="00D92658" w:rsidP="00D92658">
      <w:pPr>
        <w:numPr>
          <w:ilvl w:val="0"/>
          <w:numId w:val="19"/>
        </w:numPr>
        <w:tabs>
          <w:tab w:val="left" w:pos="0"/>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Приказ Минздрава России от 30.11.2012 № 991н «Об утверждении перечня заболеваний, дающих инвалидам, страдающим ими, право на дополнительную жилую площадь»;</w:t>
      </w:r>
    </w:p>
    <w:p w:rsidR="00D92658" w:rsidRPr="005063D7" w:rsidRDefault="00D92658" w:rsidP="00D92658">
      <w:pPr>
        <w:numPr>
          <w:ilvl w:val="0"/>
          <w:numId w:val="19"/>
        </w:numPr>
        <w:tabs>
          <w:tab w:val="left" w:pos="0"/>
        </w:tabs>
        <w:spacing w:after="0" w:line="240" w:lineRule="auto"/>
        <w:ind w:left="0"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xml:space="preserve">Областной закон Ленинградской области от 26.10.2005 № 89-оз «О порядке ведения органами местного самоуправления Ленинградской области учета граждан в качестве нуждающихся в жилых помещениях, предоставляемых по     договорам социального найма»; </w:t>
      </w:r>
    </w:p>
    <w:p w:rsidR="00D92658" w:rsidRPr="005063D7" w:rsidRDefault="00D92658" w:rsidP="00D92658">
      <w:pPr>
        <w:numPr>
          <w:ilvl w:val="0"/>
          <w:numId w:val="19"/>
        </w:numPr>
        <w:spacing w:after="0" w:line="240" w:lineRule="auto"/>
        <w:ind w:left="0"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xml:space="preserve">Постановление Правительства Ленинградской области от 25.01.2006              № 4 «Об утверждении Перечня и форм документов по осуществлению учета граждан в качестве нуждающихся в жилых помещениях, предоставляемых по </w:t>
      </w:r>
      <w:proofErr w:type="gramStart"/>
      <w:r w:rsidRPr="005063D7">
        <w:rPr>
          <w:rFonts w:ascii="Times New Roman" w:eastAsia="Calibri" w:hAnsi="Times New Roman" w:cs="Times New Roman"/>
          <w:sz w:val="28"/>
          <w:szCs w:val="28"/>
          <w:lang w:eastAsia="ru-RU"/>
        </w:rPr>
        <w:t>договорам  социального</w:t>
      </w:r>
      <w:proofErr w:type="gramEnd"/>
      <w:r w:rsidRPr="005063D7">
        <w:rPr>
          <w:rFonts w:ascii="Times New Roman" w:eastAsia="Calibri" w:hAnsi="Times New Roman" w:cs="Times New Roman"/>
          <w:sz w:val="28"/>
          <w:szCs w:val="28"/>
          <w:lang w:eastAsia="ru-RU"/>
        </w:rPr>
        <w:t xml:space="preserve"> найма, в Ленинградской  области»;</w:t>
      </w:r>
    </w:p>
    <w:p w:rsidR="001A44F3" w:rsidRPr="005063D7" w:rsidRDefault="00D92658" w:rsidP="00D92658">
      <w:pPr>
        <w:numPr>
          <w:ilvl w:val="0"/>
          <w:numId w:val="19"/>
        </w:numPr>
        <w:spacing w:after="0" w:line="240" w:lineRule="auto"/>
        <w:ind w:left="0"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xml:space="preserve">Устав муниципального образования </w:t>
      </w:r>
      <w:proofErr w:type="spellStart"/>
      <w:r w:rsidR="001A44F3" w:rsidRPr="005063D7">
        <w:rPr>
          <w:rFonts w:ascii="Times New Roman" w:eastAsia="Calibri" w:hAnsi="Times New Roman" w:cs="Times New Roman"/>
          <w:sz w:val="28"/>
          <w:szCs w:val="28"/>
        </w:rPr>
        <w:t>Выдиноостровского</w:t>
      </w:r>
      <w:proofErr w:type="spellEnd"/>
      <w:r w:rsidR="001A44F3" w:rsidRPr="005063D7">
        <w:rPr>
          <w:rFonts w:ascii="Times New Roman" w:eastAsia="Calibri" w:hAnsi="Times New Roman" w:cs="Times New Roman"/>
          <w:sz w:val="28"/>
          <w:szCs w:val="28"/>
        </w:rPr>
        <w:t xml:space="preserve"> сельского поселения Волховского муниципального района</w:t>
      </w:r>
      <w:r w:rsidR="001A44F3" w:rsidRPr="00D92658">
        <w:rPr>
          <w:rFonts w:ascii="Times New Roman" w:eastAsia="Calibri" w:hAnsi="Times New Roman" w:cs="Times New Roman"/>
          <w:sz w:val="28"/>
          <w:szCs w:val="28"/>
        </w:rPr>
        <w:t xml:space="preserve"> </w:t>
      </w:r>
      <w:r w:rsidR="001A44F3" w:rsidRPr="005063D7">
        <w:rPr>
          <w:rFonts w:ascii="Times New Roman" w:eastAsia="Calibri" w:hAnsi="Times New Roman" w:cs="Times New Roman"/>
          <w:sz w:val="28"/>
          <w:szCs w:val="28"/>
        </w:rPr>
        <w:t>Ленинградской области</w:t>
      </w:r>
    </w:p>
    <w:p w:rsidR="00D92658" w:rsidRPr="005063D7" w:rsidRDefault="00D92658" w:rsidP="00D92658">
      <w:pPr>
        <w:numPr>
          <w:ilvl w:val="0"/>
          <w:numId w:val="19"/>
        </w:numPr>
        <w:spacing w:after="0" w:line="240" w:lineRule="auto"/>
        <w:ind w:left="0"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xml:space="preserve">Постановление администрации </w:t>
      </w:r>
      <w:proofErr w:type="spellStart"/>
      <w:r w:rsidR="001A44F3" w:rsidRPr="005063D7">
        <w:rPr>
          <w:rFonts w:ascii="Times New Roman" w:eastAsia="Calibri" w:hAnsi="Times New Roman" w:cs="Times New Roman"/>
          <w:sz w:val="28"/>
          <w:szCs w:val="28"/>
        </w:rPr>
        <w:t>Выдиноостровского</w:t>
      </w:r>
      <w:proofErr w:type="spellEnd"/>
      <w:r w:rsidR="001A44F3" w:rsidRPr="005063D7">
        <w:rPr>
          <w:rFonts w:ascii="Times New Roman" w:eastAsia="Calibri" w:hAnsi="Times New Roman" w:cs="Times New Roman"/>
          <w:sz w:val="28"/>
          <w:szCs w:val="28"/>
        </w:rPr>
        <w:t xml:space="preserve"> сельского поселения Волховского муниципального района Ленинградской области</w:t>
      </w:r>
      <w:r w:rsidRPr="005063D7">
        <w:rPr>
          <w:rFonts w:ascii="Times New Roman" w:eastAsia="Calibri" w:hAnsi="Times New Roman" w:cs="Times New Roman"/>
          <w:sz w:val="28"/>
          <w:szCs w:val="28"/>
          <w:lang w:eastAsia="ru-RU"/>
        </w:rPr>
        <w:t xml:space="preserve"> «Об утверждении перечня и форм документов для признания граждан малоимущими с целью принятия на учет в качестве нуждающихся в жилых помещениях, предоставляемых по договорам социального найма»;</w:t>
      </w:r>
    </w:p>
    <w:p w:rsidR="00D92658" w:rsidRPr="005063D7" w:rsidRDefault="00D92658" w:rsidP="00D92658">
      <w:pPr>
        <w:numPr>
          <w:ilvl w:val="0"/>
          <w:numId w:val="19"/>
        </w:numPr>
        <w:spacing w:after="0" w:line="240" w:lineRule="auto"/>
        <w:ind w:left="0"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xml:space="preserve">Постановление администрации </w:t>
      </w:r>
      <w:proofErr w:type="spellStart"/>
      <w:r w:rsidR="001A44F3" w:rsidRPr="005063D7">
        <w:rPr>
          <w:rFonts w:ascii="Times New Roman" w:eastAsia="Calibri" w:hAnsi="Times New Roman" w:cs="Times New Roman"/>
          <w:sz w:val="28"/>
          <w:szCs w:val="28"/>
        </w:rPr>
        <w:t>Выдиноостровского</w:t>
      </w:r>
      <w:proofErr w:type="spellEnd"/>
      <w:r w:rsidR="001A44F3" w:rsidRPr="005063D7">
        <w:rPr>
          <w:rFonts w:ascii="Times New Roman" w:eastAsia="Calibri" w:hAnsi="Times New Roman" w:cs="Times New Roman"/>
          <w:sz w:val="28"/>
          <w:szCs w:val="28"/>
        </w:rPr>
        <w:t xml:space="preserve"> сельского поселения Волховского муниципального района Ленинградской области</w:t>
      </w:r>
      <w:r w:rsidRPr="005063D7">
        <w:rPr>
          <w:rFonts w:ascii="Times New Roman" w:eastAsia="Calibri" w:hAnsi="Times New Roman" w:cs="Times New Roman"/>
          <w:sz w:val="28"/>
          <w:szCs w:val="28"/>
          <w:lang w:eastAsia="ru-RU"/>
        </w:rPr>
        <w:t xml:space="preserve"> «Об утверждении учетной нормы площади жилого помещения и нормы предоставления площади жилого помещения по договору социального найма»;</w:t>
      </w:r>
    </w:p>
    <w:p w:rsidR="00D92658" w:rsidRPr="005063D7" w:rsidRDefault="00D92658" w:rsidP="00D92658">
      <w:pPr>
        <w:numPr>
          <w:ilvl w:val="0"/>
          <w:numId w:val="19"/>
        </w:numPr>
        <w:spacing w:after="0" w:line="240" w:lineRule="auto"/>
        <w:ind w:left="0"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xml:space="preserve">Постановление администрации </w:t>
      </w:r>
      <w:proofErr w:type="spellStart"/>
      <w:r w:rsidR="001A44F3" w:rsidRPr="005063D7">
        <w:rPr>
          <w:rFonts w:ascii="Times New Roman" w:eastAsia="Calibri" w:hAnsi="Times New Roman" w:cs="Times New Roman"/>
          <w:sz w:val="28"/>
          <w:szCs w:val="28"/>
        </w:rPr>
        <w:t>Выдиноостровского</w:t>
      </w:r>
      <w:proofErr w:type="spellEnd"/>
      <w:r w:rsidR="001A44F3" w:rsidRPr="005063D7">
        <w:rPr>
          <w:rFonts w:ascii="Times New Roman" w:eastAsia="Calibri" w:hAnsi="Times New Roman" w:cs="Times New Roman"/>
          <w:sz w:val="28"/>
          <w:szCs w:val="28"/>
        </w:rPr>
        <w:t xml:space="preserve"> сельского поселения Волховского муниципального района Ленинградской области</w:t>
      </w:r>
      <w:r w:rsidRPr="005063D7">
        <w:rPr>
          <w:rFonts w:ascii="Times New Roman" w:eastAsia="Calibri" w:hAnsi="Times New Roman" w:cs="Times New Roman"/>
          <w:sz w:val="28"/>
          <w:szCs w:val="28"/>
          <w:lang w:eastAsia="ru-RU"/>
        </w:rPr>
        <w:t xml:space="preserve"> «Об установлении величины порогового значения размера дохода, приходящегося на каждого члена семьи и величины порогового значения размера стоимости имущества, находящегося в собственности членов семьи (в собственности одиноко проживающего гражданина) и подлежащего налогообложению, в целях признания граждан малоимущими»;  </w:t>
      </w:r>
    </w:p>
    <w:p w:rsidR="00D92658" w:rsidRPr="005063D7" w:rsidRDefault="00D92658" w:rsidP="00D92658">
      <w:pPr>
        <w:spacing w:after="0" w:line="240" w:lineRule="auto"/>
        <w:ind w:left="709"/>
        <w:jc w:val="both"/>
        <w:rPr>
          <w:rFonts w:ascii="Times New Roman" w:eastAsia="Calibri" w:hAnsi="Times New Roman" w:cs="Times New Roman"/>
          <w:sz w:val="28"/>
          <w:szCs w:val="28"/>
          <w:lang w:eastAsia="ru-RU"/>
        </w:rPr>
      </w:pPr>
    </w:p>
    <w:p w:rsidR="00D92658" w:rsidRPr="005063D7" w:rsidRDefault="00D92658" w:rsidP="00D92658">
      <w:pPr>
        <w:autoSpaceDE w:val="0"/>
        <w:autoSpaceDN w:val="0"/>
        <w:adjustRightInd w:val="0"/>
        <w:spacing w:after="0" w:line="240" w:lineRule="auto"/>
        <w:jc w:val="center"/>
        <w:rPr>
          <w:rFonts w:ascii="Times New Roman" w:eastAsia="Calibri" w:hAnsi="Times New Roman" w:cs="Times New Roman"/>
          <w:b/>
          <w:sz w:val="28"/>
          <w:szCs w:val="28"/>
        </w:rPr>
      </w:pPr>
      <w:r w:rsidRPr="005063D7">
        <w:rPr>
          <w:rFonts w:ascii="Times New Roman" w:eastAsia="Calibri" w:hAnsi="Times New Roman" w:cs="Times New Roman"/>
          <w:b/>
          <w:sz w:val="28"/>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подлежащей представлению заявителем</w:t>
      </w:r>
    </w:p>
    <w:p w:rsidR="00D92658" w:rsidRPr="005063D7" w:rsidRDefault="00D92658" w:rsidP="00D92658">
      <w:pPr>
        <w:spacing w:after="0" w:line="240" w:lineRule="auto"/>
        <w:ind w:left="709"/>
        <w:jc w:val="both"/>
        <w:rPr>
          <w:rFonts w:ascii="Times New Roman" w:eastAsia="Calibri" w:hAnsi="Times New Roman" w:cs="Times New Roman"/>
          <w:sz w:val="28"/>
          <w:szCs w:val="28"/>
          <w:lang w:eastAsia="ru-RU"/>
        </w:rPr>
      </w:pPr>
    </w:p>
    <w:p w:rsidR="00D92658" w:rsidRPr="005063D7" w:rsidRDefault="00D92658" w:rsidP="00D92658">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2.6. Исчерпывающий перечень документов, необходимых для предоставления государственной услуги, подлежащих представлению заявителем:</w:t>
      </w:r>
    </w:p>
    <w:p w:rsidR="00D92658" w:rsidRPr="005063D7" w:rsidRDefault="00D92658" w:rsidP="00D92658">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lastRenderedPageBreak/>
        <w:t xml:space="preserve">1) </w:t>
      </w:r>
      <w:r w:rsidRPr="005063D7">
        <w:rPr>
          <w:rFonts w:ascii="Times New Roman" w:eastAsia="Calibri" w:hAnsi="Times New Roman" w:cs="Times New Roman"/>
          <w:sz w:val="28"/>
          <w:szCs w:val="28"/>
          <w:shd w:val="clear" w:color="auto" w:fill="FFFFFF"/>
          <w:lang w:eastAsia="ru-RU"/>
        </w:rPr>
        <w:t>Для предоставления муниципальной услуги заполняется заявление согласно приложению № 1 (для услуги 1.2.1) и приложению №2 (для услуги 1.2.2.), к настоящему регламенту:</w:t>
      </w:r>
    </w:p>
    <w:p w:rsidR="00D92658" w:rsidRPr="005063D7" w:rsidRDefault="00D92658" w:rsidP="00D92658">
      <w:pPr>
        <w:autoSpaceDE w:val="0"/>
        <w:autoSpaceDN w:val="0"/>
        <w:adjustRightInd w:val="0"/>
        <w:spacing w:after="0" w:line="240" w:lineRule="auto"/>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лично заявителем при обращении на ЕПГУ;</w:t>
      </w:r>
    </w:p>
    <w:p w:rsidR="00D92658" w:rsidRPr="005063D7" w:rsidRDefault="00D92658" w:rsidP="00D92658">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5063D7">
        <w:rPr>
          <w:rFonts w:ascii="Times New Roman" w:eastAsia="Times New Roman" w:hAnsi="Times New Roman" w:cs="Times New Roman"/>
          <w:color w:val="000000"/>
          <w:sz w:val="28"/>
          <w:szCs w:val="28"/>
          <w:lang w:eastAsia="ru-RU"/>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D92658" w:rsidRPr="005063D7" w:rsidRDefault="00D92658" w:rsidP="00D92658">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5063D7">
        <w:rPr>
          <w:rFonts w:ascii="Times New Roman" w:eastAsia="Times New Roman" w:hAnsi="Times New Roman" w:cs="Times New Roman"/>
          <w:color w:val="000000"/>
          <w:sz w:val="28"/>
          <w:szCs w:val="28"/>
          <w:lang w:eastAsia="ru-RU"/>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w:t>
      </w:r>
      <w:r w:rsidRPr="005063D7" w:rsidDel="0050003A">
        <w:rPr>
          <w:rFonts w:ascii="Times New Roman" w:eastAsia="Times New Roman" w:hAnsi="Times New Roman" w:cs="Times New Roman"/>
          <w:color w:val="000000"/>
          <w:sz w:val="28"/>
          <w:szCs w:val="28"/>
          <w:lang w:eastAsia="ru-RU"/>
        </w:rPr>
        <w:t xml:space="preserve"> </w:t>
      </w:r>
      <w:r w:rsidRPr="005063D7">
        <w:rPr>
          <w:rFonts w:ascii="Times New Roman" w:eastAsia="Times New Roman" w:hAnsi="Times New Roman" w:cs="Times New Roman"/>
          <w:color w:val="000000"/>
          <w:sz w:val="28"/>
          <w:szCs w:val="28"/>
          <w:lang w:eastAsia="ru-RU"/>
        </w:rPr>
        <w:t>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D92658" w:rsidRPr="005063D7" w:rsidRDefault="00D92658" w:rsidP="00D92658">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5063D7">
        <w:rPr>
          <w:rFonts w:ascii="Times New Roman" w:eastAsia="Times New Roman" w:hAnsi="Times New Roman" w:cs="Times New Roman"/>
          <w:color w:val="000000"/>
          <w:sz w:val="28"/>
          <w:szCs w:val="28"/>
          <w:lang w:eastAsia="ru-RU"/>
        </w:rPr>
        <w:t>При формировании заявления заявителю обеспечивается:</w:t>
      </w:r>
    </w:p>
    <w:p w:rsidR="00D92658" w:rsidRPr="005063D7" w:rsidRDefault="00D92658" w:rsidP="00D92658">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5063D7">
        <w:rPr>
          <w:rFonts w:ascii="Times New Roman" w:eastAsia="Times New Roman" w:hAnsi="Times New Roman" w:cs="Times New Roman"/>
          <w:color w:val="000000"/>
          <w:sz w:val="28"/>
          <w:szCs w:val="28"/>
          <w:lang w:eastAsia="ru-RU"/>
        </w:rPr>
        <w:t>а) возможность копирования и сохранения заявления и иных документов, указанных в пунктах 2.6 настоящего регламента, необходимых для предоставления государственной (муниципальной) услуги;</w:t>
      </w:r>
    </w:p>
    <w:p w:rsidR="00D92658" w:rsidRPr="005063D7" w:rsidRDefault="00D92658" w:rsidP="00D92658">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5063D7">
        <w:rPr>
          <w:rFonts w:ascii="Times New Roman" w:eastAsia="Times New Roman" w:hAnsi="Times New Roman" w:cs="Times New Roman"/>
          <w:color w:val="000000"/>
          <w:sz w:val="28"/>
          <w:szCs w:val="28"/>
          <w:lang w:eastAsia="ru-RU"/>
        </w:rPr>
        <w:t>б) возможность печати на бумажном носителе копии электронной формы заявления;</w:t>
      </w:r>
    </w:p>
    <w:p w:rsidR="00D92658" w:rsidRPr="005063D7" w:rsidRDefault="00D92658" w:rsidP="00D92658">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5063D7">
        <w:rPr>
          <w:rFonts w:ascii="Times New Roman" w:eastAsia="Times New Roman" w:hAnsi="Times New Roman" w:cs="Times New Roman"/>
          <w:color w:val="000000"/>
          <w:sz w:val="28"/>
          <w:szCs w:val="28"/>
          <w:lang w:eastAsia="ru-RU"/>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D92658" w:rsidRPr="005063D7" w:rsidRDefault="00D92658" w:rsidP="00D92658">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5063D7">
        <w:rPr>
          <w:rFonts w:ascii="Times New Roman" w:eastAsia="Times New Roman" w:hAnsi="Times New Roman" w:cs="Times New Roman"/>
          <w:color w:val="000000"/>
          <w:sz w:val="28"/>
          <w:szCs w:val="28"/>
          <w:lang w:eastAsia="ru-RU"/>
        </w:rPr>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D92658" w:rsidRPr="005063D7" w:rsidRDefault="00D92658" w:rsidP="00D92658">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5063D7">
        <w:rPr>
          <w:rFonts w:ascii="Times New Roman" w:eastAsia="Times New Roman" w:hAnsi="Times New Roman" w:cs="Times New Roman"/>
          <w:color w:val="000000"/>
          <w:sz w:val="28"/>
          <w:szCs w:val="28"/>
          <w:lang w:eastAsia="ru-RU"/>
        </w:rPr>
        <w:t>д) возможность вернуться на любой из этапов заполнения электронной формы заявления без потери ранее введенной информации;</w:t>
      </w:r>
    </w:p>
    <w:p w:rsidR="00D92658" w:rsidRPr="005063D7" w:rsidRDefault="00D92658" w:rsidP="00D92658">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5063D7">
        <w:rPr>
          <w:rFonts w:ascii="Times New Roman" w:eastAsia="Times New Roman" w:hAnsi="Times New Roman" w:cs="Times New Roman"/>
          <w:color w:val="000000"/>
          <w:sz w:val="28"/>
          <w:szCs w:val="28"/>
          <w:lang w:eastAsia="ru-RU"/>
        </w:rPr>
        <w:t>е) 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rsidR="00D92658" w:rsidRPr="005063D7" w:rsidRDefault="00D92658" w:rsidP="00D92658">
      <w:pPr>
        <w:autoSpaceDE w:val="0"/>
        <w:autoSpaceDN w:val="0"/>
        <w:adjustRightInd w:val="0"/>
        <w:spacing w:after="0" w:line="240" w:lineRule="auto"/>
        <w:jc w:val="both"/>
        <w:rPr>
          <w:rFonts w:ascii="Times New Roman" w:eastAsia="Calibri" w:hAnsi="Times New Roman" w:cs="Times New Roman"/>
          <w:sz w:val="28"/>
          <w:szCs w:val="28"/>
          <w:lang w:eastAsia="ru-RU"/>
        </w:rPr>
      </w:pPr>
    </w:p>
    <w:p w:rsidR="00D92658" w:rsidRPr="005063D7" w:rsidRDefault="00D92658" w:rsidP="00D9265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xml:space="preserve">- специалистом МФЦ при личном обращении заявителя (представителя заявителя) в МФЦ; </w:t>
      </w:r>
    </w:p>
    <w:p w:rsidR="00D92658" w:rsidRPr="005063D7" w:rsidRDefault="00D92658" w:rsidP="00D9265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лично заявителем при обращении в</w:t>
      </w:r>
      <w:r w:rsidRPr="005063D7">
        <w:rPr>
          <w:rFonts w:ascii="Times New Roman" w:eastAsia="Calibri" w:hAnsi="Times New Roman" w:cs="Times New Roman"/>
          <w:bCs/>
          <w:sz w:val="28"/>
          <w:szCs w:val="28"/>
          <w:lang w:eastAsia="ru-RU"/>
        </w:rPr>
        <w:t xml:space="preserve"> ОМСУ/Организацию</w:t>
      </w:r>
    </w:p>
    <w:p w:rsidR="00D92658" w:rsidRPr="005063D7" w:rsidRDefault="00D92658" w:rsidP="00D9265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xml:space="preserve">При обращении в МФЦ/ОМСУ/Организацию необходимо предъявить документ, удостоверяющий личность: </w:t>
      </w:r>
    </w:p>
    <w:p w:rsidR="00D92658" w:rsidRPr="005063D7" w:rsidRDefault="00D92658" w:rsidP="00D9265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удостоверение личности военнослужащего РФ);</w:t>
      </w:r>
    </w:p>
    <w:p w:rsidR="00D92658" w:rsidRPr="005063D7" w:rsidRDefault="00D92658" w:rsidP="00D9265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Заявление заполняется на основании:</w:t>
      </w:r>
    </w:p>
    <w:p w:rsidR="00D92658" w:rsidRPr="005063D7" w:rsidRDefault="00D92658" w:rsidP="00D9265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паспортных данных;</w:t>
      </w:r>
    </w:p>
    <w:p w:rsidR="00D92658" w:rsidRPr="005063D7" w:rsidRDefault="00D92658" w:rsidP="00D9265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lastRenderedPageBreak/>
        <w:t>- сведений о месте проживания заявителя и членов его семьи (для услуги 1.2.1);</w:t>
      </w:r>
    </w:p>
    <w:p w:rsidR="00D92658" w:rsidRPr="005063D7" w:rsidRDefault="00D92658" w:rsidP="00D9265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сведений, указанных в СНИЛС,</w:t>
      </w:r>
    </w:p>
    <w:p w:rsidR="00D92658" w:rsidRPr="005063D7" w:rsidRDefault="00D92658" w:rsidP="00D9265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xml:space="preserve">- сведений, указанных в ИНН (для подтверждения </w:t>
      </w:r>
      <w:proofErr w:type="spellStart"/>
      <w:r w:rsidRPr="005063D7">
        <w:rPr>
          <w:rFonts w:ascii="Times New Roman" w:eastAsia="Calibri" w:hAnsi="Times New Roman" w:cs="Times New Roman"/>
          <w:sz w:val="28"/>
          <w:szCs w:val="28"/>
          <w:lang w:eastAsia="ru-RU"/>
        </w:rPr>
        <w:t>малоимущности</w:t>
      </w:r>
      <w:proofErr w:type="spellEnd"/>
      <w:r w:rsidRPr="005063D7">
        <w:rPr>
          <w:rFonts w:ascii="Times New Roman" w:eastAsia="Calibri" w:hAnsi="Times New Roman" w:cs="Times New Roman"/>
          <w:sz w:val="28"/>
          <w:szCs w:val="28"/>
          <w:lang w:eastAsia="ru-RU"/>
        </w:rPr>
        <w:t>);</w:t>
      </w:r>
    </w:p>
    <w:p w:rsidR="00D92658" w:rsidRPr="005063D7" w:rsidRDefault="00D92658" w:rsidP="00D9265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xml:space="preserve">- сведений о рождении всех детей, браке, разводе, установлении отцовства, инвалидности, доходах; (для подтверждения </w:t>
      </w:r>
      <w:proofErr w:type="spellStart"/>
      <w:r w:rsidRPr="005063D7">
        <w:rPr>
          <w:rFonts w:ascii="Times New Roman" w:eastAsia="Calibri" w:hAnsi="Times New Roman" w:cs="Times New Roman"/>
          <w:sz w:val="28"/>
          <w:szCs w:val="28"/>
          <w:lang w:eastAsia="ru-RU"/>
        </w:rPr>
        <w:t>малоимущности</w:t>
      </w:r>
      <w:proofErr w:type="spellEnd"/>
      <w:r w:rsidRPr="005063D7">
        <w:rPr>
          <w:rFonts w:ascii="Times New Roman" w:eastAsia="Calibri" w:hAnsi="Times New Roman" w:cs="Times New Roman"/>
          <w:sz w:val="28"/>
          <w:szCs w:val="28"/>
          <w:lang w:eastAsia="ru-RU"/>
        </w:rPr>
        <w:t>).</w:t>
      </w:r>
    </w:p>
    <w:p w:rsidR="00D92658" w:rsidRPr="005063D7" w:rsidRDefault="00D92658" w:rsidP="00D9265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D92658" w:rsidRPr="005063D7" w:rsidRDefault="00D92658" w:rsidP="00D9265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С заявлениями о принятии на учет должны быть представлены документы, подтверждающие право соответствующих граждан состоять на учете в качестве нуждающихся в жилых помещениях, кроме документов, получаемых по межведомственным запросам органом, осуществляющим принятие на учет. Гражданину, подавшему заявление о принятии на учет, выдается расписка в получении от заявителя этих документов с указанием их перечня и даты их получения органом, осуществляющим принятие на учет, а также с указанием перечня документов, которые будут получены по межведомственным запросам. Органом, осуществляющим принятие на учет, самостоятельно запрашиваются документы (их копии или содержащиеся в них сведения), необходимые для принятия гражданина на учет, в органах государственной власти,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данные документы (их копии или содержащиеся в них сведения)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если такие документы не были представлены заявителем по собственной инициативе. В случае представления документов через многофункциональный центр расписка выдается указанным многофункциональным центром.</w:t>
      </w:r>
    </w:p>
    <w:p w:rsidR="00D92658" w:rsidRPr="005063D7" w:rsidRDefault="00D92658" w:rsidP="00D9265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D92658" w:rsidRPr="005063D7" w:rsidRDefault="00D92658" w:rsidP="00D9265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xml:space="preserve">2) </w:t>
      </w:r>
      <w:proofErr w:type="gramStart"/>
      <w:r w:rsidRPr="005063D7">
        <w:rPr>
          <w:rFonts w:ascii="Times New Roman" w:eastAsia="Calibri" w:hAnsi="Times New Roman" w:cs="Times New Roman"/>
          <w:sz w:val="28"/>
          <w:szCs w:val="28"/>
          <w:lang w:eastAsia="ru-RU"/>
        </w:rPr>
        <w:t>В</w:t>
      </w:r>
      <w:proofErr w:type="gramEnd"/>
      <w:r w:rsidRPr="005063D7">
        <w:rPr>
          <w:rFonts w:ascii="Times New Roman" w:eastAsia="Calibri" w:hAnsi="Times New Roman" w:cs="Times New Roman"/>
          <w:sz w:val="28"/>
          <w:szCs w:val="28"/>
          <w:lang w:eastAsia="ru-RU"/>
        </w:rPr>
        <w:t xml:space="preserve"> зависимости от категории заявителя, граждане должны предоставить один или более документов, подтверждающих сведения о доходах заявителя и членов его семьи</w:t>
      </w:r>
      <w:r w:rsidRPr="005063D7">
        <w:rPr>
          <w:rFonts w:ascii="Times New Roman" w:eastAsia="Times New Roman" w:hAnsi="Times New Roman" w:cs="Times New Roman"/>
          <w:spacing w:val="-7"/>
          <w:sz w:val="28"/>
          <w:szCs w:val="28"/>
          <w:lang w:eastAsia="ru-RU"/>
        </w:rPr>
        <w:t xml:space="preserve"> за расчетный период, </w:t>
      </w:r>
      <w:r w:rsidRPr="005063D7">
        <w:rPr>
          <w:rFonts w:ascii="Times New Roman" w:eastAsia="Calibri" w:hAnsi="Times New Roman" w:cs="Times New Roman"/>
          <w:sz w:val="28"/>
          <w:szCs w:val="28"/>
          <w:lang w:eastAsia="ru-RU"/>
        </w:rPr>
        <w:t xml:space="preserve">равный двум календарным годам, непосредственно предшествующим четырем месяцам до месяца подачи заявления о постановке на учет для предоставления </w:t>
      </w:r>
      <w:r w:rsidRPr="005063D7">
        <w:rPr>
          <w:rFonts w:ascii="Times New Roman" w:eastAsia="Times New Roman" w:hAnsi="Times New Roman" w:cs="Times New Roman"/>
          <w:spacing w:val="-11"/>
          <w:sz w:val="28"/>
          <w:szCs w:val="28"/>
          <w:lang w:eastAsia="ru-RU"/>
        </w:rPr>
        <w:t xml:space="preserve">жилых помещений муниципального жилищного фонда по договорам социального найма (для подтверждения </w:t>
      </w:r>
      <w:proofErr w:type="spellStart"/>
      <w:r w:rsidRPr="005063D7">
        <w:rPr>
          <w:rFonts w:ascii="Times New Roman" w:eastAsia="Times New Roman" w:hAnsi="Times New Roman" w:cs="Times New Roman"/>
          <w:spacing w:val="-11"/>
          <w:sz w:val="28"/>
          <w:szCs w:val="28"/>
          <w:lang w:eastAsia="ru-RU"/>
        </w:rPr>
        <w:t>малоимущности</w:t>
      </w:r>
      <w:proofErr w:type="spellEnd"/>
      <w:r w:rsidRPr="005063D7">
        <w:rPr>
          <w:rFonts w:ascii="Times New Roman" w:eastAsia="Times New Roman" w:hAnsi="Times New Roman" w:cs="Times New Roman"/>
          <w:spacing w:val="-11"/>
          <w:sz w:val="28"/>
          <w:szCs w:val="28"/>
          <w:lang w:eastAsia="ru-RU"/>
        </w:rPr>
        <w:t>)</w:t>
      </w:r>
      <w:r w:rsidRPr="005063D7">
        <w:rPr>
          <w:rFonts w:ascii="Times New Roman" w:eastAsia="Calibri" w:hAnsi="Times New Roman" w:cs="Times New Roman"/>
          <w:sz w:val="28"/>
          <w:szCs w:val="28"/>
          <w:lang w:eastAsia="ru-RU"/>
        </w:rPr>
        <w:t>:</w:t>
      </w:r>
    </w:p>
    <w:p w:rsidR="00D92658" w:rsidRPr="005063D7" w:rsidRDefault="00D92658" w:rsidP="00D92658">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p>
    <w:p w:rsidR="00D92658" w:rsidRPr="005063D7" w:rsidRDefault="00D92658" w:rsidP="00D92658">
      <w:pPr>
        <w:autoSpaceDE w:val="0"/>
        <w:autoSpaceDN w:val="0"/>
        <w:adjustRightInd w:val="0"/>
        <w:spacing w:after="0" w:line="240" w:lineRule="auto"/>
        <w:ind w:firstLine="567"/>
        <w:jc w:val="both"/>
        <w:rPr>
          <w:rFonts w:ascii="Times New Roman" w:eastAsia="Calibri" w:hAnsi="Times New Roman" w:cs="Times New Roman"/>
          <w:sz w:val="28"/>
          <w:szCs w:val="28"/>
        </w:rPr>
      </w:pPr>
      <w:r w:rsidRPr="005063D7">
        <w:rPr>
          <w:rFonts w:ascii="Times New Roman" w:eastAsia="Calibri" w:hAnsi="Times New Roman" w:cs="Times New Roman"/>
          <w:sz w:val="28"/>
          <w:szCs w:val="28"/>
          <w:lang w:eastAsia="ru-RU"/>
        </w:rPr>
        <w:t xml:space="preserve">- </w:t>
      </w:r>
      <w:r w:rsidRPr="005063D7">
        <w:rPr>
          <w:rFonts w:ascii="Times New Roman" w:eastAsia="Calibri" w:hAnsi="Times New Roman" w:cs="Times New Roman"/>
          <w:sz w:val="28"/>
          <w:szCs w:val="28"/>
        </w:rPr>
        <w:t>справка о ежемесячном пожизненном содержании судей, вышедших в отставку;</w:t>
      </w:r>
    </w:p>
    <w:p w:rsidR="00D92658" w:rsidRPr="005063D7" w:rsidRDefault="00D92658" w:rsidP="00D92658">
      <w:pPr>
        <w:tabs>
          <w:tab w:val="left" w:pos="142"/>
          <w:tab w:val="left" w:pos="284"/>
        </w:tabs>
        <w:spacing w:after="0" w:line="240" w:lineRule="auto"/>
        <w:ind w:firstLine="567"/>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 справки о размере стипендии, выплачиваемой обучающимся в профессиональных образовательных организациях и образовательных организациях высшего образования, аспирантам, обучающимся по очной форме по программам подготовки научных и научно-педагогических кадров, обучающимся в духовных образовательных организациях, а также компенсационных выплат указанным категориям граждан в период их нахождения в академическом отпуске по медицинским показаниям;</w:t>
      </w:r>
    </w:p>
    <w:p w:rsidR="00D92658" w:rsidRPr="005063D7" w:rsidRDefault="00D92658" w:rsidP="00D92658">
      <w:pPr>
        <w:autoSpaceDE w:val="0"/>
        <w:autoSpaceDN w:val="0"/>
        <w:adjustRightInd w:val="0"/>
        <w:spacing w:after="0" w:line="240" w:lineRule="auto"/>
        <w:ind w:firstLine="567"/>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lastRenderedPageBreak/>
        <w:t>- справки о размере ежемесячного пособия супругам военнослужащих, проходящих военную службу по контракту, в период их проживания с супругами в местностях, где они вынуждены не работать или не могут трудоустроиться в связи с отсутствием возможности трудоустройства по специальности и были признаны в установленном порядке безработными, а также в период, когда супруги военнослужащих вынуждены не работать по состоянию здоровья детей, связанному с условиями проживания по месту военной службы супруга, если по заключению медицинской организации их дети до достижения возраста 18 лет нуждаются в постороннем уходе;</w:t>
      </w:r>
    </w:p>
    <w:p w:rsidR="00D92658" w:rsidRPr="005063D7" w:rsidRDefault="00D92658" w:rsidP="00D92658">
      <w:pPr>
        <w:autoSpaceDE w:val="0"/>
        <w:autoSpaceDN w:val="0"/>
        <w:adjustRightInd w:val="0"/>
        <w:spacing w:after="0" w:line="240" w:lineRule="auto"/>
        <w:ind w:firstLine="567"/>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 справки о размере ежемесячной компенсационной выплаты неработающим женам лиц рядового и начальствующего состава органов внутренних дел Российской Федерации и учреждений уголовно-исполнительной системы в отдаленных гарнизонах и местностях, где отсутствует возможность их трудоустройства;</w:t>
      </w:r>
    </w:p>
    <w:p w:rsidR="00D92658" w:rsidRPr="005063D7" w:rsidRDefault="00D92658" w:rsidP="00D92658">
      <w:pPr>
        <w:autoSpaceDE w:val="0"/>
        <w:autoSpaceDN w:val="0"/>
        <w:adjustRightInd w:val="0"/>
        <w:spacing w:after="0" w:line="240" w:lineRule="auto"/>
        <w:ind w:firstLine="567"/>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 справки о размере получаемых/выплачиваемых алиментов либо соглашение об уплате алиментов на ребенка;</w:t>
      </w:r>
    </w:p>
    <w:p w:rsidR="00D92658" w:rsidRPr="005063D7" w:rsidRDefault="00D92658" w:rsidP="00D92658">
      <w:pPr>
        <w:autoSpaceDE w:val="0"/>
        <w:autoSpaceDN w:val="0"/>
        <w:adjustRightInd w:val="0"/>
        <w:spacing w:after="0" w:line="240" w:lineRule="auto"/>
        <w:ind w:firstLine="567"/>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 справки о денежном довольствии военнослужащих, сотрудников органов внутренних дел Российской Федерации, учреждений и органов уголовно-исполнительной системы, таможенных органов Российской Федерации, других органов правоохранительной системы, а также дополнительные выплаты, носящие постоянный характер, и продовольственное обеспечение, установленные законодательством Российской Федерации;</w:t>
      </w:r>
    </w:p>
    <w:p w:rsidR="00D92658" w:rsidRPr="005063D7" w:rsidRDefault="00D92658" w:rsidP="00D92658">
      <w:pPr>
        <w:autoSpaceDE w:val="0"/>
        <w:autoSpaceDN w:val="0"/>
        <w:adjustRightInd w:val="0"/>
        <w:spacing w:after="0" w:line="240" w:lineRule="auto"/>
        <w:ind w:firstLine="567"/>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 справки о единовременном пособии при увольнении с военной службы, из органов внутренних дел Российской Федерации, учреждений и органов уголовно-исполнительной системы, таможенных органов Российской Федерации, других органов правоохранительной системы;</w:t>
      </w:r>
    </w:p>
    <w:p w:rsidR="00D92658" w:rsidRPr="005063D7" w:rsidRDefault="00D92658" w:rsidP="00D92658">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алименты, получаемые членами семьи;</w:t>
      </w:r>
    </w:p>
    <w:p w:rsidR="00D92658" w:rsidRPr="005063D7" w:rsidRDefault="00D92658" w:rsidP="00D92658">
      <w:pPr>
        <w:tabs>
          <w:tab w:val="left" w:pos="142"/>
          <w:tab w:val="left" w:pos="284"/>
        </w:tabs>
        <w:spacing w:after="0" w:line="240" w:lineRule="auto"/>
        <w:ind w:firstLine="709"/>
        <w:jc w:val="both"/>
        <w:rPr>
          <w:rFonts w:ascii="Times New Roman" w:eastAsia="Calibri" w:hAnsi="Times New Roman" w:cs="Times New Roman"/>
          <w:i/>
          <w:sz w:val="28"/>
          <w:szCs w:val="28"/>
          <w:lang w:eastAsia="x-none"/>
        </w:rPr>
      </w:pPr>
      <w:r w:rsidRPr="005063D7">
        <w:rPr>
          <w:rFonts w:ascii="Times New Roman" w:eastAsia="Calibri" w:hAnsi="Times New Roman" w:cs="Times New Roman"/>
          <w:i/>
          <w:sz w:val="28"/>
          <w:szCs w:val="28"/>
          <w:lang w:eastAsia="ru-RU"/>
        </w:rPr>
        <w:t xml:space="preserve"> </w:t>
      </w:r>
      <w:r w:rsidRPr="005063D7">
        <w:rPr>
          <w:rFonts w:ascii="Times New Roman" w:eastAsia="Calibri" w:hAnsi="Times New Roman" w:cs="Times New Roman"/>
          <w:i/>
          <w:sz w:val="28"/>
          <w:szCs w:val="28"/>
          <w:lang w:eastAsia="x-none"/>
        </w:rPr>
        <w:t>физические лица, в том числе, индивидуальные предприниматели, осуществляющие деятельность в рамках налоговых режимов «патентная система налогообложения», «налог на профессиональный доход», должны предоставить следующие документы (сведения) о доходах (документы могут быть получены из мобильного приложения «Мой налог» и (или) через уполномоченного оператора электронной площадки и (или) уполномоченной кредитной организации):</w:t>
      </w:r>
    </w:p>
    <w:p w:rsidR="00D92658" w:rsidRPr="005063D7" w:rsidRDefault="00D92658" w:rsidP="00D92658">
      <w:pPr>
        <w:tabs>
          <w:tab w:val="left" w:pos="142"/>
          <w:tab w:val="left" w:pos="284"/>
        </w:tabs>
        <w:spacing w:after="0" w:line="240" w:lineRule="auto"/>
        <w:ind w:firstLine="709"/>
        <w:jc w:val="both"/>
        <w:rPr>
          <w:rFonts w:ascii="Times New Roman" w:eastAsia="Calibri" w:hAnsi="Times New Roman" w:cs="Times New Roman"/>
          <w:sz w:val="28"/>
          <w:szCs w:val="28"/>
          <w:lang w:eastAsia="x-none"/>
        </w:rPr>
      </w:pPr>
      <w:r w:rsidRPr="005063D7">
        <w:rPr>
          <w:rFonts w:ascii="Times New Roman" w:eastAsia="Calibri" w:hAnsi="Times New Roman" w:cs="Times New Roman"/>
          <w:sz w:val="28"/>
          <w:szCs w:val="28"/>
          <w:lang w:eastAsia="x-none"/>
        </w:rPr>
        <w:t>- выписку из книги учета доходов, заверенную подписью заявителя и печатью (при наличии), с указанием доходов, учитываемых при исчислении налоговой базы, за расчетный период (с указанием фамилии, имени, отчества (при наличии) и идентификационного номера налогоплательщика (при патентной системе налогообложения);</w:t>
      </w:r>
    </w:p>
    <w:p w:rsidR="00D92658" w:rsidRPr="005063D7" w:rsidRDefault="00D92658" w:rsidP="00D92658">
      <w:pPr>
        <w:tabs>
          <w:tab w:val="left" w:pos="142"/>
          <w:tab w:val="left" w:pos="284"/>
        </w:tabs>
        <w:spacing w:after="0" w:line="240" w:lineRule="auto"/>
        <w:ind w:firstLine="709"/>
        <w:jc w:val="both"/>
        <w:rPr>
          <w:rFonts w:ascii="Times New Roman" w:eastAsia="Calibri" w:hAnsi="Times New Roman" w:cs="Times New Roman"/>
          <w:sz w:val="28"/>
          <w:szCs w:val="28"/>
          <w:lang w:eastAsia="x-none"/>
        </w:rPr>
      </w:pPr>
      <w:r w:rsidRPr="005063D7">
        <w:rPr>
          <w:rFonts w:ascii="Times New Roman" w:eastAsia="Calibri" w:hAnsi="Times New Roman" w:cs="Times New Roman"/>
          <w:sz w:val="28"/>
          <w:szCs w:val="28"/>
          <w:lang w:eastAsia="x-none"/>
        </w:rPr>
        <w:t xml:space="preserve">- справку о постановке на учёт (снятии с учёта) физического лица или индивидуального предпринимателя в качестве налогоплательщика НПД (форма КНД 1122035); </w:t>
      </w:r>
    </w:p>
    <w:p w:rsidR="00D92658" w:rsidRPr="005063D7" w:rsidRDefault="00D92658" w:rsidP="00D92658">
      <w:pPr>
        <w:tabs>
          <w:tab w:val="left" w:pos="142"/>
          <w:tab w:val="left" w:pos="284"/>
        </w:tabs>
        <w:spacing w:after="0" w:line="240" w:lineRule="auto"/>
        <w:ind w:firstLine="709"/>
        <w:jc w:val="both"/>
        <w:rPr>
          <w:rFonts w:ascii="Times New Roman" w:eastAsia="Calibri" w:hAnsi="Times New Roman" w:cs="Times New Roman"/>
          <w:sz w:val="28"/>
          <w:szCs w:val="28"/>
          <w:lang w:eastAsia="x-none"/>
        </w:rPr>
      </w:pPr>
      <w:r w:rsidRPr="005063D7">
        <w:rPr>
          <w:rFonts w:ascii="Times New Roman" w:eastAsia="Calibri" w:hAnsi="Times New Roman" w:cs="Times New Roman"/>
          <w:sz w:val="28"/>
          <w:szCs w:val="28"/>
          <w:lang w:eastAsia="x-none"/>
        </w:rPr>
        <w:t>- справку о состоянии расчетов (доходов) по налогу на профессиональный доход (форма КНД 1122036) (для плательщиков налога на профессиональный доход (</w:t>
      </w:r>
      <w:proofErr w:type="spellStart"/>
      <w:r w:rsidRPr="005063D7">
        <w:rPr>
          <w:rFonts w:ascii="Times New Roman" w:eastAsia="Calibri" w:hAnsi="Times New Roman" w:cs="Times New Roman"/>
          <w:sz w:val="28"/>
          <w:szCs w:val="28"/>
          <w:lang w:eastAsia="x-none"/>
        </w:rPr>
        <w:t>самозанятые</w:t>
      </w:r>
      <w:proofErr w:type="spellEnd"/>
      <w:r w:rsidRPr="005063D7">
        <w:rPr>
          <w:rFonts w:ascii="Times New Roman" w:eastAsia="Calibri" w:hAnsi="Times New Roman" w:cs="Times New Roman"/>
          <w:sz w:val="28"/>
          <w:szCs w:val="28"/>
          <w:lang w:eastAsia="x-none"/>
        </w:rPr>
        <w:t>);</w:t>
      </w:r>
    </w:p>
    <w:p w:rsidR="00D92658" w:rsidRPr="005063D7" w:rsidRDefault="00D92658" w:rsidP="00D92658">
      <w:pPr>
        <w:tabs>
          <w:tab w:val="left" w:pos="142"/>
          <w:tab w:val="left" w:pos="284"/>
        </w:tabs>
        <w:spacing w:after="0" w:line="240" w:lineRule="auto"/>
        <w:ind w:firstLine="709"/>
        <w:jc w:val="both"/>
        <w:rPr>
          <w:rFonts w:ascii="Times New Roman" w:eastAsia="Calibri" w:hAnsi="Times New Roman" w:cs="Times New Roman"/>
          <w:sz w:val="28"/>
          <w:szCs w:val="28"/>
          <w:lang w:eastAsia="x-none"/>
        </w:rPr>
      </w:pPr>
    </w:p>
    <w:p w:rsidR="00D92658" w:rsidRPr="005063D7" w:rsidRDefault="00D92658" w:rsidP="00D92658">
      <w:pPr>
        <w:tabs>
          <w:tab w:val="left" w:pos="142"/>
          <w:tab w:val="left" w:pos="284"/>
        </w:tabs>
        <w:spacing w:after="0" w:line="240" w:lineRule="auto"/>
        <w:ind w:firstLine="709"/>
        <w:jc w:val="both"/>
        <w:rPr>
          <w:rFonts w:ascii="Times New Roman" w:eastAsia="Calibri" w:hAnsi="Times New Roman" w:cs="Times New Roman"/>
          <w:i/>
          <w:sz w:val="28"/>
          <w:szCs w:val="28"/>
          <w:lang w:eastAsia="ru-RU"/>
        </w:rPr>
      </w:pPr>
      <w:r w:rsidRPr="005063D7">
        <w:rPr>
          <w:rFonts w:ascii="Times New Roman" w:eastAsia="Calibri" w:hAnsi="Times New Roman" w:cs="Times New Roman"/>
          <w:i/>
          <w:sz w:val="28"/>
          <w:szCs w:val="28"/>
          <w:lang w:eastAsia="ru-RU"/>
        </w:rPr>
        <w:t xml:space="preserve">в зависимости от категории заявителя, граждане должны предоставить документы, подтверждающие отсутствие доходов у заявителя и членов его семьи, за расчетный период, равный двум </w:t>
      </w:r>
      <w:proofErr w:type="gramStart"/>
      <w:r w:rsidRPr="005063D7">
        <w:rPr>
          <w:rFonts w:ascii="Times New Roman" w:eastAsia="Calibri" w:hAnsi="Times New Roman" w:cs="Times New Roman"/>
          <w:i/>
          <w:sz w:val="28"/>
          <w:szCs w:val="28"/>
          <w:lang w:eastAsia="ru-RU"/>
        </w:rPr>
        <w:t>календарным годам</w:t>
      </w:r>
      <w:proofErr w:type="gramEnd"/>
      <w:r w:rsidRPr="005063D7">
        <w:rPr>
          <w:rFonts w:ascii="Times New Roman" w:eastAsia="Calibri" w:hAnsi="Times New Roman" w:cs="Times New Roman"/>
          <w:i/>
          <w:sz w:val="28"/>
          <w:szCs w:val="28"/>
          <w:lang w:eastAsia="ru-RU"/>
        </w:rPr>
        <w:t xml:space="preserve"> предшествующим месяцу подачи заявления о приеме на учет для предоставления жилых помещений муниципального жилищного фонда по договорам социального найма:</w:t>
      </w:r>
    </w:p>
    <w:p w:rsidR="00D92658" w:rsidRPr="005063D7" w:rsidRDefault="00D92658" w:rsidP="00D92658">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справка государственной медицинской организации о наличии у ребенка заболевания, препятствующего посещению дошкольной образовательной организации (для детей в возрасте от 3 лет до поступления в первый класс общеобразовательной организации) либо о наличии у ребенка заболевания, препятствующего посещению общеобразовательной организации;</w:t>
      </w:r>
    </w:p>
    <w:p w:rsidR="00D92658" w:rsidRPr="005063D7" w:rsidRDefault="00D92658" w:rsidP="00D92658">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xml:space="preserve">- документ (справка), подтверждающий нахождение на амбулаторном или стационарном лечении (на период такого лечения) - для неработающих граждан; </w:t>
      </w:r>
    </w:p>
    <w:p w:rsidR="00D92658" w:rsidRPr="005063D7" w:rsidRDefault="00D92658" w:rsidP="00D92658">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4"/>
          <w:szCs w:val="24"/>
          <w:lang w:eastAsia="ru-RU"/>
        </w:rPr>
        <w:t xml:space="preserve">- </w:t>
      </w:r>
      <w:r w:rsidRPr="005063D7">
        <w:rPr>
          <w:rFonts w:ascii="Times New Roman" w:eastAsia="Calibri" w:hAnsi="Times New Roman" w:cs="Times New Roman"/>
          <w:sz w:val="28"/>
          <w:szCs w:val="28"/>
          <w:lang w:eastAsia="ru-RU"/>
        </w:rPr>
        <w:t>справка из медицинской организации о постановке на учет по беременности и сроке беременности не менее 12 недель (при постановке на учет);</w:t>
      </w:r>
    </w:p>
    <w:p w:rsidR="00D92658" w:rsidRPr="005063D7" w:rsidRDefault="00D92658" w:rsidP="00D92658">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заключение (справка) медицинской организации о нуждаемости супруга (супруги), родителей (родителя), ребенка (детей) заявителя (родителей, детей супруга (супруги) заявителя) в постороннем уходе либо справка территориального органа Фонда пенсионного и социального страхования Российской Федерации о получении супругом (супругой) компенсационной выплаты как лицом, осуществляющим уход за нетрудоспособным гражданином;</w:t>
      </w:r>
    </w:p>
    <w:p w:rsidR="00D92658" w:rsidRPr="005063D7" w:rsidRDefault="00D92658" w:rsidP="00D92658">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xml:space="preserve">- справка об осуществлении заявителем (законным представителем) ухода за проживающим с ним ребенком (детьми) в возрасте от трех лет, поставленным на </w:t>
      </w:r>
      <w:proofErr w:type="gramStart"/>
      <w:r w:rsidRPr="005063D7">
        <w:rPr>
          <w:rFonts w:ascii="Times New Roman" w:eastAsia="Calibri" w:hAnsi="Times New Roman" w:cs="Times New Roman"/>
          <w:sz w:val="28"/>
          <w:szCs w:val="28"/>
          <w:lang w:eastAsia="ru-RU"/>
        </w:rPr>
        <w:t>учет  на</w:t>
      </w:r>
      <w:proofErr w:type="gramEnd"/>
      <w:r w:rsidRPr="005063D7">
        <w:rPr>
          <w:rFonts w:ascii="Times New Roman" w:eastAsia="Calibri" w:hAnsi="Times New Roman" w:cs="Times New Roman"/>
          <w:sz w:val="28"/>
          <w:szCs w:val="28"/>
          <w:lang w:eastAsia="ru-RU"/>
        </w:rPr>
        <w:t xml:space="preserve"> получение  места в муниципальной образовательной организации в Ленинградской области, реализующей образовательную программу дошкольного образования, и которому   не выдано  направление в муниципальную образовательную организацию, реализующую образовательную программу  дошкольного образования, в связи с отсутствием мест;</w:t>
      </w:r>
    </w:p>
    <w:p w:rsidR="00D92658" w:rsidRPr="005063D7" w:rsidRDefault="00D92658" w:rsidP="00D92658">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трудовая книжка и (или) сведения о трудовой деятельности, предусмотренные Трудовым кодексом Российской Федерации (при наличии) (за периоды до 1 января 2020 года);</w:t>
      </w:r>
    </w:p>
    <w:p w:rsidR="00D92658" w:rsidRPr="005063D7" w:rsidRDefault="00D92658" w:rsidP="00D92658">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справка об оценке рыночной стоимости движимого/недвижимого имущества, подготовленная в соответствии с законодательством Российской Федерации об оценочной деятельности;</w:t>
      </w:r>
    </w:p>
    <w:p w:rsidR="00D92658" w:rsidRPr="005063D7" w:rsidRDefault="00D92658" w:rsidP="00D92658">
      <w:pPr>
        <w:spacing w:after="0" w:line="240" w:lineRule="auto"/>
        <w:ind w:firstLine="540"/>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3) Для подтверждения отнесения заявителя к иным определенным федеральным законом, указом Президента Российской Федерации или законом субъекта Российской Федерации категориям граждан:</w:t>
      </w:r>
    </w:p>
    <w:p w:rsidR="00D92658" w:rsidRPr="005063D7" w:rsidRDefault="00D92658" w:rsidP="00D92658">
      <w:pPr>
        <w:spacing w:after="0" w:line="240" w:lineRule="auto"/>
        <w:ind w:firstLine="540"/>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а) удостоверение ветерана Великой Отечественной войны - для участников Великой Отечественной войны, для инвалидов Великой Отечественной войны;</w:t>
      </w:r>
      <w:r w:rsidRPr="005063D7">
        <w:rPr>
          <w:rFonts w:ascii="Times New Roman" w:eastAsia="Calibri" w:hAnsi="Times New Roman" w:cs="Times New Roman"/>
          <w:sz w:val="28"/>
          <w:szCs w:val="28"/>
          <w:lang w:eastAsia="ru-RU"/>
        </w:rPr>
        <w:t xml:space="preserve"> для лиц, работавших в период Великой Отечественной </w:t>
      </w:r>
      <w:r w:rsidRPr="005063D7">
        <w:rPr>
          <w:rFonts w:ascii="Times New Roman" w:eastAsia="Calibri" w:hAnsi="Times New Roman" w:cs="Times New Roman"/>
          <w:sz w:val="28"/>
          <w:szCs w:val="28"/>
          <w:lang w:eastAsia="ru-RU"/>
        </w:rPr>
        <w:lastRenderedPageBreak/>
        <w:t xml:space="preserve">войны на объектах противовоздушной обороны, местной противовоздушной обороны, строительстве оборонительных сооружений, военно-морских баз, аэродромов и других военных объектов в пределах тыловых границ действующих фронтов, операционных зон действующих флотов, на прифронтовых участках железных и автомобильных дорог, а также члены экипажей судов транспортного флота, интернированных в начале Великой Отечественной войны в портах других государств, признанных инвалидами, </w:t>
      </w:r>
      <w:r w:rsidRPr="005063D7">
        <w:rPr>
          <w:rFonts w:ascii="Times New Roman" w:eastAsia="Calibri" w:hAnsi="Times New Roman" w:cs="Times New Roman"/>
          <w:sz w:val="28"/>
          <w:szCs w:val="28"/>
        </w:rPr>
        <w:t>для лиц, награжденных знаком "Жителю блокадного Ленинграда,  "Житель осажденного Севастополя" (у</w:t>
      </w:r>
      <w:r w:rsidRPr="005063D7">
        <w:rPr>
          <w:rFonts w:ascii="Times New Roman" w:eastAsia="Calibri" w:hAnsi="Times New Roman" w:cs="Times New Roman"/>
          <w:sz w:val="28"/>
          <w:szCs w:val="28"/>
          <w:lang w:eastAsia="ru-RU"/>
        </w:rPr>
        <w:t>достоверение единого образца, установленного для каждой категории ветеранов Великой Отечественной войны Правительством СССР до 1 января 1992 года или Правительством Российской Федерации)</w:t>
      </w:r>
      <w:r w:rsidRPr="005063D7">
        <w:rPr>
          <w:rFonts w:ascii="Times New Roman" w:eastAsia="Calibri" w:hAnsi="Times New Roman" w:cs="Times New Roman"/>
          <w:sz w:val="28"/>
          <w:szCs w:val="28"/>
        </w:rPr>
        <w:t>;</w:t>
      </w:r>
    </w:p>
    <w:p w:rsidR="00D92658" w:rsidRPr="005063D7" w:rsidRDefault="00D92658" w:rsidP="00D92658">
      <w:pPr>
        <w:spacing w:after="0" w:line="240" w:lineRule="auto"/>
        <w:ind w:firstLine="540"/>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б) у</w:t>
      </w:r>
      <w:r w:rsidRPr="005063D7">
        <w:rPr>
          <w:rFonts w:ascii="Times New Roman" w:eastAsia="Calibri" w:hAnsi="Times New Roman" w:cs="Times New Roman"/>
          <w:sz w:val="28"/>
          <w:szCs w:val="28"/>
          <w:lang w:eastAsia="ru-RU"/>
        </w:rPr>
        <w:t>достоверение членов семей погибших (умерших) инвалидов войны, участников Великой Отечественной войны (удостоверение о праве на льготы или удостоверение единого образца, установленного для членов семей погибших (умерших) инвалидов Великой Отечественной войны, участников Великой Отечественной войны, членов семей погибших в Великой Отечественной войне лиц из числа личного состава групп самозащиты объектовых и аварийных команд местной противовоздушной обороны, а также членов семей погибших работников госпиталей и больниц города Ленинграда, Правительством СССР до 1 января 1992 года или Правительством Российской Федерации)</w:t>
      </w:r>
      <w:r w:rsidRPr="005063D7">
        <w:rPr>
          <w:rFonts w:ascii="Times New Roman" w:eastAsia="Calibri" w:hAnsi="Times New Roman" w:cs="Times New Roman"/>
          <w:sz w:val="28"/>
          <w:szCs w:val="28"/>
        </w:rPr>
        <w:t>;</w:t>
      </w:r>
    </w:p>
    <w:p w:rsidR="00D92658" w:rsidRPr="005063D7" w:rsidRDefault="00D92658" w:rsidP="00D92658">
      <w:pPr>
        <w:spacing w:after="0" w:line="240" w:lineRule="auto"/>
        <w:ind w:firstLine="540"/>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в) д</w:t>
      </w:r>
      <w:r w:rsidRPr="005063D7">
        <w:rPr>
          <w:rFonts w:ascii="Times New Roman" w:eastAsia="Calibri" w:hAnsi="Times New Roman" w:cs="Times New Roman"/>
          <w:sz w:val="28"/>
          <w:szCs w:val="28"/>
          <w:lang w:eastAsia="ru-RU"/>
        </w:rPr>
        <w:t xml:space="preserve">ля граждан, выехавших из районов Крайнего Севера и приравненных к ним местностей, имеющих право на получение безвозмездной субсидии на строительство или приобретение жилья в соответствии с Федеральным </w:t>
      </w:r>
      <w:hyperlink r:id="rId10" w:history="1">
        <w:r w:rsidRPr="005063D7">
          <w:rPr>
            <w:rFonts w:ascii="Times New Roman" w:eastAsia="Calibri" w:hAnsi="Times New Roman" w:cs="Times New Roman"/>
            <w:sz w:val="28"/>
            <w:szCs w:val="28"/>
            <w:lang w:eastAsia="ru-RU"/>
          </w:rPr>
          <w:t>законом</w:t>
        </w:r>
      </w:hyperlink>
      <w:r w:rsidRPr="005063D7">
        <w:rPr>
          <w:rFonts w:ascii="Times New Roman" w:eastAsia="Calibri" w:hAnsi="Times New Roman" w:cs="Times New Roman"/>
          <w:sz w:val="28"/>
          <w:szCs w:val="28"/>
          <w:lang w:eastAsia="ru-RU"/>
        </w:rPr>
        <w:t xml:space="preserve"> от 25 октября 2002 года N 125-ФЗ "О жилищных субсидиях гражданам, выезжающим из районов Крайнего Севера и приравненных к ним местностей"</w:t>
      </w:r>
      <w:r w:rsidRPr="005063D7">
        <w:rPr>
          <w:rFonts w:ascii="Times New Roman" w:eastAsia="Calibri" w:hAnsi="Times New Roman" w:cs="Times New Roman"/>
          <w:sz w:val="28"/>
          <w:szCs w:val="28"/>
        </w:rPr>
        <w:t>:</w:t>
      </w:r>
    </w:p>
    <w:p w:rsidR="00D92658" w:rsidRPr="005063D7" w:rsidRDefault="00D92658" w:rsidP="00D92658">
      <w:pPr>
        <w:autoSpaceDE w:val="0"/>
        <w:autoSpaceDN w:val="0"/>
        <w:adjustRightInd w:val="0"/>
        <w:spacing w:after="0" w:line="240" w:lineRule="auto"/>
        <w:ind w:firstLine="709"/>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rPr>
        <w:t xml:space="preserve">- трудовая книжка, подтверждающая общую продолжительность стажа работы в районах Крайнего Севера и приравненных к ним местностях (за исключением пенсионеров) </w:t>
      </w:r>
      <w:r w:rsidRPr="005063D7">
        <w:rPr>
          <w:rFonts w:ascii="Times New Roman" w:eastAsia="Calibri" w:hAnsi="Times New Roman" w:cs="Times New Roman"/>
          <w:sz w:val="28"/>
          <w:szCs w:val="28"/>
          <w:lang w:eastAsia="ru-RU"/>
        </w:rPr>
        <w:t>(при наличии)</w:t>
      </w:r>
      <w:r w:rsidRPr="005063D7">
        <w:rPr>
          <w:rFonts w:ascii="Times New Roman" w:eastAsia="Calibri" w:hAnsi="Times New Roman" w:cs="Times New Roman"/>
          <w:sz w:val="28"/>
          <w:szCs w:val="28"/>
        </w:rPr>
        <w:t xml:space="preserve"> (скан-копия);</w:t>
      </w:r>
    </w:p>
    <w:p w:rsidR="00D92658" w:rsidRPr="005063D7" w:rsidRDefault="00D92658" w:rsidP="00D92658">
      <w:pPr>
        <w:spacing w:after="0" w:line="240" w:lineRule="auto"/>
        <w:ind w:firstLine="567"/>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 с</w:t>
      </w:r>
      <w:r w:rsidRPr="005063D7">
        <w:rPr>
          <w:rFonts w:ascii="Times New Roman" w:eastAsia="Calibri" w:hAnsi="Times New Roman" w:cs="Times New Roman"/>
          <w:sz w:val="28"/>
          <w:szCs w:val="28"/>
          <w:lang w:eastAsia="ru-RU"/>
        </w:rPr>
        <w:t>правка из территориального органа Фонда пенсионного и социального страхования Российской Федерации об общей продолжительности стажа работы в районах Крайнего Севера и приравненных к ним местностях;</w:t>
      </w:r>
    </w:p>
    <w:p w:rsidR="00D92658" w:rsidRPr="005063D7" w:rsidRDefault="00D92658" w:rsidP="00D92658">
      <w:pPr>
        <w:spacing w:after="0" w:line="240" w:lineRule="auto"/>
        <w:ind w:firstLine="567"/>
        <w:jc w:val="both"/>
        <w:rPr>
          <w:rFonts w:ascii="Times New Roman" w:eastAsia="Calibri" w:hAnsi="Times New Roman" w:cs="Times New Roman"/>
          <w:sz w:val="28"/>
          <w:szCs w:val="28"/>
        </w:rPr>
      </w:pPr>
      <w:r w:rsidRPr="005063D7">
        <w:rPr>
          <w:rFonts w:ascii="Times New Roman" w:eastAsia="Calibri" w:hAnsi="Times New Roman" w:cs="Times New Roman"/>
          <w:sz w:val="28"/>
          <w:szCs w:val="28"/>
          <w:lang w:eastAsia="ru-RU"/>
        </w:rPr>
        <w:t xml:space="preserve">г) </w:t>
      </w:r>
      <w:r w:rsidRPr="005063D7">
        <w:rPr>
          <w:rFonts w:ascii="Times New Roman" w:eastAsia="Calibri" w:hAnsi="Times New Roman" w:cs="Times New Roman"/>
          <w:sz w:val="28"/>
          <w:szCs w:val="28"/>
        </w:rPr>
        <w:t xml:space="preserve">для граждан, признанных в установленном порядке вынужденными </w:t>
      </w:r>
      <w:proofErr w:type="gramStart"/>
      <w:r w:rsidRPr="005063D7">
        <w:rPr>
          <w:rFonts w:ascii="Times New Roman" w:eastAsia="Calibri" w:hAnsi="Times New Roman" w:cs="Times New Roman"/>
          <w:sz w:val="28"/>
          <w:szCs w:val="28"/>
        </w:rPr>
        <w:t>переселенцами  -</w:t>
      </w:r>
      <w:proofErr w:type="gramEnd"/>
      <w:r w:rsidRPr="005063D7">
        <w:rPr>
          <w:rFonts w:ascii="Times New Roman" w:eastAsia="Calibri" w:hAnsi="Times New Roman" w:cs="Times New Roman"/>
          <w:sz w:val="28"/>
          <w:szCs w:val="28"/>
        </w:rPr>
        <w:t xml:space="preserve"> удостоверение вынужденного переселенца;</w:t>
      </w:r>
    </w:p>
    <w:p w:rsidR="00D92658" w:rsidRPr="005063D7" w:rsidRDefault="00D92658" w:rsidP="00D92658">
      <w:pPr>
        <w:spacing w:after="0" w:line="240" w:lineRule="auto"/>
        <w:ind w:firstLine="567"/>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д) для граждан, подвергшихся радиационному воздействию вследствие катастрофы на Чернобыльской АЭС, аварии на производственном объединении "Маяк", и приравненных к ним лиц - удостоверение граждан, получивших или перенесших лучевую болезнь и другие заболевания, связанные с радиационным воздействием вследствие чернобыльской катастрофы или с работами по ликвидации последствий катастрофы на Чернобыльской АЭС/ удостоверение участника ликвидации последствий катастрофы на Чернобыльской АЭС/ специальные удостоверения единого образца.</w:t>
      </w:r>
    </w:p>
    <w:p w:rsidR="00D92658" w:rsidRPr="005063D7" w:rsidRDefault="00D92658" w:rsidP="00D92658">
      <w:pPr>
        <w:spacing w:after="0" w:line="240" w:lineRule="auto"/>
        <w:ind w:firstLine="567"/>
        <w:jc w:val="both"/>
        <w:rPr>
          <w:rFonts w:ascii="Arial" w:eastAsia="Calibri" w:hAnsi="Arial" w:cs="Arial"/>
          <w:sz w:val="20"/>
          <w:szCs w:val="20"/>
          <w:lang w:eastAsia="ru-RU"/>
        </w:rPr>
      </w:pPr>
      <w:r w:rsidRPr="005063D7">
        <w:rPr>
          <w:rFonts w:ascii="Times New Roman" w:eastAsia="Calibri" w:hAnsi="Times New Roman" w:cs="Times New Roman"/>
          <w:sz w:val="28"/>
          <w:szCs w:val="28"/>
        </w:rPr>
        <w:lastRenderedPageBreak/>
        <w:t>4) письменное согласие законного представителя (родителя, попечителя, усыновителя) в случае подачи заявления несовершеннолетним в возрасте от 14 до 18 лет в соответствии со статьей 26 Гражданского кодекса РФ.</w:t>
      </w:r>
    </w:p>
    <w:p w:rsidR="00D92658" w:rsidRPr="005063D7" w:rsidRDefault="00D92658" w:rsidP="00D92658">
      <w:pPr>
        <w:spacing w:after="0" w:line="240" w:lineRule="auto"/>
        <w:ind w:firstLine="567"/>
        <w:jc w:val="both"/>
        <w:rPr>
          <w:rFonts w:ascii="Times New Roman" w:eastAsia="Calibri" w:hAnsi="Times New Roman" w:cs="Times New Roman"/>
          <w:sz w:val="28"/>
          <w:szCs w:val="28"/>
          <w:lang w:val="x-none"/>
        </w:rPr>
      </w:pPr>
    </w:p>
    <w:p w:rsidR="00D92658" w:rsidRPr="005063D7" w:rsidRDefault="00D92658" w:rsidP="00D92658">
      <w:pPr>
        <w:tabs>
          <w:tab w:val="left" w:pos="142"/>
          <w:tab w:val="left" w:pos="284"/>
        </w:tabs>
        <w:spacing w:after="0" w:line="240" w:lineRule="auto"/>
        <w:jc w:val="center"/>
        <w:rPr>
          <w:rFonts w:ascii="Times New Roman" w:eastAsia="Calibri" w:hAnsi="Times New Roman" w:cs="Times New Roman"/>
          <w:sz w:val="28"/>
          <w:szCs w:val="28"/>
        </w:rPr>
      </w:pPr>
      <w:r w:rsidRPr="005063D7">
        <w:rPr>
          <w:rFonts w:ascii="Times New Roman" w:eastAsia="Calibri" w:hAnsi="Times New Roman" w:cs="Times New Roman"/>
          <w:sz w:val="28"/>
          <w:szCs w:val="28"/>
          <w:lang w:eastAsia="ru-RU"/>
        </w:rPr>
        <w:t>2.6.1.</w:t>
      </w:r>
      <w:r w:rsidRPr="005063D7">
        <w:rPr>
          <w:rFonts w:ascii="Times New Roman" w:eastAsia="Calibri" w:hAnsi="Times New Roman" w:cs="Times New Roman"/>
          <w:sz w:val="28"/>
          <w:szCs w:val="28"/>
        </w:rPr>
        <w:t xml:space="preserve">Заявитель дополнительно </w:t>
      </w:r>
      <w:proofErr w:type="gramStart"/>
      <w:r w:rsidRPr="005063D7">
        <w:rPr>
          <w:rFonts w:ascii="Times New Roman" w:eastAsia="Calibri" w:hAnsi="Times New Roman" w:cs="Times New Roman"/>
          <w:sz w:val="28"/>
          <w:szCs w:val="28"/>
        </w:rPr>
        <w:t>к  документам</w:t>
      </w:r>
      <w:proofErr w:type="gramEnd"/>
      <w:r w:rsidRPr="005063D7">
        <w:rPr>
          <w:rFonts w:ascii="Times New Roman" w:eastAsia="Calibri" w:hAnsi="Times New Roman" w:cs="Times New Roman"/>
          <w:sz w:val="28"/>
          <w:szCs w:val="28"/>
        </w:rPr>
        <w:t>, перечисленным в пункте 2.6 настоящего регламента,  представляет:</w:t>
      </w:r>
    </w:p>
    <w:p w:rsidR="00D92658" w:rsidRPr="005063D7" w:rsidRDefault="00D92658" w:rsidP="00D92658">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1) справку (заключение), выданную медицинским учреждением, подтверждающую, что заявитель страдает хроническим заболеванием, указанным в перечне, утвержденном приказом Министерства здравоохранения Российской Федерации от 29 ноября 2012 года № 987н "Об утверждении перечня тяжелых форм хронических заболеваний, при которых невозможно совместное проживание граждан в одной квартире" (для услуги п.1.2.1.)</w:t>
      </w:r>
    </w:p>
    <w:p w:rsidR="00D92658" w:rsidRPr="005063D7" w:rsidRDefault="00D92658" w:rsidP="00D92658">
      <w:pPr>
        <w:tabs>
          <w:tab w:val="left" w:pos="142"/>
          <w:tab w:val="left" w:pos="284"/>
        </w:tabs>
        <w:spacing w:after="0" w:line="240" w:lineRule="auto"/>
        <w:ind w:firstLine="567"/>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2)  документы, подтверждающие состав семьи (для услуги п.1.2.1.):</w:t>
      </w:r>
    </w:p>
    <w:p w:rsidR="00D92658" w:rsidRPr="005063D7" w:rsidRDefault="00D92658" w:rsidP="00D92658">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xml:space="preserve">- решение суда о признании членом семьи (с отметкой суда о дате вступления в законную </w:t>
      </w:r>
      <w:proofErr w:type="gramStart"/>
      <w:r w:rsidRPr="005063D7">
        <w:rPr>
          <w:rFonts w:ascii="Times New Roman" w:eastAsia="Calibri" w:hAnsi="Times New Roman" w:cs="Times New Roman"/>
          <w:sz w:val="28"/>
          <w:szCs w:val="28"/>
          <w:lang w:eastAsia="ru-RU"/>
        </w:rPr>
        <w:t>силу)/</w:t>
      </w:r>
      <w:proofErr w:type="gramEnd"/>
      <w:r w:rsidRPr="005063D7">
        <w:rPr>
          <w:rFonts w:ascii="Times New Roman" w:eastAsia="Calibri" w:hAnsi="Times New Roman" w:cs="Times New Roman"/>
          <w:sz w:val="28"/>
          <w:szCs w:val="28"/>
          <w:lang w:eastAsia="ru-RU"/>
        </w:rPr>
        <w:t xml:space="preserve"> решение суда об установлении факта иждивения (с отметкой суда о дате вступления в законную силу)/ решение об усыновлении (удочерении)/ договор о приемной семье, действующий на дату подачи заявления (в отношении детей, переданных на воспитание в приемную семью);</w:t>
      </w:r>
    </w:p>
    <w:p w:rsidR="00D92658" w:rsidRPr="005063D7" w:rsidRDefault="00D92658" w:rsidP="00D92658">
      <w:pPr>
        <w:tabs>
          <w:tab w:val="left" w:pos="142"/>
          <w:tab w:val="left" w:pos="284"/>
        </w:tabs>
        <w:spacing w:after="0" w:line="240" w:lineRule="auto"/>
        <w:ind w:firstLine="567"/>
        <w:jc w:val="both"/>
        <w:rPr>
          <w:rFonts w:ascii="Times New Roman" w:eastAsia="Calibri" w:hAnsi="Times New Roman" w:cs="Times New Roman"/>
          <w:sz w:val="28"/>
          <w:szCs w:val="28"/>
        </w:rPr>
      </w:pPr>
      <w:r w:rsidRPr="005063D7">
        <w:rPr>
          <w:rFonts w:ascii="Times New Roman" w:eastAsia="Calibri" w:hAnsi="Times New Roman" w:cs="Times New Roman"/>
          <w:sz w:val="28"/>
          <w:szCs w:val="28"/>
          <w:lang w:eastAsia="ru-RU"/>
        </w:rPr>
        <w:t xml:space="preserve">3) </w:t>
      </w:r>
      <w:r w:rsidRPr="005063D7">
        <w:rPr>
          <w:rFonts w:ascii="Times New Roman" w:eastAsia="Calibri" w:hAnsi="Times New Roman" w:cs="Times New Roman"/>
          <w:sz w:val="28"/>
          <w:szCs w:val="28"/>
        </w:rPr>
        <w:t xml:space="preserve">в случае отсутствия регистрации по месту жительства или по месту пребывания на территории Ленинградской области – решение суда об установлении факта проживания на территории муниципального образования </w:t>
      </w:r>
      <w:proofErr w:type="spellStart"/>
      <w:r w:rsidR="001A44F3" w:rsidRPr="005063D7">
        <w:rPr>
          <w:rFonts w:ascii="Times New Roman" w:eastAsia="Calibri" w:hAnsi="Times New Roman" w:cs="Times New Roman"/>
          <w:sz w:val="28"/>
          <w:szCs w:val="28"/>
        </w:rPr>
        <w:t>Выдиноостровского</w:t>
      </w:r>
      <w:proofErr w:type="spellEnd"/>
      <w:r w:rsidR="001A44F3" w:rsidRPr="005063D7">
        <w:rPr>
          <w:rFonts w:ascii="Times New Roman" w:eastAsia="Calibri" w:hAnsi="Times New Roman" w:cs="Times New Roman"/>
          <w:sz w:val="28"/>
          <w:szCs w:val="28"/>
        </w:rPr>
        <w:t xml:space="preserve"> сельского поселения Волховского муниципального района</w:t>
      </w:r>
      <w:r w:rsidRPr="005063D7">
        <w:rPr>
          <w:rFonts w:ascii="Times New Roman" w:eastAsia="Calibri" w:hAnsi="Times New Roman" w:cs="Times New Roman"/>
          <w:sz w:val="28"/>
          <w:szCs w:val="28"/>
        </w:rPr>
        <w:t xml:space="preserve"> Ленинградской области (с отметкой о дате вступления его в законную силу);</w:t>
      </w:r>
    </w:p>
    <w:p w:rsidR="00D92658" w:rsidRPr="005063D7" w:rsidRDefault="00D92658" w:rsidP="00D92658">
      <w:pPr>
        <w:tabs>
          <w:tab w:val="left" w:pos="142"/>
          <w:tab w:val="left" w:pos="284"/>
        </w:tabs>
        <w:spacing w:after="0" w:line="240" w:lineRule="auto"/>
        <w:ind w:firstLine="567"/>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4) правоустанавливающие документы на занимаемое жилое помещение, право на которое не зарегистрировано в ЕГРН: договор найма; договор купли-продажи; договор дарения; договор мены; договор ренты (пожизненного содержания с иждивением); свидетельство о праве на наследство по закону; свидетельство о праве на наследство по завещанию; решение суда</w:t>
      </w:r>
    </w:p>
    <w:p w:rsidR="00D92658" w:rsidRPr="005063D7" w:rsidRDefault="00D92658" w:rsidP="00D92658">
      <w:pPr>
        <w:tabs>
          <w:tab w:val="left" w:pos="142"/>
          <w:tab w:val="left" w:pos="284"/>
        </w:tabs>
        <w:spacing w:after="0" w:line="240" w:lineRule="auto"/>
        <w:ind w:firstLine="567"/>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5)</w:t>
      </w:r>
      <w:r w:rsidRPr="005063D7">
        <w:rPr>
          <w:rFonts w:ascii="Calibri" w:eastAsia="Calibri" w:hAnsi="Calibri" w:cs="Calibri"/>
        </w:rPr>
        <w:t xml:space="preserve"> </w:t>
      </w:r>
      <w:r w:rsidRPr="005063D7">
        <w:rPr>
          <w:rFonts w:ascii="Times New Roman" w:eastAsia="Calibri" w:hAnsi="Times New Roman" w:cs="Times New Roman"/>
          <w:sz w:val="28"/>
          <w:szCs w:val="28"/>
        </w:rPr>
        <w:t>документ, удостоверяющий личность ребенка при рождении ребенка на территории иностранного государства:</w:t>
      </w:r>
    </w:p>
    <w:p w:rsidR="00D92658" w:rsidRPr="005063D7" w:rsidRDefault="00D92658" w:rsidP="00D92658">
      <w:pPr>
        <w:tabs>
          <w:tab w:val="left" w:pos="142"/>
          <w:tab w:val="left" w:pos="284"/>
        </w:tabs>
        <w:spacing w:after="0" w:line="240" w:lineRule="auto"/>
        <w:ind w:firstLine="567"/>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свидетельство о рождении ребенка, выданного консульским учреждением Российской Федерации за пределами территории Российской Федерации, – при рождении ребенка на территории иностранного государства, в случаях, когда регистрация рождения ребенка произведена компетентным органом иностранного государства;</w:t>
      </w:r>
    </w:p>
    <w:p w:rsidR="00D92658" w:rsidRPr="005063D7" w:rsidRDefault="00D92658" w:rsidP="00D92658">
      <w:pPr>
        <w:tabs>
          <w:tab w:val="left" w:pos="142"/>
          <w:tab w:val="left" w:pos="284"/>
        </w:tabs>
        <w:spacing w:after="0" w:line="240" w:lineRule="auto"/>
        <w:ind w:firstLine="567"/>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документ, подтверждающий факт рождения и регистрации ребенка, выданный и удостоверенный штампом "</w:t>
      </w:r>
      <w:proofErr w:type="spellStart"/>
      <w:r w:rsidRPr="005063D7">
        <w:rPr>
          <w:rFonts w:ascii="Times New Roman" w:eastAsia="Calibri" w:hAnsi="Times New Roman" w:cs="Times New Roman"/>
          <w:sz w:val="28"/>
          <w:szCs w:val="28"/>
        </w:rPr>
        <w:t>апостиль</w:t>
      </w:r>
      <w:proofErr w:type="spellEnd"/>
      <w:r w:rsidRPr="005063D7">
        <w:rPr>
          <w:rFonts w:ascii="Times New Roman" w:eastAsia="Calibri" w:hAnsi="Times New Roman" w:cs="Times New Roman"/>
          <w:sz w:val="28"/>
          <w:szCs w:val="28"/>
        </w:rPr>
        <w:t>" компетентным органом иностранного государства, с удостоверенным в установленном законодательством Российской Федерации порядке переводом на русский язык – при рождении ребенка на территории иностранного государства-участника Конвенции, отменяющей требование легализации иностранных официальных документов, заключенной в Гааге 5 октября 1961 года (далее – Конвенция 1961 г.);</w:t>
      </w:r>
    </w:p>
    <w:p w:rsidR="00D92658" w:rsidRPr="005063D7" w:rsidRDefault="00D92658" w:rsidP="00D92658">
      <w:pPr>
        <w:tabs>
          <w:tab w:val="left" w:pos="142"/>
          <w:tab w:val="left" w:pos="284"/>
        </w:tabs>
        <w:spacing w:after="0" w:line="240" w:lineRule="auto"/>
        <w:ind w:firstLine="567"/>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lastRenderedPageBreak/>
        <w:t>документ, подтверждающий факт рождения и регистрации ребенка, выданный компетентным органом иностранного государства, переведенный на русский язык и легализованный консульским учреждением Российской Федерации за пределами территории Российской Федерации – при рождении ребенка на территории иностранного государства, не являющегося участником Конвенции 1961 г.;</w:t>
      </w:r>
    </w:p>
    <w:p w:rsidR="00D92658" w:rsidRPr="005063D7" w:rsidRDefault="00D92658" w:rsidP="00D92658">
      <w:pPr>
        <w:tabs>
          <w:tab w:val="left" w:pos="142"/>
          <w:tab w:val="left" w:pos="284"/>
        </w:tabs>
        <w:spacing w:after="0" w:line="240" w:lineRule="auto"/>
        <w:ind w:firstLine="567"/>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 xml:space="preserve">документ, подтверждающий факт рождения и регистрации ребенка, выданный компетентным органом иностранного государства, переведенный на русский язык и скрепленный гербовой печатью - при рождении ребенка на территории иностранного государства, являющегося участником Конвенции о правовой помощи и правовых отношениях по гражданским, семейным и уголовным делам, заключенной в городе Минске 22 января 1993 года.     </w:t>
      </w:r>
    </w:p>
    <w:p w:rsidR="00D92658" w:rsidRPr="005063D7" w:rsidRDefault="00D92658" w:rsidP="00D92658">
      <w:pPr>
        <w:tabs>
          <w:tab w:val="left" w:pos="142"/>
          <w:tab w:val="left" w:pos="284"/>
        </w:tabs>
        <w:spacing w:after="0" w:line="240" w:lineRule="auto"/>
        <w:ind w:firstLine="567"/>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 xml:space="preserve"> 6) в случае, если в представленных документах имеет место изменение заявителем фамилии, имени, отчества - документы, подтверждающие государственную регистрацию актов гражданского состояния: свидетельства (справки, извещения) о перемене имени, заключении (расторжении) брака, рождении в случае их выдачи компетентными органами иностранного государства, и их нотариально удостоверенный перевод на русский язык (в случае когда регистрация акта гражданского состояния произведена компетентным органом иностранного государства).</w:t>
      </w:r>
    </w:p>
    <w:p w:rsidR="00D92658" w:rsidRPr="005063D7" w:rsidRDefault="00D92658" w:rsidP="00D92658">
      <w:pPr>
        <w:tabs>
          <w:tab w:val="left" w:pos="142"/>
          <w:tab w:val="left" w:pos="284"/>
        </w:tabs>
        <w:spacing w:after="0" w:line="240" w:lineRule="auto"/>
        <w:ind w:firstLine="567"/>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7) договор найма жилого помещения, заключенного с собственниками жилых помещений: гражданами либо юридическими лицами, не являющимися органами государственной или муниципальной власти;</w:t>
      </w:r>
    </w:p>
    <w:p w:rsidR="00D92658" w:rsidRPr="005063D7" w:rsidRDefault="00D92658" w:rsidP="00D92658">
      <w:pPr>
        <w:tabs>
          <w:tab w:val="left" w:pos="142"/>
          <w:tab w:val="left" w:pos="284"/>
        </w:tabs>
        <w:spacing w:after="0" w:line="240" w:lineRule="auto"/>
        <w:ind w:firstLine="567"/>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 xml:space="preserve">8) представитель заявителя из числа уполномоченных лиц дополнительно </w:t>
      </w:r>
      <w:proofErr w:type="gramStart"/>
      <w:r w:rsidRPr="005063D7">
        <w:rPr>
          <w:rFonts w:ascii="Times New Roman" w:eastAsia="Calibri" w:hAnsi="Times New Roman" w:cs="Times New Roman"/>
          <w:sz w:val="28"/>
          <w:szCs w:val="28"/>
        </w:rPr>
        <w:t>представляет  документ</w:t>
      </w:r>
      <w:proofErr w:type="gramEnd"/>
      <w:r w:rsidRPr="005063D7">
        <w:rPr>
          <w:rFonts w:ascii="Times New Roman" w:eastAsia="Calibri" w:hAnsi="Times New Roman" w:cs="Times New Roman"/>
          <w:sz w:val="28"/>
          <w:szCs w:val="28"/>
        </w:rPr>
        <w:t>, удостоверяющий личность, и один из документов, оформленных в соответствии с действующим законодательством, подтверждающих наличие у представителя права действовать от лица заявителя, и определяющих условия и границы реализации права представителя на получение муниципальной услуги, а именно:</w:t>
      </w:r>
    </w:p>
    <w:p w:rsidR="00D92658" w:rsidRPr="005063D7" w:rsidRDefault="00D92658" w:rsidP="00D92658">
      <w:pPr>
        <w:tabs>
          <w:tab w:val="left" w:pos="142"/>
          <w:tab w:val="left" w:pos="284"/>
        </w:tabs>
        <w:spacing w:after="0" w:line="240" w:lineRule="auto"/>
        <w:ind w:firstLine="567"/>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 xml:space="preserve"> 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 </w:t>
      </w:r>
    </w:p>
    <w:p w:rsidR="00D92658" w:rsidRPr="005063D7" w:rsidRDefault="00D92658" w:rsidP="00D92658">
      <w:pPr>
        <w:tabs>
          <w:tab w:val="left" w:pos="142"/>
          <w:tab w:val="left" w:pos="284"/>
        </w:tabs>
        <w:spacing w:after="0" w:line="240" w:lineRule="auto"/>
        <w:ind w:firstLine="567"/>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 xml:space="preserve">б)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rsidR="00D92658" w:rsidRPr="005063D7" w:rsidRDefault="00D92658" w:rsidP="00D92658">
      <w:pPr>
        <w:tabs>
          <w:tab w:val="left" w:pos="142"/>
          <w:tab w:val="left" w:pos="284"/>
        </w:tabs>
        <w:spacing w:after="0" w:line="240" w:lineRule="auto"/>
        <w:ind w:firstLine="567"/>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D92658" w:rsidRPr="005063D7" w:rsidRDefault="00D92658" w:rsidP="00D92658">
      <w:pPr>
        <w:tabs>
          <w:tab w:val="left" w:pos="142"/>
          <w:tab w:val="left" w:pos="284"/>
        </w:tabs>
        <w:spacing w:after="0" w:line="240" w:lineRule="auto"/>
        <w:ind w:firstLine="567"/>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lastRenderedPageBreak/>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D92658" w:rsidRPr="005063D7" w:rsidRDefault="00D92658" w:rsidP="00D92658">
      <w:pPr>
        <w:tabs>
          <w:tab w:val="left" w:pos="142"/>
          <w:tab w:val="left" w:pos="284"/>
        </w:tabs>
        <w:spacing w:after="0" w:line="240" w:lineRule="auto"/>
        <w:ind w:firstLine="567"/>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доверенности лиц, находящихся в местах лишения свободы, которые удостоверены начальником соответствующего места лишения свободы;</w:t>
      </w:r>
    </w:p>
    <w:p w:rsidR="00D92658" w:rsidRPr="005063D7" w:rsidRDefault="00D92658" w:rsidP="00D92658">
      <w:pPr>
        <w:tabs>
          <w:tab w:val="left" w:pos="142"/>
          <w:tab w:val="left" w:pos="284"/>
        </w:tabs>
        <w:spacing w:after="0" w:line="240" w:lineRule="auto"/>
        <w:ind w:firstLine="567"/>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D92658" w:rsidRPr="005063D7" w:rsidRDefault="00D92658" w:rsidP="00D92658">
      <w:pPr>
        <w:autoSpaceDE w:val="0"/>
        <w:autoSpaceDN w:val="0"/>
        <w:adjustRightInd w:val="0"/>
        <w:spacing w:after="0" w:line="240" w:lineRule="auto"/>
        <w:ind w:firstLine="540"/>
        <w:jc w:val="center"/>
        <w:rPr>
          <w:rFonts w:ascii="Times New Roman" w:eastAsia="Calibri" w:hAnsi="Times New Roman" w:cs="Times New Roman"/>
          <w:b/>
          <w:sz w:val="28"/>
          <w:szCs w:val="28"/>
        </w:rPr>
      </w:pPr>
    </w:p>
    <w:p w:rsidR="00D92658" w:rsidRPr="005063D7" w:rsidRDefault="00D92658" w:rsidP="00D92658">
      <w:pPr>
        <w:autoSpaceDE w:val="0"/>
        <w:autoSpaceDN w:val="0"/>
        <w:adjustRightInd w:val="0"/>
        <w:spacing w:after="0" w:line="240" w:lineRule="auto"/>
        <w:ind w:firstLine="540"/>
        <w:jc w:val="center"/>
        <w:rPr>
          <w:rFonts w:ascii="Times New Roman" w:eastAsia="Calibri" w:hAnsi="Times New Roman" w:cs="Times New Roman"/>
          <w:b/>
          <w:sz w:val="28"/>
          <w:szCs w:val="28"/>
        </w:rPr>
      </w:pPr>
      <w:r w:rsidRPr="005063D7">
        <w:rPr>
          <w:rFonts w:ascii="Times New Roman" w:eastAsia="Calibri" w:hAnsi="Times New Roman" w:cs="Times New Roman"/>
          <w:b/>
          <w:sz w:val="28"/>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государственной услуги) и подлежащих представлению в рамках межведомственного информационного взаимодействия</w:t>
      </w:r>
    </w:p>
    <w:p w:rsidR="00D92658" w:rsidRPr="005063D7" w:rsidRDefault="00D92658" w:rsidP="00D92658">
      <w:pPr>
        <w:autoSpaceDE w:val="0"/>
        <w:autoSpaceDN w:val="0"/>
        <w:adjustRightInd w:val="0"/>
        <w:spacing w:after="0" w:line="240" w:lineRule="auto"/>
        <w:ind w:firstLine="540"/>
        <w:jc w:val="center"/>
        <w:rPr>
          <w:rFonts w:ascii="Times New Roman" w:eastAsia="Calibri" w:hAnsi="Times New Roman" w:cs="Times New Roman"/>
          <w:b/>
          <w:sz w:val="28"/>
          <w:szCs w:val="28"/>
        </w:rPr>
      </w:pPr>
    </w:p>
    <w:p w:rsidR="00D92658" w:rsidRPr="005063D7" w:rsidRDefault="00D92658" w:rsidP="00D92658">
      <w:pPr>
        <w:autoSpaceDE w:val="0"/>
        <w:autoSpaceDN w:val="0"/>
        <w:adjustRightInd w:val="0"/>
        <w:spacing w:after="0" w:line="240" w:lineRule="auto"/>
        <w:ind w:firstLine="708"/>
        <w:jc w:val="both"/>
        <w:rPr>
          <w:rFonts w:ascii="Times New Roman" w:eastAsia="Calibri" w:hAnsi="Times New Roman" w:cs="Times New Roman"/>
          <w:sz w:val="28"/>
          <w:szCs w:val="28"/>
        </w:rPr>
      </w:pPr>
      <w:r w:rsidRPr="005063D7">
        <w:rPr>
          <w:rFonts w:ascii="Times New Roman" w:eastAsia="Calibri" w:hAnsi="Times New Roman" w:cs="Times New Roman"/>
          <w:sz w:val="28"/>
          <w:szCs w:val="28"/>
          <w:lang w:eastAsia="ru-RU"/>
        </w:rPr>
        <w:t>2.7.</w:t>
      </w:r>
      <w:r w:rsidRPr="005063D7">
        <w:rPr>
          <w:rFonts w:ascii="Times New Roman" w:eastAsia="Calibri" w:hAnsi="Times New Roman" w:cs="Times New Roman"/>
          <w:sz w:val="28"/>
          <w:szCs w:val="28"/>
        </w:rPr>
        <w:t xml:space="preserve"> ОМСУ в рамках </w:t>
      </w:r>
      <w:r w:rsidRPr="005063D7">
        <w:rPr>
          <w:rFonts w:ascii="Times New Roman" w:eastAsia="Calibri" w:hAnsi="Times New Roman" w:cs="Times New Roman"/>
          <w:bCs/>
          <w:sz w:val="28"/>
          <w:szCs w:val="28"/>
        </w:rPr>
        <w:t xml:space="preserve">межведомственного информационного взаимодействия </w:t>
      </w:r>
      <w:r w:rsidRPr="005063D7">
        <w:rPr>
          <w:rFonts w:ascii="Times New Roman" w:eastAsia="Calibri" w:hAnsi="Times New Roman" w:cs="Times New Roman"/>
          <w:sz w:val="28"/>
          <w:szCs w:val="28"/>
        </w:rPr>
        <w:t>для предоставления муниципальной услуги запрашивает следующие документы (сведения):</w:t>
      </w:r>
    </w:p>
    <w:p w:rsidR="00D92658" w:rsidRPr="005063D7" w:rsidRDefault="00D92658" w:rsidP="00D92658">
      <w:pPr>
        <w:autoSpaceDE w:val="0"/>
        <w:autoSpaceDN w:val="0"/>
        <w:adjustRightInd w:val="0"/>
        <w:spacing w:after="0" w:line="240" w:lineRule="auto"/>
        <w:ind w:firstLine="708"/>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1) в органах внутренних дел Российской Федерации:</w:t>
      </w:r>
    </w:p>
    <w:p w:rsidR="00D92658" w:rsidRPr="005063D7" w:rsidRDefault="00D92658" w:rsidP="00D92658">
      <w:pPr>
        <w:suppressAutoHyphens/>
        <w:autoSpaceDE w:val="0"/>
        <w:autoSpaceDN w:val="0"/>
        <w:adjustRightInd w:val="0"/>
        <w:spacing w:after="0" w:line="240" w:lineRule="auto"/>
        <w:ind w:firstLine="708"/>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 xml:space="preserve">- сведения о действительности (недействительности) паспорта гражданина Российской </w:t>
      </w:r>
      <w:proofErr w:type="gramStart"/>
      <w:r w:rsidRPr="005063D7">
        <w:rPr>
          <w:rFonts w:ascii="Times New Roman" w:eastAsia="Calibri" w:hAnsi="Times New Roman" w:cs="Times New Roman"/>
          <w:sz w:val="28"/>
          <w:szCs w:val="28"/>
        </w:rPr>
        <w:t>Федерации  -</w:t>
      </w:r>
      <w:proofErr w:type="gramEnd"/>
      <w:r w:rsidRPr="005063D7">
        <w:rPr>
          <w:rFonts w:ascii="Times New Roman" w:eastAsia="Calibri" w:hAnsi="Times New Roman" w:cs="Times New Roman"/>
          <w:sz w:val="28"/>
          <w:szCs w:val="28"/>
        </w:rPr>
        <w:t xml:space="preserve"> для лиц, достигших 14 –летнего возраста (при первичном обращении либо при изменении паспортных данных);</w:t>
      </w:r>
    </w:p>
    <w:p w:rsidR="00D92658" w:rsidRPr="005063D7" w:rsidRDefault="00D92658" w:rsidP="00D92658">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 сведения о регистрации по месту жительства, по месту пребывания гражданина Российской Федерации (представляется на заявителя и каждого из членов семьи);</w:t>
      </w:r>
    </w:p>
    <w:p w:rsidR="00D92658" w:rsidRPr="005063D7" w:rsidRDefault="00D92658" w:rsidP="00D92658">
      <w:pPr>
        <w:autoSpaceDE w:val="0"/>
        <w:autoSpaceDN w:val="0"/>
        <w:adjustRightInd w:val="0"/>
        <w:spacing w:after="0" w:line="240" w:lineRule="auto"/>
        <w:ind w:firstLine="567"/>
        <w:jc w:val="both"/>
        <w:rPr>
          <w:rFonts w:ascii="Times New Roman" w:eastAsia="Calibri" w:hAnsi="Times New Roman" w:cs="Times New Roman"/>
          <w:sz w:val="28"/>
          <w:szCs w:val="28"/>
          <w:shd w:val="clear" w:color="auto" w:fill="F7FAFC"/>
        </w:rPr>
      </w:pPr>
      <w:r w:rsidRPr="005063D7">
        <w:rPr>
          <w:rFonts w:ascii="Times New Roman" w:eastAsia="Calibri" w:hAnsi="Times New Roman" w:cs="Times New Roman"/>
          <w:sz w:val="28"/>
          <w:szCs w:val="28"/>
          <w:shd w:val="clear" w:color="auto" w:fill="F7FAFC"/>
        </w:rPr>
        <w:t xml:space="preserve">- выписка о транспортном средстве по владельцу </w:t>
      </w:r>
      <w:r w:rsidRPr="005063D7">
        <w:rPr>
          <w:rFonts w:ascii="Times New Roman" w:eastAsia="Calibri" w:hAnsi="Times New Roman" w:cs="Times New Roman"/>
          <w:sz w:val="28"/>
          <w:szCs w:val="28"/>
          <w:lang w:eastAsia="ru-RU"/>
        </w:rPr>
        <w:t>(представляется на заявителя и каждого из членов его семьи; 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r w:rsidRPr="005063D7">
        <w:rPr>
          <w:rFonts w:ascii="Times New Roman" w:eastAsia="Calibri" w:hAnsi="Times New Roman" w:cs="Times New Roman"/>
          <w:sz w:val="28"/>
          <w:szCs w:val="28"/>
          <w:shd w:val="clear" w:color="auto" w:fill="F7FAFC"/>
        </w:rPr>
        <w:t>;</w:t>
      </w:r>
    </w:p>
    <w:p w:rsidR="00D92658" w:rsidRPr="005063D7" w:rsidRDefault="00D92658" w:rsidP="00D92658">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shd w:val="clear" w:color="auto" w:fill="F7FAFC"/>
          <w:lang w:eastAsia="ru-RU"/>
        </w:rPr>
      </w:pPr>
      <w:r w:rsidRPr="005063D7">
        <w:rPr>
          <w:rFonts w:ascii="Times New Roman" w:eastAsia="Times New Roman" w:hAnsi="Times New Roman" w:cs="Times New Roman"/>
          <w:sz w:val="28"/>
          <w:szCs w:val="28"/>
          <w:shd w:val="clear" w:color="auto" w:fill="F7FAFC"/>
          <w:lang w:eastAsia="ru-RU"/>
        </w:rPr>
        <w:t>- проверка соответствия фамильно-именной группы;</w:t>
      </w:r>
    </w:p>
    <w:p w:rsidR="00D92658" w:rsidRPr="005063D7" w:rsidRDefault="00D92658" w:rsidP="00D92658">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shd w:val="clear" w:color="auto" w:fill="F7FAFC"/>
          <w:lang w:eastAsia="ru-RU"/>
        </w:rPr>
      </w:pPr>
    </w:p>
    <w:p w:rsidR="00D92658" w:rsidRPr="005063D7" w:rsidRDefault="00D92658" w:rsidP="00D92658">
      <w:pPr>
        <w:autoSpaceDE w:val="0"/>
        <w:autoSpaceDN w:val="0"/>
        <w:adjustRightInd w:val="0"/>
        <w:spacing w:after="0" w:line="240" w:lineRule="auto"/>
        <w:ind w:firstLine="708"/>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 xml:space="preserve">2) в Фонде пенсионного и социального </w:t>
      </w:r>
      <w:proofErr w:type="gramStart"/>
      <w:r w:rsidRPr="005063D7">
        <w:rPr>
          <w:rFonts w:ascii="Times New Roman" w:eastAsia="Calibri" w:hAnsi="Times New Roman" w:cs="Times New Roman"/>
          <w:sz w:val="28"/>
          <w:szCs w:val="28"/>
        </w:rPr>
        <w:t>страхования  Российской</w:t>
      </w:r>
      <w:proofErr w:type="gramEnd"/>
      <w:r w:rsidRPr="005063D7">
        <w:rPr>
          <w:rFonts w:ascii="Times New Roman" w:eastAsia="Calibri" w:hAnsi="Times New Roman" w:cs="Times New Roman"/>
          <w:sz w:val="28"/>
          <w:szCs w:val="28"/>
        </w:rPr>
        <w:t xml:space="preserve"> Федерации:</w:t>
      </w:r>
    </w:p>
    <w:p w:rsidR="00D92658" w:rsidRPr="005063D7" w:rsidRDefault="00D92658" w:rsidP="00D92658">
      <w:pPr>
        <w:autoSpaceDE w:val="0"/>
        <w:autoSpaceDN w:val="0"/>
        <w:adjustRightInd w:val="0"/>
        <w:spacing w:after="0" w:line="240" w:lineRule="auto"/>
        <w:ind w:firstLine="708"/>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 xml:space="preserve">- сведения о получении страхового номера индивидуального лицевого счета; </w:t>
      </w:r>
    </w:p>
    <w:p w:rsidR="00D92658" w:rsidRPr="005063D7" w:rsidRDefault="00D92658" w:rsidP="00D92658">
      <w:pPr>
        <w:autoSpaceDE w:val="0"/>
        <w:autoSpaceDN w:val="0"/>
        <w:adjustRightInd w:val="0"/>
        <w:spacing w:after="0" w:line="240" w:lineRule="auto"/>
        <w:ind w:firstLine="708"/>
        <w:jc w:val="both"/>
        <w:rPr>
          <w:rFonts w:ascii="Arial" w:eastAsia="Calibri" w:hAnsi="Arial" w:cs="Arial"/>
          <w:sz w:val="20"/>
          <w:szCs w:val="20"/>
          <w:lang w:eastAsia="ru-RU"/>
        </w:rPr>
      </w:pPr>
      <w:r w:rsidRPr="005063D7">
        <w:rPr>
          <w:rFonts w:ascii="Times New Roman" w:eastAsia="Calibri" w:hAnsi="Times New Roman" w:cs="Times New Roman"/>
          <w:sz w:val="28"/>
          <w:szCs w:val="28"/>
        </w:rPr>
        <w:lastRenderedPageBreak/>
        <w:t>- с</w:t>
      </w:r>
      <w:r w:rsidRPr="005063D7">
        <w:rPr>
          <w:rFonts w:ascii="Times New Roman" w:eastAsia="Calibri" w:hAnsi="Times New Roman" w:cs="Times New Roman"/>
          <w:sz w:val="28"/>
          <w:szCs w:val="28"/>
          <w:lang w:eastAsia="ru-RU"/>
        </w:rPr>
        <w:t>ведения о данных лицевого счета по предоставленному страховому номеру индивидуального лицевого счета (СНИЛС) в системе обязательного пенсионного страхования (при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p>
    <w:p w:rsidR="00D92658" w:rsidRPr="005063D7" w:rsidRDefault="00D92658" w:rsidP="00D92658">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 xml:space="preserve">- сведения </w:t>
      </w:r>
      <w:proofErr w:type="gramStart"/>
      <w:r w:rsidRPr="005063D7">
        <w:rPr>
          <w:rFonts w:ascii="Times New Roman" w:eastAsia="Times New Roman" w:hAnsi="Times New Roman" w:cs="Times New Roman"/>
          <w:sz w:val="28"/>
          <w:szCs w:val="28"/>
          <w:lang w:eastAsia="ru-RU"/>
        </w:rPr>
        <w:t>о  получении</w:t>
      </w:r>
      <w:proofErr w:type="gramEnd"/>
      <w:r w:rsidRPr="005063D7">
        <w:rPr>
          <w:rFonts w:ascii="Times New Roman" w:eastAsia="Times New Roman" w:hAnsi="Times New Roman" w:cs="Times New Roman"/>
          <w:sz w:val="28"/>
          <w:szCs w:val="28"/>
          <w:lang w:eastAsia="ru-RU"/>
        </w:rPr>
        <w:t xml:space="preserve"> (назначении) пенсии и сроках назначения пенсии;</w:t>
      </w:r>
    </w:p>
    <w:p w:rsidR="00D92658" w:rsidRPr="005063D7" w:rsidRDefault="00D92658" w:rsidP="00D92658">
      <w:pPr>
        <w:autoSpaceDE w:val="0"/>
        <w:autoSpaceDN w:val="0"/>
        <w:adjustRightInd w:val="0"/>
        <w:spacing w:after="0" w:line="240" w:lineRule="auto"/>
        <w:ind w:firstLine="708"/>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 сведения о размере пенсии и иных выплатах;</w:t>
      </w:r>
    </w:p>
    <w:p w:rsidR="00D92658" w:rsidRPr="005063D7" w:rsidRDefault="00D92658" w:rsidP="00D92658">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 выписка сведений об инвалиде (при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p>
    <w:p w:rsidR="00D92658" w:rsidRPr="005063D7" w:rsidRDefault="00D92658" w:rsidP="00D92658">
      <w:pPr>
        <w:widowControl w:val="0"/>
        <w:autoSpaceDE w:val="0"/>
        <w:autoSpaceDN w:val="0"/>
        <w:adjustRightInd w:val="0"/>
        <w:spacing w:after="0" w:line="240" w:lineRule="auto"/>
        <w:ind w:firstLine="708"/>
        <w:jc w:val="both"/>
        <w:rPr>
          <w:rFonts w:ascii="Times New Roman" w:eastAsia="Times New Roman" w:hAnsi="Times New Roman" w:cs="Times New Roman"/>
          <w:i/>
          <w:sz w:val="28"/>
          <w:szCs w:val="28"/>
          <w:lang w:eastAsia="ru-RU"/>
        </w:rPr>
      </w:pPr>
      <w:r w:rsidRPr="005063D7">
        <w:rPr>
          <w:rFonts w:ascii="Times New Roman" w:eastAsia="Times New Roman" w:hAnsi="Times New Roman" w:cs="Times New Roman"/>
          <w:i/>
          <w:sz w:val="28"/>
          <w:szCs w:val="28"/>
          <w:lang w:eastAsia="ru-RU"/>
        </w:rPr>
        <w:t xml:space="preserve">для лиц старше 18 лет </w:t>
      </w:r>
      <w:r w:rsidRPr="005063D7">
        <w:rPr>
          <w:rFonts w:ascii="Times New Roman" w:eastAsia="Times New Roman" w:hAnsi="Times New Roman" w:cs="Times New Roman"/>
          <w:sz w:val="28"/>
          <w:szCs w:val="28"/>
          <w:lang w:eastAsia="ru-RU"/>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r w:rsidRPr="005063D7">
        <w:rPr>
          <w:rFonts w:ascii="Times New Roman" w:eastAsia="Times New Roman" w:hAnsi="Times New Roman" w:cs="Times New Roman"/>
          <w:i/>
          <w:sz w:val="28"/>
          <w:szCs w:val="28"/>
          <w:lang w:eastAsia="ru-RU"/>
        </w:rPr>
        <w:t>:</w:t>
      </w:r>
    </w:p>
    <w:p w:rsidR="00D92658" w:rsidRPr="005063D7" w:rsidRDefault="00D92658" w:rsidP="00D92658">
      <w:pPr>
        <w:autoSpaceDE w:val="0"/>
        <w:autoSpaceDN w:val="0"/>
        <w:adjustRightInd w:val="0"/>
        <w:spacing w:after="0" w:line="240" w:lineRule="auto"/>
        <w:ind w:firstLine="708"/>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 сведения о трудовой деятельности в формате структуры данных;</w:t>
      </w:r>
    </w:p>
    <w:p w:rsidR="00D92658" w:rsidRPr="005063D7" w:rsidRDefault="00D92658" w:rsidP="00D92658">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rPr>
        <w:t xml:space="preserve">- </w:t>
      </w:r>
      <w:r w:rsidRPr="005063D7">
        <w:rPr>
          <w:rFonts w:ascii="Times New Roman" w:eastAsia="Calibri" w:hAnsi="Times New Roman" w:cs="Times New Roman"/>
          <w:sz w:val="28"/>
          <w:szCs w:val="28"/>
          <w:lang w:eastAsia="ru-RU"/>
        </w:rPr>
        <w:t>сведения о заработной плате или доходе, на которые начислены страховые взносы;</w:t>
      </w:r>
    </w:p>
    <w:p w:rsidR="00D92658" w:rsidRPr="005063D7" w:rsidRDefault="00D92658" w:rsidP="00D92658">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документы (сведения) о сумме выплат застрахованному лицу;</w:t>
      </w:r>
    </w:p>
    <w:p w:rsidR="00D92658" w:rsidRPr="005063D7" w:rsidRDefault="00D92658" w:rsidP="00D92658">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p>
    <w:p w:rsidR="00D92658" w:rsidRPr="005063D7" w:rsidRDefault="00D92658" w:rsidP="00D92658">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5063D7">
        <w:rPr>
          <w:rFonts w:ascii="Times New Roman" w:eastAsia="Calibri" w:hAnsi="Times New Roman" w:cs="Times New Roman"/>
          <w:sz w:val="28"/>
          <w:szCs w:val="28"/>
        </w:rPr>
        <w:t>3) в органе, осуществляющем пенсионное обеспечение (за исключением Фонда пенсионного и социального страхования Российской Федерации):</w:t>
      </w:r>
    </w:p>
    <w:p w:rsidR="00D92658" w:rsidRPr="005063D7" w:rsidRDefault="00D92658" w:rsidP="00D92658">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5063D7">
        <w:rPr>
          <w:rFonts w:ascii="Times New Roman" w:eastAsia="Calibri" w:hAnsi="Times New Roman" w:cs="Times New Roman"/>
          <w:sz w:val="28"/>
          <w:szCs w:val="28"/>
        </w:rPr>
        <w:t xml:space="preserve">- сведения </w:t>
      </w:r>
      <w:proofErr w:type="gramStart"/>
      <w:r w:rsidRPr="005063D7">
        <w:rPr>
          <w:rFonts w:ascii="Times New Roman" w:eastAsia="Calibri" w:hAnsi="Times New Roman" w:cs="Times New Roman"/>
          <w:sz w:val="28"/>
          <w:szCs w:val="28"/>
        </w:rPr>
        <w:t>о  получении</w:t>
      </w:r>
      <w:proofErr w:type="gramEnd"/>
      <w:r w:rsidRPr="005063D7">
        <w:rPr>
          <w:rFonts w:ascii="Times New Roman" w:eastAsia="Calibri" w:hAnsi="Times New Roman" w:cs="Times New Roman"/>
          <w:sz w:val="28"/>
          <w:szCs w:val="28"/>
        </w:rPr>
        <w:t xml:space="preserve"> (назначении) пенсии и сроков назначения пенсии;</w:t>
      </w:r>
    </w:p>
    <w:p w:rsidR="00D92658" w:rsidRPr="005063D7" w:rsidRDefault="00D92658" w:rsidP="00D92658">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p>
    <w:p w:rsidR="00D92658" w:rsidRPr="005063D7" w:rsidRDefault="00D92658" w:rsidP="00D92658">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5063D7">
        <w:rPr>
          <w:rFonts w:ascii="Times New Roman" w:eastAsia="Calibri" w:hAnsi="Times New Roman" w:cs="Times New Roman"/>
          <w:sz w:val="28"/>
          <w:szCs w:val="28"/>
        </w:rPr>
        <w:t xml:space="preserve">4) </w:t>
      </w:r>
      <w:r w:rsidRPr="005063D7">
        <w:rPr>
          <w:rFonts w:ascii="Times New Roman" w:eastAsia="Calibri" w:hAnsi="Times New Roman" w:cs="Times New Roman"/>
          <w:sz w:val="28"/>
          <w:szCs w:val="28"/>
          <w:shd w:val="clear" w:color="auto" w:fill="FFFFFF"/>
        </w:rPr>
        <w:t>в органе государственной службы занятости</w:t>
      </w:r>
      <w:r w:rsidRPr="005063D7">
        <w:rPr>
          <w:rFonts w:ascii="Times New Roman" w:eastAsia="Calibri" w:hAnsi="Times New Roman" w:cs="Times New Roman"/>
          <w:sz w:val="28"/>
          <w:szCs w:val="28"/>
        </w:rPr>
        <w:t>:</w:t>
      </w:r>
    </w:p>
    <w:p w:rsidR="00D92658" w:rsidRPr="005063D7" w:rsidRDefault="00D92658" w:rsidP="00D92658">
      <w:pPr>
        <w:autoSpaceDE w:val="0"/>
        <w:autoSpaceDN w:val="0"/>
        <w:adjustRightInd w:val="0"/>
        <w:spacing w:after="0" w:line="240" w:lineRule="auto"/>
        <w:ind w:firstLine="708"/>
        <w:jc w:val="both"/>
        <w:outlineLvl w:val="1"/>
        <w:rPr>
          <w:rFonts w:ascii="Times New Roman" w:eastAsia="Calibri" w:hAnsi="Times New Roman" w:cs="Times New Roman"/>
          <w:i/>
          <w:sz w:val="28"/>
          <w:szCs w:val="28"/>
        </w:rPr>
      </w:pPr>
      <w:r w:rsidRPr="005063D7">
        <w:rPr>
          <w:rFonts w:ascii="Times New Roman" w:eastAsia="Calibri" w:hAnsi="Times New Roman" w:cs="Times New Roman"/>
          <w:i/>
          <w:sz w:val="28"/>
          <w:szCs w:val="28"/>
        </w:rPr>
        <w:t>для лиц старше 18 лет;</w:t>
      </w:r>
    </w:p>
    <w:p w:rsidR="00D92658" w:rsidRPr="005063D7" w:rsidRDefault="00D92658" w:rsidP="00D92658">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5063D7">
        <w:rPr>
          <w:rFonts w:ascii="Times New Roman" w:eastAsia="Calibri" w:hAnsi="Times New Roman" w:cs="Times New Roman"/>
          <w:sz w:val="28"/>
          <w:szCs w:val="28"/>
        </w:rPr>
        <w:t xml:space="preserve"> - сведения о размере пособия по безработице, стипендии на период переобучения (либо неполучении указанных выплат) и других выплат, получаемых гражданами, обратившимися за муниципальной услугой, признанными в официальном порядке безработными;</w:t>
      </w:r>
    </w:p>
    <w:p w:rsidR="00D92658" w:rsidRPr="005063D7" w:rsidRDefault="00D92658" w:rsidP="00D92658">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5063D7">
        <w:rPr>
          <w:rFonts w:ascii="Times New Roman" w:eastAsia="Calibri" w:hAnsi="Times New Roman" w:cs="Times New Roman"/>
          <w:sz w:val="28"/>
          <w:szCs w:val="28"/>
        </w:rPr>
        <w:t>- сведения о постановке заявителя и(или) членов его семьи на учет в качестве безработного в целях поиска работы;</w:t>
      </w:r>
    </w:p>
    <w:p w:rsidR="00D92658" w:rsidRPr="005063D7" w:rsidRDefault="00D92658" w:rsidP="00D92658">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p>
    <w:p w:rsidR="00D92658" w:rsidRPr="005063D7" w:rsidRDefault="00D92658" w:rsidP="00D9265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rPr>
        <w:t xml:space="preserve">5) в </w:t>
      </w:r>
      <w:r w:rsidRPr="005063D7">
        <w:rPr>
          <w:rFonts w:ascii="Times New Roman" w:eastAsia="Calibri" w:hAnsi="Times New Roman" w:cs="Times New Roman"/>
          <w:sz w:val="28"/>
          <w:szCs w:val="28"/>
          <w:lang w:eastAsia="ru-RU"/>
        </w:rPr>
        <w:t>государственной информационной системе «Единая централизованная цифровая платформа в социальной сфере»:</w:t>
      </w:r>
    </w:p>
    <w:p w:rsidR="00D92658" w:rsidRPr="005063D7" w:rsidRDefault="00D92658" w:rsidP="00D92658">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p>
    <w:p w:rsidR="00D92658" w:rsidRPr="005063D7" w:rsidRDefault="00D92658" w:rsidP="00D92658">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5063D7">
        <w:rPr>
          <w:rFonts w:ascii="Times New Roman" w:eastAsia="Calibri" w:hAnsi="Times New Roman" w:cs="Times New Roman"/>
          <w:sz w:val="28"/>
          <w:szCs w:val="28"/>
        </w:rPr>
        <w:t xml:space="preserve">- сведения о суммах пенсии, пособий и иных мер социальной поддержки в виде выплат, полученные в соответствии с законодательством Российской Федерации и (или) законодательством Ленинградской области; </w:t>
      </w:r>
    </w:p>
    <w:p w:rsidR="00D92658" w:rsidRPr="005063D7" w:rsidRDefault="00D92658" w:rsidP="00D92658">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5063D7">
        <w:rPr>
          <w:rFonts w:ascii="Times New Roman" w:eastAsia="Calibri" w:hAnsi="Times New Roman" w:cs="Times New Roman"/>
          <w:sz w:val="28"/>
          <w:szCs w:val="28"/>
        </w:rPr>
        <w:t>- сведения о государственной регистрации рождения;</w:t>
      </w:r>
    </w:p>
    <w:p w:rsidR="00D92658" w:rsidRPr="005063D7" w:rsidRDefault="00D92658" w:rsidP="00D92658">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5063D7">
        <w:rPr>
          <w:rFonts w:ascii="Times New Roman" w:eastAsia="Calibri" w:hAnsi="Times New Roman" w:cs="Times New Roman"/>
          <w:sz w:val="28"/>
          <w:szCs w:val="28"/>
        </w:rPr>
        <w:lastRenderedPageBreak/>
        <w:t>- сведения о государственной регистрации заключения брака;</w:t>
      </w:r>
    </w:p>
    <w:p w:rsidR="00D92658" w:rsidRPr="005063D7" w:rsidRDefault="00D92658" w:rsidP="00D92658">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5063D7">
        <w:rPr>
          <w:rFonts w:ascii="Times New Roman" w:eastAsia="Calibri" w:hAnsi="Times New Roman" w:cs="Times New Roman"/>
          <w:sz w:val="28"/>
          <w:szCs w:val="28"/>
        </w:rPr>
        <w:t>- сведения о государственной регистрации смерти;</w:t>
      </w:r>
    </w:p>
    <w:p w:rsidR="00D92658" w:rsidRPr="005063D7" w:rsidRDefault="00D92658" w:rsidP="00D92658">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5063D7">
        <w:rPr>
          <w:rFonts w:ascii="Times New Roman" w:eastAsia="Calibri" w:hAnsi="Times New Roman" w:cs="Times New Roman"/>
          <w:sz w:val="28"/>
          <w:szCs w:val="28"/>
        </w:rPr>
        <w:t>- сведения о государственной регистрации перемены имени;</w:t>
      </w:r>
    </w:p>
    <w:p w:rsidR="00D92658" w:rsidRPr="005063D7" w:rsidRDefault="00D92658" w:rsidP="00D92658">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5063D7">
        <w:rPr>
          <w:rFonts w:ascii="Times New Roman" w:eastAsia="Calibri" w:hAnsi="Times New Roman" w:cs="Times New Roman"/>
          <w:sz w:val="28"/>
          <w:szCs w:val="28"/>
        </w:rPr>
        <w:t>- сведения о государственной регистрации расторжения брака;</w:t>
      </w:r>
    </w:p>
    <w:p w:rsidR="00D92658" w:rsidRPr="005063D7" w:rsidRDefault="00D92658" w:rsidP="00D92658">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5063D7">
        <w:rPr>
          <w:rFonts w:ascii="Times New Roman" w:eastAsia="Calibri" w:hAnsi="Times New Roman" w:cs="Times New Roman"/>
          <w:sz w:val="28"/>
          <w:szCs w:val="28"/>
        </w:rPr>
        <w:t>- сведения о государственной регистрации установления отцовства;</w:t>
      </w:r>
    </w:p>
    <w:p w:rsidR="00D92658" w:rsidRPr="005063D7" w:rsidRDefault="00D92658" w:rsidP="00D92658">
      <w:pPr>
        <w:autoSpaceDE w:val="0"/>
        <w:autoSpaceDN w:val="0"/>
        <w:adjustRightInd w:val="0"/>
        <w:spacing w:after="0" w:line="240" w:lineRule="auto"/>
        <w:ind w:firstLine="708"/>
        <w:jc w:val="both"/>
        <w:outlineLvl w:val="1"/>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rPr>
        <w:t>- с</w:t>
      </w:r>
      <w:r w:rsidRPr="005063D7">
        <w:rPr>
          <w:rFonts w:ascii="Times New Roman" w:eastAsia="Calibri" w:hAnsi="Times New Roman" w:cs="Times New Roman"/>
          <w:sz w:val="28"/>
          <w:szCs w:val="28"/>
          <w:lang w:eastAsia="ru-RU"/>
        </w:rPr>
        <w:t>ведения об отсутствии регистрации родителей в территориальном органе Фонда пенсионного и социального страхования Российской Федерации в качестве страхователей и о неполучении ими единовременного пособия при рождении ребенка и ежемесячного пособия по уходу за ребенком (при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p>
    <w:p w:rsidR="00D92658" w:rsidRPr="005063D7" w:rsidRDefault="00D92658" w:rsidP="00D92658">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5063D7">
        <w:rPr>
          <w:rFonts w:ascii="Times New Roman" w:eastAsia="Calibri" w:hAnsi="Times New Roman" w:cs="Times New Roman"/>
          <w:sz w:val="28"/>
          <w:szCs w:val="28"/>
        </w:rPr>
        <w:t xml:space="preserve">- сведения об опеке и родительских правах </w:t>
      </w:r>
      <w:r w:rsidRPr="005063D7">
        <w:rPr>
          <w:rFonts w:ascii="Times New Roman" w:eastAsia="Calibri" w:hAnsi="Times New Roman" w:cs="Times New Roman"/>
          <w:sz w:val="28"/>
          <w:szCs w:val="28"/>
          <w:lang w:eastAsia="ru-RU"/>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p>
    <w:p w:rsidR="00D92658" w:rsidRPr="005063D7" w:rsidRDefault="00D92658" w:rsidP="00D92658">
      <w:pPr>
        <w:suppressAutoHyphens/>
        <w:spacing w:after="0" w:line="240" w:lineRule="auto"/>
        <w:ind w:firstLine="709"/>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 xml:space="preserve">- сведения об ограничении дееспособности или признании родителя либо иного законного представителя ребенка недееспособным; </w:t>
      </w:r>
    </w:p>
    <w:p w:rsidR="00D92658" w:rsidRPr="005063D7" w:rsidRDefault="00D92658" w:rsidP="00D92658">
      <w:pPr>
        <w:suppressAutoHyphens/>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rPr>
        <w:t xml:space="preserve">- </w:t>
      </w:r>
      <w:r w:rsidRPr="005063D7">
        <w:rPr>
          <w:rFonts w:ascii="Times New Roman" w:eastAsia="Calibri" w:hAnsi="Times New Roman" w:cs="Times New Roman"/>
          <w:sz w:val="28"/>
          <w:szCs w:val="28"/>
          <w:lang w:eastAsia="ru-RU"/>
        </w:rPr>
        <w:t>сведения о передаче ребенка (детей) на воспитание в приемную семью.</w:t>
      </w:r>
    </w:p>
    <w:p w:rsidR="00D92658" w:rsidRPr="005063D7" w:rsidRDefault="00D92658" w:rsidP="00D92658">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p>
    <w:p w:rsidR="00D92658" w:rsidRPr="005063D7" w:rsidRDefault="00D92658" w:rsidP="00D92658">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5063D7">
        <w:rPr>
          <w:rFonts w:ascii="Times New Roman" w:eastAsia="Calibri" w:hAnsi="Times New Roman" w:cs="Times New Roman"/>
          <w:sz w:val="28"/>
          <w:szCs w:val="28"/>
        </w:rPr>
        <w:t>6) в органе Федеральной налоговой службы:</w:t>
      </w:r>
    </w:p>
    <w:p w:rsidR="00D92658" w:rsidRPr="005063D7" w:rsidRDefault="00D92658" w:rsidP="00D92658">
      <w:pPr>
        <w:autoSpaceDE w:val="0"/>
        <w:autoSpaceDN w:val="0"/>
        <w:adjustRightInd w:val="0"/>
        <w:spacing w:after="0" w:line="240" w:lineRule="auto"/>
        <w:ind w:firstLine="708"/>
        <w:jc w:val="both"/>
        <w:outlineLvl w:val="1"/>
        <w:rPr>
          <w:rFonts w:ascii="Arial" w:eastAsia="Calibri" w:hAnsi="Arial" w:cs="Arial"/>
          <w:sz w:val="20"/>
          <w:szCs w:val="20"/>
          <w:lang w:eastAsia="ru-RU"/>
        </w:rPr>
      </w:pPr>
      <w:r w:rsidRPr="005063D7">
        <w:rPr>
          <w:rFonts w:ascii="Times New Roman" w:eastAsia="Calibri" w:hAnsi="Times New Roman" w:cs="Times New Roman"/>
          <w:sz w:val="28"/>
          <w:szCs w:val="28"/>
        </w:rPr>
        <w:t>- с</w:t>
      </w:r>
      <w:r w:rsidRPr="005063D7">
        <w:rPr>
          <w:rFonts w:ascii="Times New Roman" w:eastAsia="Calibri" w:hAnsi="Times New Roman" w:cs="Times New Roman"/>
          <w:sz w:val="28"/>
          <w:szCs w:val="28"/>
          <w:lang w:eastAsia="ru-RU"/>
        </w:rPr>
        <w:t>ведения о выплатах и об иных вознаграждениях, выплаченных в пользу физического лица, по плательщикам страховых выплат, производящим выплаты в пользу физического лица, применяющим автоматизированную упрощенную систему налогообложения, в том числе подлежащих обложению страховыми выплатами (при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p>
    <w:p w:rsidR="00D92658" w:rsidRPr="005063D7" w:rsidRDefault="00D92658" w:rsidP="00D92658">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5063D7">
        <w:rPr>
          <w:rFonts w:ascii="Times New Roman" w:eastAsia="Calibri" w:hAnsi="Times New Roman" w:cs="Times New Roman"/>
          <w:sz w:val="28"/>
          <w:szCs w:val="28"/>
        </w:rPr>
        <w:t xml:space="preserve">- информация </w:t>
      </w:r>
      <w:proofErr w:type="gramStart"/>
      <w:r w:rsidRPr="005063D7">
        <w:rPr>
          <w:rFonts w:ascii="Times New Roman" w:eastAsia="Calibri" w:hAnsi="Times New Roman" w:cs="Times New Roman"/>
          <w:sz w:val="28"/>
          <w:szCs w:val="28"/>
        </w:rPr>
        <w:t>о суммах</w:t>
      </w:r>
      <w:proofErr w:type="gramEnd"/>
      <w:r w:rsidRPr="005063D7">
        <w:rPr>
          <w:rFonts w:ascii="Times New Roman" w:eastAsia="Calibri" w:hAnsi="Times New Roman" w:cs="Times New Roman"/>
          <w:sz w:val="28"/>
          <w:szCs w:val="28"/>
        </w:rPr>
        <w:t xml:space="preserve"> выплаченных физическому лицу процентов по вкладам </w:t>
      </w:r>
      <w:r w:rsidRPr="005063D7">
        <w:rPr>
          <w:rFonts w:ascii="Times New Roman" w:eastAsia="Calibri" w:hAnsi="Times New Roman" w:cs="Times New Roman"/>
          <w:sz w:val="28"/>
          <w:szCs w:val="28"/>
          <w:lang w:eastAsia="ru-RU"/>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r w:rsidRPr="005063D7">
        <w:rPr>
          <w:rFonts w:ascii="Times New Roman" w:eastAsia="Calibri" w:hAnsi="Times New Roman" w:cs="Times New Roman"/>
          <w:sz w:val="28"/>
          <w:szCs w:val="28"/>
        </w:rPr>
        <w:t xml:space="preserve">  </w:t>
      </w:r>
    </w:p>
    <w:p w:rsidR="00D92658" w:rsidRPr="005063D7" w:rsidRDefault="00D92658" w:rsidP="00D92658">
      <w:pPr>
        <w:autoSpaceDE w:val="0"/>
        <w:autoSpaceDN w:val="0"/>
        <w:adjustRightInd w:val="0"/>
        <w:spacing w:after="0" w:line="240" w:lineRule="auto"/>
        <w:ind w:firstLine="709"/>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 сведения из декларации о доходах физических лиц 3-НДФЛ;</w:t>
      </w:r>
    </w:p>
    <w:p w:rsidR="00D92658" w:rsidRPr="005063D7" w:rsidRDefault="00D92658" w:rsidP="00D92658">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5063D7">
        <w:rPr>
          <w:rFonts w:ascii="Times New Roman" w:eastAsia="Calibri" w:hAnsi="Times New Roman" w:cs="Times New Roman"/>
          <w:sz w:val="28"/>
          <w:szCs w:val="28"/>
        </w:rPr>
        <w:t>- справка о доходах и налогах физического лица;</w:t>
      </w:r>
    </w:p>
    <w:p w:rsidR="00D92658" w:rsidRPr="005063D7" w:rsidRDefault="00D92658" w:rsidP="00D92658">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5063D7">
        <w:rPr>
          <w:rFonts w:ascii="Times New Roman" w:eastAsia="Calibri" w:hAnsi="Times New Roman" w:cs="Times New Roman"/>
          <w:sz w:val="28"/>
          <w:szCs w:val="28"/>
        </w:rPr>
        <w:t>- сведения об ИНН физического лица на основании полных паспортных данных;</w:t>
      </w:r>
    </w:p>
    <w:p w:rsidR="00D92658" w:rsidRPr="005063D7" w:rsidRDefault="00D92658" w:rsidP="00D92658">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shd w:val="clear" w:color="auto" w:fill="F7FAFC"/>
          <w:lang w:eastAsia="ru-RU"/>
        </w:rPr>
        <w:t>информация о фактах регистрации транспортных средств и сведений о их владельцах в ФНС России</w:t>
      </w:r>
      <w:r w:rsidRPr="005063D7">
        <w:rPr>
          <w:rFonts w:ascii="Times New Roman" w:eastAsia="Times New Roman" w:hAnsi="Times New Roman" w:cs="Times New Roman"/>
          <w:sz w:val="28"/>
          <w:szCs w:val="28"/>
          <w:lang w:eastAsia="ru-RU"/>
        </w:rPr>
        <w:t>;</w:t>
      </w:r>
    </w:p>
    <w:p w:rsidR="00D92658" w:rsidRPr="005063D7" w:rsidRDefault="00D92658" w:rsidP="00D92658">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shd w:val="clear" w:color="auto" w:fill="F7FAFC"/>
          <w:lang w:eastAsia="ru-RU"/>
        </w:rPr>
      </w:pPr>
    </w:p>
    <w:p w:rsidR="00D92658" w:rsidRPr="005063D7" w:rsidRDefault="00D92658" w:rsidP="00D92658">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5063D7">
        <w:rPr>
          <w:rFonts w:ascii="Times New Roman" w:eastAsia="Calibri" w:hAnsi="Times New Roman" w:cs="Times New Roman"/>
          <w:sz w:val="28"/>
          <w:szCs w:val="28"/>
        </w:rPr>
        <w:t>7) в органе Федеральной службы судебных приставов:</w:t>
      </w:r>
    </w:p>
    <w:p w:rsidR="00D92658" w:rsidRPr="005063D7" w:rsidRDefault="00D92658" w:rsidP="00D92658">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5063D7">
        <w:rPr>
          <w:rFonts w:ascii="Times New Roman" w:eastAsia="Calibri" w:hAnsi="Times New Roman" w:cs="Times New Roman"/>
          <w:sz w:val="28"/>
          <w:szCs w:val="28"/>
        </w:rPr>
        <w:lastRenderedPageBreak/>
        <w:t>- сведения о нахождении должника по алиментным обязательствам в исполнительно-процессуальном розыске, в том числе о том, что в месячный срок место нахождения разыскиваемого должника не установлено</w:t>
      </w:r>
      <w:r w:rsidRPr="005063D7">
        <w:rPr>
          <w:rFonts w:ascii="Times New Roman" w:eastAsia="Calibri" w:hAnsi="Times New Roman" w:cs="Times New Roman"/>
          <w:sz w:val="28"/>
          <w:szCs w:val="28"/>
          <w:lang w:eastAsia="ru-RU"/>
        </w:rPr>
        <w:t>;</w:t>
      </w:r>
      <w:r w:rsidRPr="005063D7">
        <w:rPr>
          <w:rFonts w:ascii="Times New Roman" w:eastAsia="Calibri" w:hAnsi="Times New Roman" w:cs="Times New Roman"/>
          <w:sz w:val="28"/>
          <w:szCs w:val="28"/>
        </w:rPr>
        <w:t xml:space="preserve">  </w:t>
      </w:r>
    </w:p>
    <w:p w:rsidR="00D92658" w:rsidRPr="005063D7" w:rsidRDefault="00D92658" w:rsidP="00D92658">
      <w:pPr>
        <w:autoSpaceDE w:val="0"/>
        <w:autoSpaceDN w:val="0"/>
        <w:adjustRightInd w:val="0"/>
        <w:spacing w:after="0" w:line="240" w:lineRule="auto"/>
        <w:ind w:firstLine="708"/>
        <w:jc w:val="both"/>
        <w:outlineLvl w:val="1"/>
        <w:rPr>
          <w:rFonts w:ascii="Calibri" w:eastAsia="Calibri" w:hAnsi="Calibri" w:cs="Calibri"/>
        </w:rPr>
      </w:pPr>
      <w:r w:rsidRPr="005063D7">
        <w:rPr>
          <w:rFonts w:ascii="Times New Roman" w:eastAsia="Calibri" w:hAnsi="Times New Roman" w:cs="Times New Roman"/>
          <w:sz w:val="28"/>
          <w:szCs w:val="28"/>
        </w:rPr>
        <w:t>- справка (сведения) об отсутствии выплаты алиментов (о наличии задолженности по выплате), взыскиваемых по решению суда, на содержание несовершеннолетних детей (</w:t>
      </w:r>
      <w:r w:rsidRPr="005063D7">
        <w:rPr>
          <w:rFonts w:ascii="Times New Roman" w:eastAsia="Calibri" w:hAnsi="Times New Roman" w:cs="Times New Roman"/>
          <w:sz w:val="28"/>
          <w:szCs w:val="28"/>
          <w:lang w:eastAsia="ru-RU"/>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p>
    <w:p w:rsidR="00D92658" w:rsidRPr="005063D7" w:rsidRDefault="00D92658" w:rsidP="00D92658">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5063D7">
        <w:rPr>
          <w:rFonts w:ascii="Times New Roman" w:eastAsia="Calibri" w:hAnsi="Times New Roman" w:cs="Times New Roman"/>
          <w:sz w:val="28"/>
          <w:szCs w:val="28"/>
        </w:rPr>
        <w:t xml:space="preserve">справка или постановление судебного пристава-исполнителя о возвращении исполнительного документа взыскателю </w:t>
      </w:r>
      <w:r w:rsidRPr="005063D7">
        <w:rPr>
          <w:rFonts w:ascii="Times New Roman" w:eastAsia="Calibri" w:hAnsi="Times New Roman" w:cs="Times New Roman"/>
          <w:sz w:val="28"/>
          <w:szCs w:val="28"/>
          <w:lang w:eastAsia="ru-RU"/>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r w:rsidRPr="005063D7">
        <w:rPr>
          <w:rFonts w:ascii="Times New Roman" w:eastAsia="Calibri" w:hAnsi="Times New Roman" w:cs="Times New Roman"/>
          <w:sz w:val="28"/>
          <w:szCs w:val="28"/>
        </w:rPr>
        <w:t xml:space="preserve">  </w:t>
      </w:r>
    </w:p>
    <w:p w:rsidR="00D92658" w:rsidRPr="005063D7" w:rsidRDefault="00D92658" w:rsidP="00D92658">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p>
    <w:p w:rsidR="00D92658" w:rsidRPr="005063D7" w:rsidRDefault="00D92658" w:rsidP="00D92658">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5063D7">
        <w:rPr>
          <w:rFonts w:ascii="Times New Roman" w:eastAsia="Calibri" w:hAnsi="Times New Roman" w:cs="Times New Roman"/>
          <w:sz w:val="28"/>
          <w:szCs w:val="28"/>
        </w:rPr>
        <w:t>8) в органе Федеральной службы исполнения наказаний и других соответствующих федеральных органах:</w:t>
      </w:r>
    </w:p>
    <w:p w:rsidR="00D92658" w:rsidRPr="005063D7" w:rsidRDefault="00D92658" w:rsidP="00D92658">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5063D7">
        <w:rPr>
          <w:rFonts w:ascii="Times New Roman" w:eastAsia="Calibri" w:hAnsi="Times New Roman" w:cs="Times New Roman"/>
          <w:sz w:val="28"/>
          <w:szCs w:val="28"/>
        </w:rPr>
        <w:t>- сведения (справка) о нахождении в соответствующих учреждениях должника (отбывает наказание, находится под арестом, на принудительном лечении, направлен для прохождения судебно-медицинской экспертизы или иные основания) и об отсутствии у него заработка, достаточного для исполнения решения суда о взыскании алиментов;</w:t>
      </w:r>
    </w:p>
    <w:p w:rsidR="00D92658" w:rsidRPr="005063D7" w:rsidRDefault="00D92658" w:rsidP="00D92658">
      <w:pPr>
        <w:autoSpaceDE w:val="0"/>
        <w:autoSpaceDN w:val="0"/>
        <w:adjustRightInd w:val="0"/>
        <w:spacing w:after="0" w:line="240" w:lineRule="auto"/>
        <w:ind w:firstLine="709"/>
        <w:jc w:val="both"/>
        <w:outlineLvl w:val="1"/>
        <w:rPr>
          <w:rFonts w:ascii="Times New Roman" w:eastAsia="Calibri" w:hAnsi="Times New Roman" w:cs="Times New Roman"/>
          <w:sz w:val="28"/>
          <w:szCs w:val="28"/>
        </w:rPr>
      </w:pPr>
    </w:p>
    <w:p w:rsidR="00D92658" w:rsidRPr="005063D7" w:rsidRDefault="00D92658" w:rsidP="00D92658">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5063D7">
        <w:rPr>
          <w:rFonts w:ascii="Times New Roman" w:eastAsia="Calibri" w:hAnsi="Times New Roman" w:cs="Times New Roman"/>
          <w:sz w:val="28"/>
          <w:szCs w:val="28"/>
        </w:rPr>
        <w:t>9) в органе Министерства обороны Российской Федерации и подведомственных ему учреждениях:</w:t>
      </w:r>
    </w:p>
    <w:p w:rsidR="00D92658" w:rsidRPr="005063D7" w:rsidRDefault="00D92658" w:rsidP="00D92658">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5063D7">
        <w:rPr>
          <w:rFonts w:ascii="Times New Roman" w:eastAsia="Calibri" w:hAnsi="Times New Roman" w:cs="Times New Roman"/>
          <w:sz w:val="28"/>
          <w:szCs w:val="28"/>
        </w:rPr>
        <w:t xml:space="preserve">- сведения о призыве отца ребенка на военную службу с указанием воинского звания и срока окончания службы по призыву </w:t>
      </w:r>
      <w:r w:rsidRPr="005063D7">
        <w:rPr>
          <w:rFonts w:ascii="Times New Roman" w:eastAsia="Calibri" w:hAnsi="Times New Roman" w:cs="Times New Roman"/>
          <w:sz w:val="28"/>
          <w:szCs w:val="28"/>
          <w:lang w:eastAsia="ru-RU"/>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r w:rsidRPr="005063D7">
        <w:rPr>
          <w:rFonts w:ascii="Times New Roman" w:eastAsia="Calibri" w:hAnsi="Times New Roman" w:cs="Times New Roman"/>
          <w:sz w:val="28"/>
          <w:szCs w:val="28"/>
        </w:rPr>
        <w:t xml:space="preserve">  </w:t>
      </w:r>
    </w:p>
    <w:p w:rsidR="00D92658" w:rsidRPr="005063D7" w:rsidRDefault="00D92658" w:rsidP="00D92658">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5063D7">
        <w:rPr>
          <w:rFonts w:ascii="Times New Roman" w:eastAsia="Calibri" w:hAnsi="Times New Roman" w:cs="Times New Roman"/>
          <w:sz w:val="28"/>
          <w:szCs w:val="28"/>
        </w:rPr>
        <w:t xml:space="preserve">- сведения об учебе отца ребенка, с указанием срока окончания службы по призыву </w:t>
      </w:r>
      <w:r w:rsidRPr="005063D7">
        <w:rPr>
          <w:rFonts w:ascii="Times New Roman" w:eastAsia="Calibri" w:hAnsi="Times New Roman" w:cs="Times New Roman"/>
          <w:sz w:val="28"/>
          <w:szCs w:val="28"/>
          <w:lang w:eastAsia="ru-RU"/>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r w:rsidRPr="005063D7">
        <w:rPr>
          <w:rFonts w:ascii="Times New Roman" w:eastAsia="Calibri" w:hAnsi="Times New Roman" w:cs="Times New Roman"/>
          <w:sz w:val="28"/>
          <w:szCs w:val="28"/>
        </w:rPr>
        <w:t xml:space="preserve">  </w:t>
      </w:r>
    </w:p>
    <w:p w:rsidR="00D92658" w:rsidRPr="005063D7" w:rsidRDefault="00D92658" w:rsidP="00D92658">
      <w:pPr>
        <w:autoSpaceDE w:val="0"/>
        <w:autoSpaceDN w:val="0"/>
        <w:adjustRightInd w:val="0"/>
        <w:spacing w:after="0" w:line="240" w:lineRule="auto"/>
        <w:ind w:firstLine="709"/>
        <w:jc w:val="both"/>
        <w:outlineLvl w:val="1"/>
        <w:rPr>
          <w:rFonts w:ascii="Times New Roman" w:eastAsia="Calibri" w:hAnsi="Times New Roman" w:cs="Times New Roman"/>
          <w:sz w:val="28"/>
          <w:szCs w:val="28"/>
        </w:rPr>
      </w:pPr>
      <w:r w:rsidRPr="005063D7">
        <w:rPr>
          <w:rFonts w:ascii="Times New Roman" w:eastAsia="Calibri" w:hAnsi="Times New Roman" w:cs="Times New Roman"/>
          <w:sz w:val="28"/>
          <w:szCs w:val="28"/>
        </w:rPr>
        <w:t>10) в комитете экономического развития и инвестиционной деятельности Ленинградской области:</w:t>
      </w:r>
    </w:p>
    <w:p w:rsidR="00D92658" w:rsidRPr="005063D7" w:rsidRDefault="00D92658" w:rsidP="00D92658">
      <w:pPr>
        <w:autoSpaceDE w:val="0"/>
        <w:autoSpaceDN w:val="0"/>
        <w:adjustRightInd w:val="0"/>
        <w:spacing w:after="0" w:line="240" w:lineRule="auto"/>
        <w:ind w:firstLine="709"/>
        <w:jc w:val="both"/>
        <w:outlineLvl w:val="1"/>
        <w:rPr>
          <w:rFonts w:ascii="Times New Roman" w:eastAsia="Calibri" w:hAnsi="Times New Roman" w:cs="Times New Roman"/>
          <w:sz w:val="28"/>
          <w:szCs w:val="28"/>
        </w:rPr>
      </w:pPr>
      <w:r w:rsidRPr="005063D7">
        <w:rPr>
          <w:rFonts w:ascii="Times New Roman" w:eastAsia="Calibri" w:hAnsi="Times New Roman" w:cs="Times New Roman"/>
          <w:sz w:val="28"/>
          <w:szCs w:val="28"/>
        </w:rPr>
        <w:t>- жилищный документ;</w:t>
      </w:r>
    </w:p>
    <w:p w:rsidR="00D92658" w:rsidRPr="005063D7" w:rsidRDefault="00D92658" w:rsidP="00D92658">
      <w:pPr>
        <w:autoSpaceDE w:val="0"/>
        <w:autoSpaceDN w:val="0"/>
        <w:adjustRightInd w:val="0"/>
        <w:spacing w:after="0" w:line="240" w:lineRule="auto"/>
        <w:ind w:firstLine="709"/>
        <w:jc w:val="both"/>
        <w:outlineLvl w:val="1"/>
        <w:rPr>
          <w:rFonts w:ascii="Times New Roman" w:eastAsia="Calibri" w:hAnsi="Times New Roman" w:cs="Times New Roman"/>
          <w:sz w:val="28"/>
          <w:szCs w:val="28"/>
        </w:rPr>
      </w:pPr>
    </w:p>
    <w:p w:rsidR="00D92658" w:rsidRPr="005063D7" w:rsidRDefault="00D92658" w:rsidP="00D92658">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p>
    <w:p w:rsidR="00D92658" w:rsidRPr="005063D7" w:rsidRDefault="00D92658" w:rsidP="00D92658">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5063D7">
        <w:rPr>
          <w:rFonts w:ascii="Times New Roman" w:eastAsia="Calibri" w:hAnsi="Times New Roman" w:cs="Times New Roman"/>
          <w:sz w:val="28"/>
          <w:szCs w:val="28"/>
        </w:rPr>
        <w:t>11) в Федеральной службе государственной регистрации, кадастра и картографии:</w:t>
      </w:r>
    </w:p>
    <w:p w:rsidR="00D92658" w:rsidRPr="005063D7" w:rsidRDefault="00D92658" w:rsidP="00D92658">
      <w:pPr>
        <w:autoSpaceDE w:val="0"/>
        <w:autoSpaceDN w:val="0"/>
        <w:adjustRightInd w:val="0"/>
        <w:spacing w:after="0" w:line="240" w:lineRule="auto"/>
        <w:ind w:firstLine="708"/>
        <w:jc w:val="both"/>
        <w:outlineLvl w:val="1"/>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lastRenderedPageBreak/>
        <w:t>- выписка из Единого государственного реестра недвижимости о правах отдельного лица на имевшиеся (имеющиеся) у него объекты недвижимости (действительна в течение одного месяца с момента представления, представляется на заявителя и каждого из членов его семьи по Российской Федерации);</w:t>
      </w:r>
    </w:p>
    <w:p w:rsidR="00D92658" w:rsidRPr="005063D7" w:rsidRDefault="00D92658" w:rsidP="00D92658">
      <w:pPr>
        <w:spacing w:after="0" w:line="240" w:lineRule="auto"/>
        <w:ind w:firstLine="708"/>
        <w:jc w:val="both"/>
        <w:rPr>
          <w:rFonts w:ascii="Times New Roman" w:eastAsia="Calibri" w:hAnsi="Times New Roman" w:cs="Times New Roman"/>
          <w:sz w:val="28"/>
          <w:szCs w:val="28"/>
        </w:rPr>
      </w:pPr>
      <w:r w:rsidRPr="005063D7">
        <w:rPr>
          <w:rFonts w:ascii="Times New Roman" w:eastAsia="Calibri" w:hAnsi="Times New Roman" w:cs="Times New Roman"/>
          <w:sz w:val="28"/>
          <w:szCs w:val="28"/>
          <w:lang w:eastAsia="ru-RU"/>
        </w:rPr>
        <w:t xml:space="preserve">12) </w:t>
      </w:r>
      <w:r w:rsidRPr="005063D7">
        <w:rPr>
          <w:rFonts w:ascii="Times New Roman" w:eastAsia="Calibri" w:hAnsi="Times New Roman" w:cs="Times New Roman"/>
          <w:sz w:val="28"/>
          <w:szCs w:val="28"/>
        </w:rPr>
        <w:t xml:space="preserve">в </w:t>
      </w:r>
      <w:proofErr w:type="gramStart"/>
      <w:r w:rsidRPr="005063D7">
        <w:rPr>
          <w:rFonts w:ascii="Times New Roman" w:eastAsia="Calibri" w:hAnsi="Times New Roman" w:cs="Times New Roman"/>
          <w:sz w:val="28"/>
          <w:szCs w:val="28"/>
        </w:rPr>
        <w:t>органах  государственной</w:t>
      </w:r>
      <w:proofErr w:type="gramEnd"/>
      <w:r w:rsidRPr="005063D7">
        <w:rPr>
          <w:rFonts w:ascii="Times New Roman" w:eastAsia="Calibri" w:hAnsi="Times New Roman" w:cs="Times New Roman"/>
          <w:sz w:val="28"/>
          <w:szCs w:val="28"/>
        </w:rPr>
        <w:t xml:space="preserve"> власти Российской Федерации, органах государственной власти Ленинградской области или органах местного самоуправления Ленинградской области:</w:t>
      </w:r>
    </w:p>
    <w:p w:rsidR="00D92658" w:rsidRPr="005063D7" w:rsidRDefault="00D92658" w:rsidP="00D92658">
      <w:pPr>
        <w:spacing w:after="0" w:line="240" w:lineRule="auto"/>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rPr>
        <w:t xml:space="preserve">  </w:t>
      </w:r>
      <w:r w:rsidRPr="005063D7">
        <w:rPr>
          <w:rFonts w:ascii="Times New Roman" w:eastAsia="Calibri" w:hAnsi="Times New Roman" w:cs="Times New Roman"/>
          <w:sz w:val="28"/>
          <w:szCs w:val="28"/>
        </w:rPr>
        <w:tab/>
        <w:t xml:space="preserve">- </w:t>
      </w:r>
      <w:r w:rsidRPr="005063D7">
        <w:rPr>
          <w:rFonts w:ascii="Times New Roman" w:eastAsia="Calibri" w:hAnsi="Times New Roman" w:cs="Times New Roman"/>
          <w:sz w:val="28"/>
          <w:szCs w:val="28"/>
          <w:lang w:eastAsia="ru-RU"/>
        </w:rPr>
        <w:t xml:space="preserve">заключение межведомственной комиссии о выявлении оснований для признания помещения непригодным для проживания (в случае, если гражданин имеет право на получение жилого помещения во внеочередном порядке в соответствии с </w:t>
      </w:r>
      <w:proofErr w:type="spellStart"/>
      <w:r w:rsidRPr="005063D7">
        <w:rPr>
          <w:rFonts w:ascii="Times New Roman" w:eastAsia="Calibri" w:hAnsi="Times New Roman" w:cs="Times New Roman"/>
          <w:sz w:val="28"/>
          <w:szCs w:val="28"/>
          <w:lang w:eastAsia="ru-RU"/>
        </w:rPr>
        <w:t>пп</w:t>
      </w:r>
      <w:proofErr w:type="spellEnd"/>
      <w:r w:rsidRPr="005063D7">
        <w:rPr>
          <w:rFonts w:ascii="Times New Roman" w:eastAsia="Calibri" w:hAnsi="Times New Roman" w:cs="Times New Roman"/>
          <w:sz w:val="28"/>
          <w:szCs w:val="28"/>
          <w:lang w:eastAsia="ru-RU"/>
        </w:rPr>
        <w:t xml:space="preserve">. 1 п. 2 ст. 57 Жилищного кодекса РФ) (при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 </w:t>
      </w:r>
    </w:p>
    <w:p w:rsidR="00D92658" w:rsidRPr="005063D7" w:rsidRDefault="00D92658" w:rsidP="00D92658">
      <w:pPr>
        <w:spacing w:after="0" w:line="240" w:lineRule="auto"/>
        <w:ind w:firstLine="708"/>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документы, подтверждающие право пользования жилым помещением, занимаемым заявителем и членами его семьи, если жилое помещение находится в муниципальной собственности (договор социального найма, договор коммерческого найма, ордер, решение о предоставлении жилого помещения по договору социального найма);</w:t>
      </w:r>
    </w:p>
    <w:p w:rsidR="00D92658" w:rsidRPr="005063D7" w:rsidRDefault="00D92658" w:rsidP="00D92658">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5063D7">
        <w:rPr>
          <w:rFonts w:ascii="Times New Roman" w:eastAsia="Calibri" w:hAnsi="Times New Roman" w:cs="Times New Roman"/>
          <w:sz w:val="28"/>
          <w:szCs w:val="28"/>
          <w:lang w:eastAsia="ru-RU"/>
        </w:rPr>
        <w:t>- сведения из филиала ГУП «</w:t>
      </w:r>
      <w:proofErr w:type="spellStart"/>
      <w:r w:rsidRPr="005063D7">
        <w:rPr>
          <w:rFonts w:ascii="Times New Roman" w:eastAsia="Calibri" w:hAnsi="Times New Roman" w:cs="Times New Roman"/>
          <w:sz w:val="28"/>
          <w:szCs w:val="28"/>
          <w:lang w:eastAsia="ru-RU"/>
        </w:rPr>
        <w:t>Леноблинвентаризация</w:t>
      </w:r>
      <w:proofErr w:type="spellEnd"/>
      <w:r w:rsidRPr="005063D7">
        <w:rPr>
          <w:rFonts w:ascii="Times New Roman" w:eastAsia="Calibri" w:hAnsi="Times New Roman" w:cs="Times New Roman"/>
          <w:sz w:val="28"/>
          <w:szCs w:val="28"/>
          <w:lang w:eastAsia="ru-RU"/>
        </w:rPr>
        <w:t>» о наличии или отсутствии жилых помещений на праве собственности по месту постоянного жительства заявителя и членов его семьи по состоянию на 1 января 1997 года (представляется на заявителя и каждого из членов его семьи) (п</w:t>
      </w:r>
      <w:r w:rsidRPr="005063D7">
        <w:rPr>
          <w:rFonts w:ascii="Times New Roman" w:eastAsia="Calibri" w:hAnsi="Times New Roman" w:cs="Times New Roman"/>
          <w:bCs/>
          <w:sz w:val="28"/>
          <w:szCs w:val="28"/>
        </w:rPr>
        <w:t xml:space="preserve">ри отсутствии технической возможности на момент запроса документов (сведений), указанных в настоящем подпункте, </w:t>
      </w:r>
      <w:r w:rsidRPr="005063D7">
        <w:rPr>
          <w:rFonts w:ascii="Times New Roman" w:eastAsia="Calibri" w:hAnsi="Times New Roman" w:cs="Times New Roman"/>
          <w:sz w:val="28"/>
          <w:szCs w:val="28"/>
        </w:rPr>
        <w:t xml:space="preserve">посредством автоматизированной  информационной системы межведомственного электронного взаимодействия Ленинградской области,  </w:t>
      </w:r>
      <w:r w:rsidRPr="005063D7">
        <w:rPr>
          <w:rFonts w:ascii="Times New Roman" w:eastAsia="Calibri" w:hAnsi="Times New Roman" w:cs="Times New Roman"/>
          <w:bCs/>
          <w:sz w:val="28"/>
          <w:szCs w:val="28"/>
        </w:rPr>
        <w:t>д</w:t>
      </w:r>
      <w:r w:rsidRPr="005063D7">
        <w:rPr>
          <w:rFonts w:ascii="Times New Roman" w:eastAsia="Calibri" w:hAnsi="Times New Roman" w:cs="Times New Roman"/>
          <w:sz w:val="28"/>
          <w:szCs w:val="28"/>
        </w:rPr>
        <w:t>окументы (сведения) запрашиваются  на бумажном носителе).</w:t>
      </w:r>
    </w:p>
    <w:p w:rsidR="00D92658" w:rsidRPr="005063D7" w:rsidRDefault="00D92658" w:rsidP="00D92658">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2.7.1. Заявитель вправе представить документы (сведения), указанные в пункте 2.7 настоящего регламента, по собственной инициативе.</w:t>
      </w:r>
      <w:ins w:id="3" w:author="Олеся Евгеньевна Кравцова" w:date="2022-02-16T12:06:00Z">
        <w:r w:rsidRPr="005063D7">
          <w:rPr>
            <w:rFonts w:ascii="Times New Roman" w:eastAsia="Calibri" w:hAnsi="Times New Roman" w:cs="Times New Roman"/>
            <w:sz w:val="28"/>
            <w:szCs w:val="28"/>
            <w:lang w:eastAsia="ru-RU"/>
          </w:rPr>
          <w:t xml:space="preserve"> </w:t>
        </w:r>
      </w:ins>
    </w:p>
    <w:p w:rsidR="00D92658" w:rsidRPr="005063D7" w:rsidRDefault="00D92658" w:rsidP="00D92658">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2.7.2. При предоставлении муниципальной услуги запрещается требовать от заявителя:</w:t>
      </w:r>
    </w:p>
    <w:p w:rsidR="00D92658" w:rsidRPr="005063D7" w:rsidRDefault="00D92658" w:rsidP="00D92658">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D92658" w:rsidRPr="005063D7" w:rsidRDefault="00D92658" w:rsidP="00D92658">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w:t>
      </w:r>
      <w:r w:rsidRPr="005063D7">
        <w:rPr>
          <w:rFonts w:ascii="Times New Roman" w:eastAsia="Calibri" w:hAnsi="Times New Roman" w:cs="Times New Roman"/>
          <w:sz w:val="28"/>
          <w:szCs w:val="28"/>
          <w:lang w:eastAsia="ru-RU"/>
        </w:rPr>
        <w:lastRenderedPageBreak/>
        <w:t xml:space="preserve">за исключением документов, указанных в </w:t>
      </w:r>
      <w:hyperlink r:id="rId11" w:history="1">
        <w:r w:rsidRPr="005063D7">
          <w:rPr>
            <w:rFonts w:ascii="Times New Roman" w:eastAsia="Calibri" w:hAnsi="Times New Roman" w:cs="Times New Roman"/>
            <w:sz w:val="28"/>
            <w:szCs w:val="28"/>
            <w:lang w:eastAsia="ru-RU"/>
          </w:rPr>
          <w:t>части 6 статьи 7</w:t>
        </w:r>
      </w:hyperlink>
      <w:r w:rsidRPr="005063D7">
        <w:rPr>
          <w:rFonts w:ascii="Times New Roman" w:eastAsia="Calibri" w:hAnsi="Times New Roman" w:cs="Times New Roman"/>
          <w:sz w:val="28"/>
          <w:szCs w:val="28"/>
          <w:lang w:eastAsia="ru-RU"/>
        </w:rPr>
        <w:t xml:space="preserve"> Федерального закона от 27 июля 2010 года № 210-ФЗ;</w:t>
      </w:r>
    </w:p>
    <w:p w:rsidR="00D92658" w:rsidRPr="005063D7" w:rsidRDefault="00D92658" w:rsidP="00D92658">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2" w:history="1">
        <w:r w:rsidRPr="005063D7">
          <w:rPr>
            <w:rFonts w:ascii="Times New Roman" w:eastAsia="Calibri" w:hAnsi="Times New Roman" w:cs="Times New Roman"/>
            <w:sz w:val="28"/>
            <w:szCs w:val="28"/>
            <w:lang w:eastAsia="ru-RU"/>
          </w:rPr>
          <w:t>части 1 статьи 9</w:t>
        </w:r>
      </w:hyperlink>
      <w:r w:rsidRPr="005063D7">
        <w:rPr>
          <w:rFonts w:ascii="Times New Roman" w:eastAsia="Calibri" w:hAnsi="Times New Roman" w:cs="Times New Roman"/>
          <w:sz w:val="28"/>
          <w:szCs w:val="28"/>
          <w:lang w:eastAsia="ru-RU"/>
        </w:rPr>
        <w:t xml:space="preserve"> Федерального закона № 210-ФЗ;</w:t>
      </w:r>
    </w:p>
    <w:p w:rsidR="00D92658" w:rsidRPr="005063D7" w:rsidRDefault="00D92658" w:rsidP="00D92658">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xml:space="preserve">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3" w:history="1">
        <w:r w:rsidRPr="005063D7">
          <w:rPr>
            <w:rFonts w:ascii="Times New Roman" w:eastAsia="Calibri" w:hAnsi="Times New Roman" w:cs="Times New Roman"/>
            <w:sz w:val="28"/>
            <w:szCs w:val="28"/>
            <w:lang w:eastAsia="ru-RU"/>
          </w:rPr>
          <w:t>пунктом 4 части 1 статьи 7</w:t>
        </w:r>
      </w:hyperlink>
      <w:r w:rsidRPr="005063D7">
        <w:rPr>
          <w:rFonts w:ascii="Times New Roman" w:eastAsia="Calibri" w:hAnsi="Times New Roman" w:cs="Times New Roman"/>
          <w:sz w:val="28"/>
          <w:szCs w:val="28"/>
          <w:lang w:eastAsia="ru-RU"/>
        </w:rPr>
        <w:t xml:space="preserve"> Федерального закона № 210-ФЗ.</w:t>
      </w:r>
    </w:p>
    <w:p w:rsidR="00D92658" w:rsidRPr="005063D7" w:rsidRDefault="00D92658" w:rsidP="00D92658">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xml:space="preserve">представления на бумажном носителе документов и информации, электронные образы которых ранее были заверены в соответствии с </w:t>
      </w:r>
      <w:hyperlink r:id="rId14" w:history="1">
        <w:r w:rsidRPr="005063D7">
          <w:rPr>
            <w:rFonts w:ascii="Times New Roman" w:eastAsia="Calibri" w:hAnsi="Times New Roman" w:cs="Times New Roman"/>
            <w:sz w:val="28"/>
            <w:szCs w:val="28"/>
            <w:lang w:eastAsia="ru-RU"/>
          </w:rPr>
          <w:t>пунктом 7.2 части 1 статьи 16</w:t>
        </w:r>
      </w:hyperlink>
      <w:r w:rsidRPr="005063D7">
        <w:rPr>
          <w:rFonts w:ascii="Times New Roman" w:eastAsia="Calibri" w:hAnsi="Times New Roman" w:cs="Times New Roman"/>
          <w:sz w:val="28"/>
          <w:szCs w:val="28"/>
          <w:lang w:eastAsia="ru-RU"/>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D92658" w:rsidRPr="005063D7" w:rsidRDefault="00D92658" w:rsidP="00D92658">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2.7.3. При наступлении событий, являющихся основанием для предоставления муниципальной услуги, ОМСУ/Организация, предоставляющая муниципальную услугу, вправе:</w:t>
      </w:r>
    </w:p>
    <w:p w:rsidR="00D92658" w:rsidRPr="005063D7" w:rsidRDefault="00D92658" w:rsidP="00D92658">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1) проводить мероприятия, направленные на подготовку результатов предоставления муниципальной услуги,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D92658" w:rsidRPr="005063D7" w:rsidRDefault="00D92658" w:rsidP="00D92658">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D92658" w:rsidRPr="005063D7" w:rsidRDefault="00D92658" w:rsidP="00D92658">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D92658" w:rsidRPr="005063D7" w:rsidRDefault="00D92658" w:rsidP="00D92658">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063D7">
        <w:rPr>
          <w:rFonts w:ascii="Times New Roman" w:eastAsia="Times New Roman" w:hAnsi="Times New Roman" w:cs="Times New Roman"/>
          <w:b/>
          <w:bCs/>
          <w:sz w:val="28"/>
          <w:szCs w:val="28"/>
          <w:lang w:eastAsia="ru-RU"/>
        </w:rPr>
        <w:t>Исчерпывающий перечень оснований для приостановления</w:t>
      </w:r>
    </w:p>
    <w:p w:rsidR="00D92658" w:rsidRPr="005063D7" w:rsidRDefault="00D92658" w:rsidP="00D92658">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063D7">
        <w:rPr>
          <w:rFonts w:ascii="Times New Roman" w:eastAsia="Times New Roman" w:hAnsi="Times New Roman" w:cs="Times New Roman"/>
          <w:b/>
          <w:bCs/>
          <w:sz w:val="28"/>
          <w:szCs w:val="28"/>
          <w:lang w:eastAsia="ru-RU"/>
        </w:rPr>
        <w:t>предоставления муниципальной услуги с указанием допустимых</w:t>
      </w:r>
    </w:p>
    <w:p w:rsidR="00D92658" w:rsidRPr="005063D7" w:rsidRDefault="00D92658" w:rsidP="00D92658">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063D7">
        <w:rPr>
          <w:rFonts w:ascii="Times New Roman" w:eastAsia="Times New Roman" w:hAnsi="Times New Roman" w:cs="Times New Roman"/>
          <w:b/>
          <w:bCs/>
          <w:sz w:val="28"/>
          <w:szCs w:val="28"/>
          <w:lang w:eastAsia="ru-RU"/>
        </w:rPr>
        <w:t>сроков приостановления в случае, если возможность</w:t>
      </w:r>
    </w:p>
    <w:p w:rsidR="00D92658" w:rsidRPr="005063D7" w:rsidRDefault="00D92658" w:rsidP="00D92658">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063D7">
        <w:rPr>
          <w:rFonts w:ascii="Times New Roman" w:eastAsia="Times New Roman" w:hAnsi="Times New Roman" w:cs="Times New Roman"/>
          <w:b/>
          <w:bCs/>
          <w:sz w:val="28"/>
          <w:szCs w:val="28"/>
          <w:lang w:eastAsia="ru-RU"/>
        </w:rPr>
        <w:t>приостановления предоставления муниципальной услуги</w:t>
      </w:r>
    </w:p>
    <w:p w:rsidR="00D92658" w:rsidRPr="005063D7" w:rsidRDefault="00D92658" w:rsidP="00D92658">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063D7">
        <w:rPr>
          <w:rFonts w:ascii="Times New Roman" w:eastAsia="Times New Roman" w:hAnsi="Times New Roman" w:cs="Times New Roman"/>
          <w:b/>
          <w:bCs/>
          <w:sz w:val="28"/>
          <w:szCs w:val="28"/>
          <w:lang w:eastAsia="ru-RU"/>
        </w:rPr>
        <w:t>предусмотрена действующим законодательством</w:t>
      </w:r>
    </w:p>
    <w:p w:rsidR="00D92658" w:rsidRPr="005063D7" w:rsidRDefault="00D92658" w:rsidP="00D92658">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p>
    <w:p w:rsidR="00D92658" w:rsidRPr="005063D7" w:rsidRDefault="00D92658" w:rsidP="00D92658">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xml:space="preserve">2.8. Основания для приостановления предоставления муниципальной услуги. </w:t>
      </w:r>
    </w:p>
    <w:p w:rsidR="00D92658" w:rsidRPr="005063D7" w:rsidRDefault="00D92658" w:rsidP="00D92658">
      <w:pPr>
        <w:tabs>
          <w:tab w:val="left" w:pos="142"/>
          <w:tab w:val="left" w:pos="284"/>
        </w:tabs>
        <w:spacing w:after="0" w:line="240" w:lineRule="auto"/>
        <w:ind w:firstLine="426"/>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lastRenderedPageBreak/>
        <w:t xml:space="preserve">Основанием для приостановления предоставления </w:t>
      </w:r>
      <w:r w:rsidRPr="005063D7">
        <w:rPr>
          <w:rFonts w:ascii="Times New Roman" w:eastAsia="Calibri" w:hAnsi="Times New Roman" w:cs="Times New Roman"/>
          <w:sz w:val="28"/>
          <w:szCs w:val="28"/>
          <w:lang w:eastAsia="ru-RU"/>
        </w:rPr>
        <w:t>муниципальной</w:t>
      </w:r>
      <w:r w:rsidRPr="005063D7">
        <w:rPr>
          <w:rFonts w:ascii="Times New Roman" w:eastAsia="Calibri" w:hAnsi="Times New Roman" w:cs="Times New Roman"/>
          <w:sz w:val="28"/>
          <w:szCs w:val="28"/>
        </w:rPr>
        <w:t xml:space="preserve"> услуги является не поступление в ОМСУ ответа на межведомственный запрос по истечении 5 рабочих дней, следующих за днем направления соответствующего запроса ОМСУ/Организация посредством автоматизированной информационной системы межведомственного электронного взаимодействия Ленинградской области (далее – АИС "</w:t>
      </w:r>
      <w:proofErr w:type="spellStart"/>
      <w:r w:rsidRPr="005063D7">
        <w:rPr>
          <w:rFonts w:ascii="Times New Roman" w:eastAsia="Calibri" w:hAnsi="Times New Roman" w:cs="Times New Roman"/>
          <w:sz w:val="28"/>
          <w:szCs w:val="28"/>
        </w:rPr>
        <w:t>Межвед</w:t>
      </w:r>
      <w:proofErr w:type="spellEnd"/>
      <w:r w:rsidRPr="005063D7">
        <w:rPr>
          <w:rFonts w:ascii="Times New Roman" w:eastAsia="Calibri" w:hAnsi="Times New Roman" w:cs="Times New Roman"/>
          <w:sz w:val="28"/>
          <w:szCs w:val="28"/>
        </w:rPr>
        <w:t xml:space="preserve"> ЛО").</w:t>
      </w:r>
    </w:p>
    <w:p w:rsidR="00D92658" w:rsidRPr="005063D7" w:rsidRDefault="00D92658" w:rsidP="00D92658">
      <w:pPr>
        <w:tabs>
          <w:tab w:val="left" w:pos="142"/>
          <w:tab w:val="left" w:pos="284"/>
        </w:tabs>
        <w:spacing w:after="0" w:line="240" w:lineRule="auto"/>
        <w:ind w:firstLine="426"/>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 xml:space="preserve">При </w:t>
      </w:r>
      <w:proofErr w:type="spellStart"/>
      <w:r w:rsidRPr="005063D7">
        <w:rPr>
          <w:rFonts w:ascii="Times New Roman" w:eastAsia="Calibri" w:hAnsi="Times New Roman" w:cs="Times New Roman"/>
          <w:sz w:val="28"/>
          <w:szCs w:val="28"/>
        </w:rPr>
        <w:t>непоступлении</w:t>
      </w:r>
      <w:proofErr w:type="spellEnd"/>
      <w:r w:rsidRPr="005063D7">
        <w:rPr>
          <w:rFonts w:ascii="Times New Roman" w:eastAsia="Calibri" w:hAnsi="Times New Roman" w:cs="Times New Roman"/>
          <w:sz w:val="28"/>
          <w:szCs w:val="28"/>
        </w:rPr>
        <w:t xml:space="preserve"> в указанный срок запрашиваемых документов (сведений) должностное лицо ОМСУ/Организация, ответственное за подготовку решения о назначении (об отказе в назначении) муниципальной услуги, готовит уведомление о приостановлении предоставления муниципальной услуги по форме согласно приложению № 6 к настоящему регламенту, согласовывает его и подписывает у главы ОМСУ/Организации.</w:t>
      </w:r>
    </w:p>
    <w:p w:rsidR="00D92658" w:rsidRPr="005063D7" w:rsidRDefault="00D92658" w:rsidP="00D92658">
      <w:pPr>
        <w:tabs>
          <w:tab w:val="left" w:pos="142"/>
          <w:tab w:val="left" w:pos="284"/>
        </w:tabs>
        <w:spacing w:after="0" w:line="240" w:lineRule="auto"/>
        <w:ind w:firstLine="426"/>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Срок подготовки и направления заявителю уведомления не должен превышать 2 рабочих дней со дня истечения 5 рабочих дней, следующих за днем направления соответствующего запроса.</w:t>
      </w:r>
    </w:p>
    <w:p w:rsidR="00D92658" w:rsidRPr="005063D7" w:rsidRDefault="00D92658" w:rsidP="00D92658">
      <w:pPr>
        <w:tabs>
          <w:tab w:val="left" w:pos="142"/>
          <w:tab w:val="left" w:pos="284"/>
        </w:tabs>
        <w:spacing w:after="0" w:line="240" w:lineRule="auto"/>
        <w:ind w:firstLine="426"/>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Предоставление услуги приостанавливается не более чем на 30 календарный дней.</w:t>
      </w:r>
    </w:p>
    <w:p w:rsidR="00D92658" w:rsidRPr="005063D7" w:rsidRDefault="00D92658" w:rsidP="00D92658">
      <w:pPr>
        <w:tabs>
          <w:tab w:val="left" w:pos="142"/>
          <w:tab w:val="left" w:pos="284"/>
        </w:tabs>
        <w:spacing w:after="0" w:line="240" w:lineRule="auto"/>
        <w:ind w:firstLine="426"/>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Должностное лицо, ответственное за делопроизводство, направляет заявителю уведомление в электронной форме через АИС "</w:t>
      </w:r>
      <w:proofErr w:type="spellStart"/>
      <w:r w:rsidRPr="005063D7">
        <w:rPr>
          <w:rFonts w:ascii="Times New Roman" w:eastAsia="Calibri" w:hAnsi="Times New Roman" w:cs="Times New Roman"/>
          <w:sz w:val="28"/>
          <w:szCs w:val="28"/>
        </w:rPr>
        <w:t>Межвед</w:t>
      </w:r>
      <w:proofErr w:type="spellEnd"/>
      <w:r w:rsidRPr="005063D7">
        <w:rPr>
          <w:rFonts w:ascii="Times New Roman" w:eastAsia="Calibri" w:hAnsi="Times New Roman" w:cs="Times New Roman"/>
          <w:sz w:val="28"/>
          <w:szCs w:val="28"/>
        </w:rPr>
        <w:t xml:space="preserve"> ЛО</w:t>
      </w:r>
      <w:proofErr w:type="gramStart"/>
      <w:r w:rsidRPr="005063D7">
        <w:rPr>
          <w:rFonts w:ascii="Times New Roman" w:eastAsia="Calibri" w:hAnsi="Times New Roman" w:cs="Times New Roman"/>
          <w:sz w:val="28"/>
          <w:szCs w:val="28"/>
        </w:rPr>
        <w:t>",  либо</w:t>
      </w:r>
      <w:proofErr w:type="gramEnd"/>
      <w:r w:rsidRPr="005063D7">
        <w:rPr>
          <w:rFonts w:ascii="Times New Roman" w:eastAsia="Calibri" w:hAnsi="Times New Roman" w:cs="Times New Roman"/>
          <w:sz w:val="28"/>
          <w:szCs w:val="28"/>
        </w:rPr>
        <w:t xml:space="preserve"> в личный кабинет заявителя на ПГУ/ЕПГУ.</w:t>
      </w:r>
    </w:p>
    <w:p w:rsidR="00D92658" w:rsidRPr="005063D7" w:rsidRDefault="00D92658" w:rsidP="00D92658">
      <w:pPr>
        <w:tabs>
          <w:tab w:val="left" w:pos="142"/>
          <w:tab w:val="left" w:pos="284"/>
        </w:tabs>
        <w:spacing w:after="0" w:line="240" w:lineRule="auto"/>
        <w:ind w:firstLine="426"/>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При поступлении запрашиваемых документов (сведений) рассмотрение документов, принятие решения о назначении (об отказе в назначении) муниципальной услуги, уведомление заявителя о принятом решении осуществляются в сроки, указанные в пункте 3.1.1 настоящего регламента, со дня их поступления в ОМСУ/Организации.</w:t>
      </w:r>
    </w:p>
    <w:p w:rsidR="00D92658" w:rsidRPr="005063D7" w:rsidRDefault="00D92658" w:rsidP="00D92658">
      <w:pPr>
        <w:tabs>
          <w:tab w:val="left" w:pos="142"/>
          <w:tab w:val="left" w:pos="284"/>
        </w:tabs>
        <w:spacing w:after="0" w:line="240" w:lineRule="auto"/>
        <w:ind w:firstLine="426"/>
        <w:jc w:val="center"/>
        <w:rPr>
          <w:rFonts w:ascii="Times New Roman" w:eastAsia="Calibri" w:hAnsi="Times New Roman" w:cs="Times New Roman"/>
          <w:sz w:val="28"/>
          <w:szCs w:val="28"/>
        </w:rPr>
      </w:pPr>
      <w:r w:rsidRPr="005063D7">
        <w:rPr>
          <w:rFonts w:ascii="Times New Roman" w:eastAsia="Times New Roman" w:hAnsi="Times New Roman" w:cs="Times New Roman"/>
          <w:b/>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p w:rsidR="00D92658" w:rsidRPr="005063D7" w:rsidRDefault="00D92658" w:rsidP="00D92658">
      <w:pPr>
        <w:tabs>
          <w:tab w:val="left" w:pos="142"/>
          <w:tab w:val="left" w:pos="284"/>
        </w:tabs>
        <w:spacing w:after="0" w:line="240" w:lineRule="auto"/>
        <w:ind w:firstLine="567"/>
        <w:jc w:val="both"/>
        <w:rPr>
          <w:rFonts w:ascii="Times New Roman" w:eastAsia="Times New Roman" w:hAnsi="Times New Roman" w:cs="Times New Roman"/>
          <w:sz w:val="28"/>
          <w:szCs w:val="28"/>
          <w:lang w:eastAsia="ru-RU"/>
        </w:rPr>
      </w:pPr>
      <w:r w:rsidRPr="005063D7">
        <w:rPr>
          <w:rFonts w:ascii="Times New Roman" w:eastAsia="Calibri" w:hAnsi="Times New Roman" w:cs="Times New Roman"/>
          <w:sz w:val="28"/>
          <w:szCs w:val="28"/>
          <w:lang w:eastAsia="ru-RU"/>
        </w:rPr>
        <w:t xml:space="preserve">2.9. </w:t>
      </w:r>
      <w:r w:rsidRPr="005063D7">
        <w:rPr>
          <w:rFonts w:ascii="Times New Roman" w:eastAsia="Times New Roman" w:hAnsi="Times New Roman" w:cs="Times New Roman"/>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p w:rsidR="00D92658" w:rsidRPr="005063D7" w:rsidRDefault="00D92658" w:rsidP="00D92658">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5063D7">
        <w:rPr>
          <w:rFonts w:ascii="Times New Roman" w:eastAsia="Times New Roman" w:hAnsi="Times New Roman" w:cs="Times New Roman"/>
          <w:sz w:val="28"/>
          <w:szCs w:val="28"/>
          <w:lang w:eastAsia="ru-RU"/>
        </w:rPr>
        <w:t xml:space="preserve">1) </w:t>
      </w:r>
      <w:proofErr w:type="gramStart"/>
      <w:r w:rsidRPr="005063D7">
        <w:rPr>
          <w:rFonts w:ascii="Times New Roman" w:eastAsia="Times New Roman" w:hAnsi="Times New Roman" w:cs="Times New Roman"/>
          <w:sz w:val="28"/>
          <w:szCs w:val="28"/>
          <w:lang w:eastAsia="ru-RU"/>
        </w:rPr>
        <w:t xml:space="preserve">заявление </w:t>
      </w:r>
      <w:r w:rsidRPr="005063D7">
        <w:rPr>
          <w:rFonts w:ascii="Times New Roman" w:eastAsia="Times New Roman" w:hAnsi="Times New Roman" w:cs="Times New Roman"/>
          <w:color w:val="000000"/>
          <w:sz w:val="28"/>
          <w:szCs w:val="28"/>
          <w:lang w:eastAsia="ru-RU"/>
        </w:rPr>
        <w:t xml:space="preserve"> подано</w:t>
      </w:r>
      <w:proofErr w:type="gramEnd"/>
      <w:r w:rsidRPr="005063D7">
        <w:rPr>
          <w:rFonts w:ascii="Times New Roman" w:eastAsia="Times New Roman" w:hAnsi="Times New Roman" w:cs="Times New Roman"/>
          <w:color w:val="000000"/>
          <w:sz w:val="28"/>
          <w:szCs w:val="28"/>
          <w:lang w:eastAsia="ru-RU"/>
        </w:rPr>
        <w:t xml:space="preserve"> в ОМСУ/организацию, в полномочия которых не входит предоставление муниципальной услуги; </w:t>
      </w:r>
    </w:p>
    <w:p w:rsidR="00D92658" w:rsidRPr="005063D7" w:rsidRDefault="00D92658" w:rsidP="00D92658">
      <w:pPr>
        <w:tabs>
          <w:tab w:val="left" w:pos="142"/>
          <w:tab w:val="left" w:pos="284"/>
        </w:tabs>
        <w:spacing w:after="0" w:line="240" w:lineRule="auto"/>
        <w:ind w:firstLine="567"/>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color w:val="000000"/>
          <w:sz w:val="28"/>
          <w:szCs w:val="28"/>
          <w:lang w:eastAsia="ru-RU"/>
        </w:rPr>
        <w:t>2) з</w:t>
      </w:r>
      <w:r w:rsidRPr="005063D7">
        <w:rPr>
          <w:rFonts w:ascii="Times New Roman" w:eastAsia="Times New Roman" w:hAnsi="Times New Roman" w:cs="Times New Roman"/>
          <w:sz w:val="28"/>
          <w:szCs w:val="28"/>
          <w:lang w:eastAsia="ru-RU"/>
        </w:rPr>
        <w:t>аявление подано лицом, не уполномоченным на осуществление таких действий;</w:t>
      </w:r>
    </w:p>
    <w:p w:rsidR="00D92658" w:rsidRPr="005063D7" w:rsidRDefault="00D92658" w:rsidP="00D92658">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3)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D92658" w:rsidRPr="005063D7" w:rsidRDefault="00D92658" w:rsidP="00D92658">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5063D7">
        <w:rPr>
          <w:rFonts w:ascii="Times New Roman" w:eastAsia="Times New Roman" w:hAnsi="Times New Roman" w:cs="Times New Roman"/>
          <w:sz w:val="28"/>
          <w:szCs w:val="28"/>
          <w:lang w:eastAsia="ru-RU"/>
        </w:rPr>
        <w:t xml:space="preserve">4) </w:t>
      </w:r>
      <w:r w:rsidRPr="005063D7">
        <w:rPr>
          <w:rFonts w:ascii="Times New Roman" w:eastAsia="Times New Roman" w:hAnsi="Times New Roman" w:cs="Times New Roman"/>
          <w:color w:val="000000"/>
          <w:sz w:val="28"/>
          <w:szCs w:val="28"/>
          <w:lang w:eastAsia="ru-RU"/>
        </w:rPr>
        <w:t xml:space="preserve">представленные документы содержат подчистки и исправления текста, не заверенные в порядке, установленном законодательством Российской Федерации; </w:t>
      </w:r>
    </w:p>
    <w:p w:rsidR="00D92658" w:rsidRPr="005063D7" w:rsidRDefault="00D92658" w:rsidP="00D92658">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5063D7">
        <w:rPr>
          <w:rFonts w:ascii="Times New Roman" w:eastAsia="Times New Roman" w:hAnsi="Times New Roman" w:cs="Times New Roman"/>
          <w:color w:val="000000"/>
          <w:sz w:val="28"/>
          <w:szCs w:val="28"/>
          <w:lang w:eastAsia="ru-RU"/>
        </w:rPr>
        <w:t>5)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D92658" w:rsidRPr="005063D7" w:rsidRDefault="00D92658" w:rsidP="00D92658">
      <w:pPr>
        <w:autoSpaceDE w:val="0"/>
        <w:autoSpaceDN w:val="0"/>
        <w:adjustRightInd w:val="0"/>
        <w:spacing w:after="0" w:line="240" w:lineRule="auto"/>
        <w:ind w:firstLine="540"/>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6) представленные заявителем документы не отвечают требованиям, установленным административным регламентом.</w:t>
      </w:r>
    </w:p>
    <w:p w:rsidR="00D92658" w:rsidRPr="005063D7" w:rsidRDefault="00D92658" w:rsidP="00D92658">
      <w:pPr>
        <w:autoSpaceDE w:val="0"/>
        <w:autoSpaceDN w:val="0"/>
        <w:adjustRightInd w:val="0"/>
        <w:spacing w:after="0" w:line="240" w:lineRule="auto"/>
        <w:ind w:firstLine="540"/>
        <w:jc w:val="center"/>
        <w:rPr>
          <w:rFonts w:ascii="Times New Roman" w:eastAsia="Calibri" w:hAnsi="Times New Roman" w:cs="Times New Roman"/>
          <w:b/>
          <w:sz w:val="28"/>
          <w:szCs w:val="28"/>
        </w:rPr>
      </w:pPr>
      <w:r w:rsidRPr="005063D7">
        <w:rPr>
          <w:rFonts w:ascii="Times New Roman" w:eastAsia="Calibri" w:hAnsi="Times New Roman" w:cs="Times New Roman"/>
          <w:b/>
          <w:sz w:val="28"/>
          <w:szCs w:val="28"/>
        </w:rPr>
        <w:lastRenderedPageBreak/>
        <w:t>Исчерпывающий перечень оснований для отказа в предоставлении муниципальной услуги</w:t>
      </w:r>
    </w:p>
    <w:p w:rsidR="00D92658" w:rsidRPr="005063D7" w:rsidRDefault="00D92658" w:rsidP="00D92658">
      <w:pPr>
        <w:tabs>
          <w:tab w:val="left" w:pos="142"/>
          <w:tab w:val="left" w:pos="284"/>
        </w:tabs>
        <w:spacing w:after="0" w:line="240" w:lineRule="auto"/>
        <w:ind w:firstLine="567"/>
        <w:jc w:val="both"/>
        <w:rPr>
          <w:rFonts w:ascii="Times New Roman" w:eastAsia="Times New Roman" w:hAnsi="Times New Roman" w:cs="Times New Roman"/>
          <w:sz w:val="28"/>
          <w:szCs w:val="28"/>
          <w:lang w:eastAsia="ru-RU"/>
        </w:rPr>
      </w:pPr>
      <w:r w:rsidRPr="005063D7">
        <w:rPr>
          <w:rFonts w:ascii="Times New Roman" w:eastAsia="Calibri" w:hAnsi="Times New Roman" w:cs="Times New Roman"/>
          <w:sz w:val="28"/>
          <w:szCs w:val="28"/>
        </w:rPr>
        <w:t xml:space="preserve">2.10. </w:t>
      </w:r>
      <w:r w:rsidRPr="005063D7">
        <w:rPr>
          <w:rFonts w:ascii="Times New Roman" w:eastAsia="Times New Roman" w:hAnsi="Times New Roman" w:cs="Times New Roman"/>
          <w:sz w:val="28"/>
          <w:szCs w:val="28"/>
          <w:lang w:eastAsia="ru-RU"/>
        </w:rPr>
        <w:t>Исчерпывающий перечень оснований для отказа в предоставлении муниципальной услуги:</w:t>
      </w:r>
    </w:p>
    <w:p w:rsidR="00D92658" w:rsidRPr="005063D7" w:rsidRDefault="00D92658" w:rsidP="00D9265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Times New Roman" w:hAnsi="Times New Roman" w:cs="Times New Roman"/>
          <w:sz w:val="28"/>
          <w:szCs w:val="28"/>
          <w:lang w:eastAsia="ru-RU"/>
        </w:rPr>
        <w:t xml:space="preserve">1) </w:t>
      </w:r>
      <w:r w:rsidRPr="005063D7">
        <w:rPr>
          <w:rFonts w:ascii="Times New Roman" w:eastAsia="Calibri" w:hAnsi="Times New Roman" w:cs="Times New Roman"/>
          <w:sz w:val="28"/>
          <w:szCs w:val="28"/>
        </w:rPr>
        <w:t xml:space="preserve">не представлены документы, подтверждающие право соответствующих граждан состоять на учете в качестве нуждающихся в жилых помещениях, </w:t>
      </w:r>
      <w:r w:rsidRPr="005063D7">
        <w:rPr>
          <w:rFonts w:ascii="Times New Roman" w:eastAsia="Calibri" w:hAnsi="Times New Roman" w:cs="Times New Roman"/>
          <w:sz w:val="28"/>
          <w:szCs w:val="28"/>
          <w:lang w:eastAsia="ru-RU"/>
        </w:rPr>
        <w:t>кроме документов, получаемых по межведомственным запросам органом, осуществляющим принятие на учет</w:t>
      </w:r>
      <w:r w:rsidRPr="005063D7">
        <w:rPr>
          <w:rFonts w:ascii="Times New Roman" w:eastAsia="Calibri" w:hAnsi="Times New Roman" w:cs="Times New Roman"/>
          <w:sz w:val="28"/>
          <w:szCs w:val="28"/>
        </w:rPr>
        <w:t>;</w:t>
      </w:r>
    </w:p>
    <w:p w:rsidR="00D92658" w:rsidRPr="005063D7" w:rsidRDefault="00D92658" w:rsidP="00D92658">
      <w:pPr>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2)</w:t>
      </w:r>
      <w:r w:rsidRPr="005063D7">
        <w:rPr>
          <w:rFonts w:ascii="Times New Roman" w:eastAsia="Calibri" w:hAnsi="Times New Roman" w:cs="Times New Roman"/>
          <w:sz w:val="28"/>
          <w:szCs w:val="28"/>
        </w:rPr>
        <w:tab/>
        <w:t xml:space="preserve">представлены документы, которые не подтверждают право соответствующих граждан состоять на учете в качестве нуждающихся в жилых помещениях; </w:t>
      </w:r>
    </w:p>
    <w:p w:rsidR="00D92658" w:rsidRPr="005063D7" w:rsidRDefault="00D92658" w:rsidP="00D92658">
      <w:pPr>
        <w:tabs>
          <w:tab w:val="left" w:pos="993"/>
        </w:tabs>
        <w:autoSpaceDE w:val="0"/>
        <w:autoSpaceDN w:val="0"/>
        <w:adjustRightInd w:val="0"/>
        <w:spacing w:after="0" w:line="240" w:lineRule="auto"/>
        <w:ind w:firstLine="709"/>
        <w:contextualSpacing/>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rPr>
        <w:t>3)</w:t>
      </w:r>
      <w:r w:rsidRPr="005063D7">
        <w:rPr>
          <w:rFonts w:ascii="Times New Roman" w:eastAsia="Calibri" w:hAnsi="Times New Roman" w:cs="Times New Roman"/>
          <w:sz w:val="28"/>
          <w:szCs w:val="28"/>
        </w:rPr>
        <w:tab/>
      </w:r>
      <w:r w:rsidRPr="005063D7">
        <w:rPr>
          <w:rFonts w:ascii="Times New Roman" w:eastAsia="Calibri" w:hAnsi="Times New Roman" w:cs="Times New Roman"/>
          <w:sz w:val="28"/>
          <w:szCs w:val="28"/>
          <w:lang w:eastAsia="ru-RU"/>
        </w:rPr>
        <w:t xml:space="preserve">не истекло пять лет со дня совершения гражданами намеренных действий, в результате которых граждане могли бы быть признаны нуждающимися в жилых помещениях; </w:t>
      </w:r>
    </w:p>
    <w:p w:rsidR="00D92658" w:rsidRPr="005063D7" w:rsidRDefault="00D92658" w:rsidP="00D92658">
      <w:pPr>
        <w:tabs>
          <w:tab w:val="left" w:pos="993"/>
        </w:tabs>
        <w:autoSpaceDE w:val="0"/>
        <w:autoSpaceDN w:val="0"/>
        <w:adjustRightInd w:val="0"/>
        <w:spacing w:after="0" w:line="240" w:lineRule="auto"/>
        <w:ind w:firstLine="709"/>
        <w:contextualSpacing/>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rPr>
        <w:t>4)</w:t>
      </w:r>
      <w:r w:rsidRPr="005063D7">
        <w:rPr>
          <w:rFonts w:ascii="Times New Roman" w:eastAsia="Calibri" w:hAnsi="Times New Roman" w:cs="Times New Roman"/>
          <w:sz w:val="28"/>
          <w:szCs w:val="28"/>
          <w:lang w:eastAsia="ru-RU"/>
        </w:rPr>
        <w:t xml:space="preserve"> ответ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(или) информации, необходимых для принятия граждан на учет в качестве нуждающихся в жилых помещениях, если соответствующий документ не был представлен заявителем по собственной инициативе, за исключением случаев, если отсутствие таких запрашиваемых документов или информации в распоряжении таких органов или организаций подтверждает право соответствующих граждан состоять на учете в качестве нуждающихся в жилых помещениях.</w:t>
      </w:r>
    </w:p>
    <w:p w:rsidR="00D92658" w:rsidRPr="005063D7" w:rsidRDefault="00D92658" w:rsidP="00D92658">
      <w:pPr>
        <w:spacing w:after="0" w:line="240" w:lineRule="auto"/>
        <w:ind w:firstLine="567"/>
        <w:jc w:val="center"/>
        <w:rPr>
          <w:rFonts w:ascii="Times New Roman" w:eastAsia="Calibri" w:hAnsi="Times New Roman" w:cs="Times New Roman"/>
          <w:b/>
          <w:sz w:val="28"/>
          <w:szCs w:val="28"/>
          <w:lang w:eastAsia="ru-RU"/>
        </w:rPr>
      </w:pPr>
      <w:r w:rsidRPr="005063D7">
        <w:rPr>
          <w:rFonts w:ascii="Times New Roman" w:eastAsia="Calibri" w:hAnsi="Times New Roman" w:cs="Times New Roman"/>
          <w:b/>
          <w:sz w:val="28"/>
          <w:szCs w:val="28"/>
          <w:lang w:eastAsia="ru-RU"/>
        </w:rPr>
        <w:t>Порядок, размер и основания взимания государственной пошлины или иной платы, взимаемой за предоставление муниципальной услуги</w:t>
      </w:r>
    </w:p>
    <w:p w:rsidR="00D92658" w:rsidRPr="005063D7" w:rsidRDefault="00D92658" w:rsidP="00D92658">
      <w:pPr>
        <w:spacing w:after="0" w:line="240" w:lineRule="auto"/>
        <w:ind w:firstLine="567"/>
        <w:jc w:val="both"/>
        <w:rPr>
          <w:rFonts w:ascii="Times New Roman" w:eastAsia="Calibri" w:hAnsi="Times New Roman" w:cs="Times New Roman"/>
          <w:sz w:val="28"/>
          <w:szCs w:val="28"/>
          <w:lang w:eastAsia="ru-RU"/>
        </w:rPr>
      </w:pPr>
    </w:p>
    <w:p w:rsidR="00D92658" w:rsidRPr="005063D7" w:rsidRDefault="00D92658" w:rsidP="00D92658">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063D7">
        <w:rPr>
          <w:rFonts w:ascii="Times New Roman" w:eastAsia="Calibri" w:hAnsi="Times New Roman" w:cs="Times New Roman"/>
          <w:sz w:val="28"/>
          <w:szCs w:val="28"/>
          <w:lang w:eastAsia="ru-RU"/>
        </w:rPr>
        <w:t xml:space="preserve">2.11. </w:t>
      </w:r>
      <w:r w:rsidRPr="005063D7">
        <w:rPr>
          <w:rFonts w:ascii="Times New Roman" w:eastAsia="Times New Roman" w:hAnsi="Times New Roman" w:cs="Times New Roman"/>
          <w:sz w:val="28"/>
          <w:szCs w:val="28"/>
          <w:lang w:eastAsia="ru-RU"/>
        </w:rPr>
        <w:t>Муниципальная услуга предоставляется бесплатно.</w:t>
      </w:r>
    </w:p>
    <w:p w:rsidR="00D92658" w:rsidRPr="005063D7" w:rsidRDefault="00D92658" w:rsidP="00D92658">
      <w:pPr>
        <w:spacing w:after="0" w:line="240" w:lineRule="auto"/>
        <w:ind w:firstLine="567"/>
        <w:jc w:val="both"/>
        <w:rPr>
          <w:rFonts w:ascii="Times New Roman" w:eastAsia="Calibri" w:hAnsi="Times New Roman" w:cs="Times New Roman"/>
          <w:sz w:val="28"/>
          <w:szCs w:val="28"/>
          <w:lang w:eastAsia="ru-RU"/>
        </w:rPr>
      </w:pPr>
    </w:p>
    <w:p w:rsidR="00D92658" w:rsidRPr="005063D7" w:rsidRDefault="00D92658" w:rsidP="00D92658">
      <w:pPr>
        <w:spacing w:after="0" w:line="240" w:lineRule="auto"/>
        <w:ind w:firstLine="567"/>
        <w:jc w:val="center"/>
        <w:rPr>
          <w:rFonts w:ascii="Times New Roman" w:eastAsia="Calibri" w:hAnsi="Times New Roman" w:cs="Times New Roman"/>
          <w:b/>
          <w:sz w:val="28"/>
          <w:szCs w:val="28"/>
          <w:lang w:eastAsia="ru-RU"/>
        </w:rPr>
      </w:pPr>
      <w:r w:rsidRPr="005063D7">
        <w:rPr>
          <w:rFonts w:ascii="Times New Roman" w:eastAsia="Calibri" w:hAnsi="Times New Roman" w:cs="Times New Roman"/>
          <w:b/>
          <w:sz w:val="28"/>
          <w:szCs w:val="28"/>
          <w:lang w:eastAsia="ru-RU"/>
        </w:rPr>
        <w:t>Максимальный срок ожидания в очереди при подаче запроса о предоставлении муниципальной услуги и при получении</w:t>
      </w:r>
    </w:p>
    <w:p w:rsidR="00D92658" w:rsidRPr="005063D7" w:rsidRDefault="00D92658" w:rsidP="00D92658">
      <w:pPr>
        <w:spacing w:after="0" w:line="240" w:lineRule="auto"/>
        <w:ind w:firstLine="567"/>
        <w:jc w:val="center"/>
        <w:rPr>
          <w:rFonts w:ascii="Times New Roman" w:eastAsia="Calibri" w:hAnsi="Times New Roman" w:cs="Times New Roman"/>
          <w:b/>
          <w:sz w:val="28"/>
          <w:szCs w:val="28"/>
          <w:lang w:eastAsia="ru-RU"/>
        </w:rPr>
      </w:pPr>
      <w:r w:rsidRPr="005063D7">
        <w:rPr>
          <w:rFonts w:ascii="Times New Roman" w:eastAsia="Calibri" w:hAnsi="Times New Roman" w:cs="Times New Roman"/>
          <w:b/>
          <w:sz w:val="28"/>
          <w:szCs w:val="28"/>
          <w:lang w:eastAsia="ru-RU"/>
        </w:rPr>
        <w:t>результата предоставления муниципальной услуги</w:t>
      </w:r>
    </w:p>
    <w:p w:rsidR="00D92658" w:rsidRPr="005063D7" w:rsidRDefault="00D92658" w:rsidP="00D92658">
      <w:pPr>
        <w:tabs>
          <w:tab w:val="left" w:pos="142"/>
          <w:tab w:val="left" w:pos="284"/>
        </w:tabs>
        <w:spacing w:after="0" w:line="240" w:lineRule="auto"/>
        <w:jc w:val="both"/>
        <w:rPr>
          <w:rFonts w:ascii="Times New Roman" w:eastAsia="Times New Roman" w:hAnsi="Times New Roman" w:cs="Times New Roman"/>
          <w:sz w:val="28"/>
          <w:szCs w:val="28"/>
          <w:lang w:eastAsia="ru-RU"/>
        </w:rPr>
      </w:pPr>
    </w:p>
    <w:p w:rsidR="00D92658" w:rsidRPr="005063D7" w:rsidRDefault="00D92658" w:rsidP="00D9265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bCs/>
          <w:sz w:val="28"/>
          <w:szCs w:val="28"/>
          <w:lang w:eastAsia="ru-RU"/>
        </w:rPr>
        <w:t xml:space="preserve">2.12. Максимальный срок ожидания в очереди при подаче запроса о предоставлении муниципальной услуги и при получении результата </w:t>
      </w:r>
      <w:proofErr w:type="gramStart"/>
      <w:r w:rsidRPr="005063D7">
        <w:rPr>
          <w:rFonts w:ascii="Times New Roman" w:eastAsia="Calibri" w:hAnsi="Times New Roman" w:cs="Times New Roman"/>
          <w:bCs/>
          <w:sz w:val="28"/>
          <w:szCs w:val="28"/>
          <w:lang w:eastAsia="ru-RU"/>
        </w:rPr>
        <w:t>предоставления  муниципальной</w:t>
      </w:r>
      <w:proofErr w:type="gramEnd"/>
      <w:r w:rsidRPr="005063D7">
        <w:rPr>
          <w:rFonts w:ascii="Times New Roman" w:eastAsia="Calibri" w:hAnsi="Times New Roman" w:cs="Times New Roman"/>
          <w:bCs/>
          <w:sz w:val="28"/>
          <w:szCs w:val="28"/>
          <w:lang w:eastAsia="ru-RU"/>
        </w:rPr>
        <w:t xml:space="preserve"> услуги </w:t>
      </w:r>
      <w:r w:rsidRPr="005063D7">
        <w:rPr>
          <w:rFonts w:ascii="Times New Roman" w:eastAsia="Calibri" w:hAnsi="Times New Roman" w:cs="Times New Roman"/>
          <w:sz w:val="28"/>
          <w:szCs w:val="28"/>
          <w:lang w:eastAsia="ru-RU"/>
        </w:rPr>
        <w:t>составляет не более пятнадцати минут.</w:t>
      </w:r>
    </w:p>
    <w:p w:rsidR="00D92658" w:rsidRPr="005063D7" w:rsidRDefault="00D92658" w:rsidP="00D9265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D92658" w:rsidRPr="005063D7" w:rsidRDefault="00D92658" w:rsidP="00D9265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D92658" w:rsidRPr="005063D7" w:rsidRDefault="00D92658" w:rsidP="00D92658">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063D7">
        <w:rPr>
          <w:rFonts w:ascii="Times New Roman" w:eastAsia="Times New Roman" w:hAnsi="Times New Roman" w:cs="Times New Roman"/>
          <w:b/>
          <w:bCs/>
          <w:sz w:val="28"/>
          <w:szCs w:val="28"/>
          <w:lang w:eastAsia="ru-RU"/>
        </w:rPr>
        <w:t>Срок регистрации заявления заявителя о предоставлении</w:t>
      </w:r>
    </w:p>
    <w:p w:rsidR="00D92658" w:rsidRPr="005063D7" w:rsidRDefault="00D92658" w:rsidP="00D92658">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063D7">
        <w:rPr>
          <w:rFonts w:ascii="Times New Roman" w:eastAsia="Times New Roman" w:hAnsi="Times New Roman" w:cs="Times New Roman"/>
          <w:b/>
          <w:bCs/>
          <w:sz w:val="28"/>
          <w:szCs w:val="28"/>
          <w:lang w:eastAsia="ru-RU"/>
        </w:rPr>
        <w:t>муниципальной услуги</w:t>
      </w:r>
    </w:p>
    <w:p w:rsidR="00D92658" w:rsidRPr="005063D7" w:rsidRDefault="00D92658" w:rsidP="00D92658">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D92658" w:rsidRPr="005063D7" w:rsidRDefault="00D92658" w:rsidP="00D92658">
      <w:pPr>
        <w:autoSpaceDE w:val="0"/>
        <w:autoSpaceDN w:val="0"/>
        <w:adjustRightInd w:val="0"/>
        <w:spacing w:after="0" w:line="240" w:lineRule="auto"/>
        <w:ind w:firstLine="709"/>
        <w:jc w:val="both"/>
        <w:rPr>
          <w:rFonts w:ascii="Times New Roman" w:eastAsia="Calibri" w:hAnsi="Times New Roman" w:cs="Times New Roman"/>
          <w:bCs/>
          <w:sz w:val="28"/>
          <w:szCs w:val="28"/>
          <w:lang w:eastAsia="ru-RU"/>
        </w:rPr>
      </w:pPr>
      <w:r w:rsidRPr="005063D7">
        <w:rPr>
          <w:rFonts w:ascii="Times New Roman" w:eastAsia="Calibri" w:hAnsi="Times New Roman" w:cs="Times New Roman"/>
          <w:sz w:val="28"/>
          <w:szCs w:val="28"/>
          <w:lang w:eastAsia="ru-RU"/>
        </w:rPr>
        <w:t xml:space="preserve">2.13. </w:t>
      </w:r>
      <w:r w:rsidRPr="005063D7">
        <w:rPr>
          <w:rFonts w:ascii="Times New Roman" w:eastAsia="Calibri" w:hAnsi="Times New Roman" w:cs="Times New Roman"/>
          <w:bCs/>
          <w:sz w:val="28"/>
          <w:szCs w:val="28"/>
          <w:lang w:eastAsia="ru-RU"/>
        </w:rPr>
        <w:t>Срок регистрации запроса заявителя о предоставлении муниципальной услуги.</w:t>
      </w:r>
    </w:p>
    <w:p w:rsidR="00D92658" w:rsidRPr="005063D7" w:rsidRDefault="00D92658" w:rsidP="00D9265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Регистрация запроса о предоставлении муниципальной услуги составляет:</w:t>
      </w:r>
    </w:p>
    <w:p w:rsidR="00D92658" w:rsidRPr="005063D7" w:rsidRDefault="00D92658" w:rsidP="00D92658">
      <w:pPr>
        <w:spacing w:after="0" w:line="240" w:lineRule="auto"/>
        <w:ind w:firstLine="708"/>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lastRenderedPageBreak/>
        <w:t>- при обращении в ОМСУ/Организацию – в день обращения;</w:t>
      </w:r>
    </w:p>
    <w:p w:rsidR="00D92658" w:rsidRPr="005063D7" w:rsidRDefault="00D92658" w:rsidP="00D92658">
      <w:pPr>
        <w:spacing w:after="0" w:line="240" w:lineRule="auto"/>
        <w:ind w:firstLine="708"/>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 xml:space="preserve">- при направлении заявления через МФЦ в ОМСУ – в день поступления заявления в </w:t>
      </w:r>
      <w:r w:rsidRPr="005063D7">
        <w:rPr>
          <w:rFonts w:ascii="Times New Roman" w:eastAsia="Calibri" w:hAnsi="Times New Roman" w:cs="Times New Roman"/>
          <w:sz w:val="28"/>
          <w:szCs w:val="28"/>
          <w:lang w:eastAsia="x-none"/>
        </w:rPr>
        <w:t>АИС «</w:t>
      </w:r>
      <w:proofErr w:type="spellStart"/>
      <w:r w:rsidRPr="005063D7">
        <w:rPr>
          <w:rFonts w:ascii="Times New Roman" w:eastAsia="Calibri" w:hAnsi="Times New Roman" w:cs="Times New Roman"/>
          <w:sz w:val="28"/>
          <w:szCs w:val="28"/>
          <w:lang w:eastAsia="x-none"/>
        </w:rPr>
        <w:t>Межвед</w:t>
      </w:r>
      <w:proofErr w:type="spellEnd"/>
      <w:r w:rsidRPr="005063D7">
        <w:rPr>
          <w:rFonts w:ascii="Times New Roman" w:eastAsia="Calibri" w:hAnsi="Times New Roman" w:cs="Times New Roman"/>
          <w:sz w:val="28"/>
          <w:szCs w:val="28"/>
          <w:lang w:eastAsia="x-none"/>
        </w:rPr>
        <w:t xml:space="preserve"> ЛО» или на следующий рабочий день (в случае направления документов в нерабочее время, в выходные, праздничные дни)</w:t>
      </w:r>
      <w:r w:rsidRPr="005063D7">
        <w:rPr>
          <w:rFonts w:ascii="Times New Roman" w:eastAsia="Calibri" w:hAnsi="Times New Roman" w:cs="Times New Roman"/>
          <w:sz w:val="28"/>
          <w:szCs w:val="28"/>
        </w:rPr>
        <w:t>;</w:t>
      </w:r>
    </w:p>
    <w:p w:rsidR="00D92658" w:rsidRPr="005063D7" w:rsidRDefault="00D92658" w:rsidP="00D92658">
      <w:pPr>
        <w:autoSpaceDE w:val="0"/>
        <w:autoSpaceDN w:val="0"/>
        <w:adjustRightInd w:val="0"/>
        <w:spacing w:after="0" w:line="240" w:lineRule="auto"/>
        <w:ind w:firstLine="709"/>
        <w:jc w:val="both"/>
        <w:rPr>
          <w:rFonts w:ascii="Times New Roman" w:eastAsia="Times New Roman" w:hAnsi="Times New Roman" w:cs="Times New Roman"/>
          <w:sz w:val="28"/>
          <w:szCs w:val="28"/>
          <w:lang w:eastAsia="x-none"/>
        </w:rPr>
      </w:pPr>
      <w:r w:rsidRPr="005063D7">
        <w:rPr>
          <w:rFonts w:ascii="Times New Roman" w:eastAsia="Times New Roman" w:hAnsi="Times New Roman" w:cs="Times New Roman"/>
          <w:sz w:val="28"/>
          <w:szCs w:val="28"/>
          <w:lang w:eastAsia="x-none"/>
        </w:rPr>
        <w:t>- при направлении запроса</w:t>
      </w:r>
      <w:r w:rsidRPr="005063D7">
        <w:rPr>
          <w:rFonts w:ascii="Times New Roman" w:eastAsia="Times New Roman" w:hAnsi="Times New Roman" w:cs="Times New Roman"/>
          <w:sz w:val="28"/>
          <w:szCs w:val="28"/>
          <w:lang w:eastAsia="ru-RU"/>
        </w:rPr>
        <w:t xml:space="preserve"> </w:t>
      </w:r>
      <w:r w:rsidRPr="005063D7">
        <w:rPr>
          <w:rFonts w:ascii="Times New Roman" w:eastAsia="Times New Roman" w:hAnsi="Times New Roman" w:cs="Times New Roman"/>
          <w:sz w:val="28"/>
          <w:szCs w:val="28"/>
          <w:lang w:eastAsia="x-none"/>
        </w:rPr>
        <w:t>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D92658" w:rsidRPr="005063D7" w:rsidRDefault="00D92658" w:rsidP="00D92658">
      <w:pPr>
        <w:autoSpaceDE w:val="0"/>
        <w:autoSpaceDN w:val="0"/>
        <w:adjustRightInd w:val="0"/>
        <w:spacing w:after="0" w:line="240" w:lineRule="auto"/>
        <w:ind w:firstLine="709"/>
        <w:jc w:val="both"/>
        <w:rPr>
          <w:rFonts w:ascii="Times New Roman" w:eastAsia="Calibri" w:hAnsi="Times New Roman" w:cs="Times New Roman"/>
          <w:color w:val="000000"/>
          <w:sz w:val="28"/>
        </w:rPr>
      </w:pPr>
      <w:r w:rsidRPr="005063D7">
        <w:rPr>
          <w:rFonts w:ascii="Times New Roman" w:eastAsia="Calibri" w:hAnsi="Times New Roman" w:cs="Times New Roman"/>
          <w:color w:val="000000"/>
          <w:sz w:val="28"/>
        </w:rPr>
        <w:t xml:space="preserve">В случае наличия оснований для </w:t>
      </w:r>
      <w:r w:rsidRPr="005063D7">
        <w:rPr>
          <w:rFonts w:ascii="Times New Roman" w:eastAsia="Calibri" w:hAnsi="Times New Roman" w:cs="Times New Roman"/>
          <w:color w:val="000000"/>
          <w:sz w:val="28"/>
          <w:szCs w:val="28"/>
        </w:rPr>
        <w:t xml:space="preserve">отказа в приеме документов, необходимых для предоставления муниципальной услуги, ОМСУ/Организация не позднее следующего за днем поступления заявления и документов, необходимых для предоставления муниципальной услуги, рабочего дня, направляет заявителю либо его представителю решение об отказе в приеме документов, необходимых для предоставления муниципальной услуги по форме, приведенной в Приложении № 3 к настоящему административному регламенту. </w:t>
      </w:r>
    </w:p>
    <w:p w:rsidR="00D92658" w:rsidRPr="005063D7" w:rsidRDefault="00D92658" w:rsidP="00D9265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063D7">
        <w:rPr>
          <w:rFonts w:ascii="Times New Roman" w:eastAsia="Calibri" w:hAnsi="Times New Roman" w:cs="Times New Roman"/>
          <w:sz w:val="28"/>
          <w:szCs w:val="28"/>
          <w:lang w:eastAsia="ru-RU"/>
        </w:rPr>
        <w:t>2.14.</w:t>
      </w:r>
      <w:r w:rsidRPr="005063D7">
        <w:rPr>
          <w:rFonts w:ascii="Times New Roman" w:eastAsia="Times New Roman" w:hAnsi="Times New Roman" w:cs="Times New Roman"/>
          <w:sz w:val="28"/>
          <w:szCs w:val="28"/>
          <w:lang w:val="x-none" w:eastAsia="x-none"/>
        </w:rPr>
        <w:t xml:space="preserve"> </w:t>
      </w:r>
      <w:r w:rsidRPr="005063D7">
        <w:rPr>
          <w:rFonts w:ascii="Times New Roman" w:eastAsia="Times New Roman" w:hAnsi="Times New Roman" w:cs="Times New Roman"/>
          <w:sz w:val="28"/>
          <w:szCs w:val="28"/>
          <w:lang w:eastAsia="x-none"/>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D92658" w:rsidRPr="005063D7" w:rsidRDefault="00D92658" w:rsidP="00D9265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063D7">
        <w:rPr>
          <w:rFonts w:ascii="Times New Roman" w:eastAsia="Times New Roman" w:hAnsi="Times New Roman" w:cs="Times New Roman"/>
          <w:sz w:val="28"/>
          <w:szCs w:val="28"/>
          <w:lang w:val="x-none" w:eastAsia="x-none"/>
        </w:rPr>
        <w:t>2.1</w:t>
      </w:r>
      <w:r w:rsidRPr="005063D7">
        <w:rPr>
          <w:rFonts w:ascii="Times New Roman" w:eastAsia="Times New Roman" w:hAnsi="Times New Roman" w:cs="Times New Roman"/>
          <w:sz w:val="28"/>
          <w:szCs w:val="28"/>
          <w:lang w:eastAsia="x-none"/>
        </w:rPr>
        <w:t>4</w:t>
      </w:r>
      <w:r w:rsidRPr="005063D7">
        <w:rPr>
          <w:rFonts w:ascii="Times New Roman" w:eastAsia="Times New Roman" w:hAnsi="Times New Roman" w:cs="Times New Roman"/>
          <w:sz w:val="28"/>
          <w:szCs w:val="28"/>
          <w:lang w:val="x-none" w:eastAsia="x-none"/>
        </w:rPr>
        <w:t xml:space="preserve">.1. Предоставление </w:t>
      </w:r>
      <w:r w:rsidRPr="005063D7">
        <w:rPr>
          <w:rFonts w:ascii="Times New Roman" w:eastAsia="Times New Roman" w:hAnsi="Times New Roman" w:cs="Times New Roman"/>
          <w:sz w:val="28"/>
          <w:szCs w:val="28"/>
          <w:lang w:eastAsia="x-none"/>
        </w:rPr>
        <w:t>муниципальной</w:t>
      </w:r>
      <w:r w:rsidRPr="005063D7">
        <w:rPr>
          <w:rFonts w:ascii="Times New Roman" w:eastAsia="Times New Roman" w:hAnsi="Times New Roman" w:cs="Times New Roman"/>
          <w:sz w:val="28"/>
          <w:szCs w:val="28"/>
          <w:lang w:val="x-none" w:eastAsia="x-none"/>
        </w:rPr>
        <w:t xml:space="preserve"> услуги осуществляется в специально выделенных для этих целей помещениях</w:t>
      </w:r>
      <w:r w:rsidRPr="005063D7">
        <w:rPr>
          <w:rFonts w:ascii="Times New Roman" w:eastAsia="Times New Roman" w:hAnsi="Times New Roman" w:cs="Times New Roman"/>
          <w:sz w:val="28"/>
          <w:szCs w:val="28"/>
          <w:lang w:eastAsia="x-none"/>
        </w:rPr>
        <w:t xml:space="preserve"> в</w:t>
      </w:r>
      <w:r w:rsidRPr="005063D7">
        <w:rPr>
          <w:rFonts w:ascii="Times New Roman" w:eastAsia="Times New Roman" w:hAnsi="Times New Roman" w:cs="Times New Roman"/>
          <w:sz w:val="28"/>
          <w:szCs w:val="28"/>
          <w:lang w:val="x-none" w:eastAsia="x-none"/>
        </w:rPr>
        <w:t xml:space="preserve"> МФЦ</w:t>
      </w:r>
      <w:r w:rsidRPr="005063D7">
        <w:rPr>
          <w:rFonts w:ascii="Times New Roman" w:eastAsia="Times New Roman" w:hAnsi="Times New Roman" w:cs="Times New Roman"/>
          <w:sz w:val="28"/>
          <w:szCs w:val="28"/>
          <w:lang w:eastAsia="x-none"/>
        </w:rPr>
        <w:t>/ОМСУ/Организациях.</w:t>
      </w:r>
    </w:p>
    <w:p w:rsidR="00D92658" w:rsidRPr="005063D7" w:rsidRDefault="00D92658" w:rsidP="00D9265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063D7">
        <w:rPr>
          <w:rFonts w:ascii="Times New Roman" w:eastAsia="Times New Roman" w:hAnsi="Times New Roman" w:cs="Times New Roman"/>
          <w:sz w:val="28"/>
          <w:szCs w:val="28"/>
          <w:lang w:eastAsia="x-none"/>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D92658" w:rsidRPr="005063D7" w:rsidRDefault="00D92658" w:rsidP="00D9265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063D7">
        <w:rPr>
          <w:rFonts w:ascii="Times New Roman" w:eastAsia="Times New Roman" w:hAnsi="Times New Roman" w:cs="Times New Roman"/>
          <w:sz w:val="28"/>
          <w:szCs w:val="28"/>
          <w:lang w:eastAsia="x-none"/>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D92658" w:rsidRPr="005063D7" w:rsidRDefault="00D92658" w:rsidP="00D9265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063D7">
        <w:rPr>
          <w:rFonts w:ascii="Times New Roman" w:eastAsia="Times New Roman" w:hAnsi="Times New Roman" w:cs="Times New Roman"/>
          <w:sz w:val="28"/>
          <w:szCs w:val="28"/>
          <w:lang w:eastAsia="x-none"/>
        </w:rPr>
        <w:t>2.14.4. Вход в здание (помещение) и выход из него оборудуются лестницами с поручнями и пандусами для передвижения детских и инвалидных колясок.</w:t>
      </w:r>
    </w:p>
    <w:p w:rsidR="00D92658" w:rsidRPr="005063D7" w:rsidRDefault="00D92658" w:rsidP="00D9265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063D7">
        <w:rPr>
          <w:rFonts w:ascii="Times New Roman" w:eastAsia="Times New Roman" w:hAnsi="Times New Roman" w:cs="Times New Roman"/>
          <w:sz w:val="28"/>
          <w:szCs w:val="28"/>
          <w:lang w:eastAsia="x-none"/>
        </w:rPr>
        <w:t>2.14.5. В помещении организуется бесплатный туалет для посетителей, в том числе туалет, предназначенный для инвалидов.</w:t>
      </w:r>
    </w:p>
    <w:p w:rsidR="00D92658" w:rsidRPr="005063D7" w:rsidRDefault="00D92658" w:rsidP="00D9265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063D7">
        <w:rPr>
          <w:rFonts w:ascii="Times New Roman" w:eastAsia="Times New Roman" w:hAnsi="Times New Roman" w:cs="Times New Roman"/>
          <w:sz w:val="28"/>
          <w:szCs w:val="28"/>
          <w:lang w:eastAsia="x-none"/>
        </w:rPr>
        <w:t>2.14.6. При необходимости работником МФЦ/ОМСУ/Организации инвалиду оказывается помощь в преодолении барьеров, мешающих получению ими услуг наравне с другими лицами.</w:t>
      </w:r>
    </w:p>
    <w:p w:rsidR="00D92658" w:rsidRPr="005063D7" w:rsidRDefault="00D92658" w:rsidP="00D9265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063D7">
        <w:rPr>
          <w:rFonts w:ascii="Times New Roman" w:eastAsia="Times New Roman" w:hAnsi="Times New Roman" w:cs="Times New Roman"/>
          <w:sz w:val="28"/>
          <w:szCs w:val="28"/>
          <w:lang w:eastAsia="x-none"/>
        </w:rPr>
        <w:lastRenderedPageBreak/>
        <w:t>2.14.7.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D92658" w:rsidRPr="005063D7" w:rsidRDefault="00D92658" w:rsidP="00D9265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063D7">
        <w:rPr>
          <w:rFonts w:ascii="Times New Roman" w:eastAsia="Times New Roman" w:hAnsi="Times New Roman" w:cs="Times New Roman"/>
          <w:sz w:val="28"/>
          <w:szCs w:val="28"/>
          <w:lang w:eastAsia="x-none"/>
        </w:rPr>
        <w:t xml:space="preserve">2.14.8.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5063D7">
        <w:rPr>
          <w:rFonts w:ascii="Times New Roman" w:eastAsia="Times New Roman" w:hAnsi="Times New Roman" w:cs="Times New Roman"/>
          <w:sz w:val="28"/>
          <w:szCs w:val="28"/>
          <w:lang w:eastAsia="x-none"/>
        </w:rPr>
        <w:t>сурдопереводчика</w:t>
      </w:r>
      <w:proofErr w:type="spellEnd"/>
      <w:r w:rsidRPr="005063D7">
        <w:rPr>
          <w:rFonts w:ascii="Times New Roman" w:eastAsia="Times New Roman" w:hAnsi="Times New Roman" w:cs="Times New Roman"/>
          <w:sz w:val="28"/>
          <w:szCs w:val="28"/>
          <w:lang w:eastAsia="x-none"/>
        </w:rPr>
        <w:t xml:space="preserve"> и </w:t>
      </w:r>
      <w:proofErr w:type="spellStart"/>
      <w:r w:rsidRPr="005063D7">
        <w:rPr>
          <w:rFonts w:ascii="Times New Roman" w:eastAsia="Times New Roman" w:hAnsi="Times New Roman" w:cs="Times New Roman"/>
          <w:sz w:val="28"/>
          <w:szCs w:val="28"/>
          <w:lang w:eastAsia="x-none"/>
        </w:rPr>
        <w:t>тифлосурдопереводчика</w:t>
      </w:r>
      <w:proofErr w:type="spellEnd"/>
      <w:r w:rsidRPr="005063D7">
        <w:rPr>
          <w:rFonts w:ascii="Times New Roman" w:eastAsia="Times New Roman" w:hAnsi="Times New Roman" w:cs="Times New Roman"/>
          <w:sz w:val="28"/>
          <w:szCs w:val="28"/>
          <w:lang w:eastAsia="x-none"/>
        </w:rPr>
        <w:t>.</w:t>
      </w:r>
    </w:p>
    <w:p w:rsidR="00D92658" w:rsidRPr="005063D7" w:rsidRDefault="00D92658" w:rsidP="00D9265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063D7">
        <w:rPr>
          <w:rFonts w:ascii="Times New Roman" w:eastAsia="Times New Roman" w:hAnsi="Times New Roman" w:cs="Times New Roman"/>
          <w:sz w:val="28"/>
          <w:szCs w:val="28"/>
          <w:lang w:eastAsia="x-none"/>
        </w:rPr>
        <w:t>2.14.9.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D92658" w:rsidRPr="005063D7" w:rsidRDefault="00D92658" w:rsidP="00D9265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063D7">
        <w:rPr>
          <w:rFonts w:ascii="Times New Roman" w:eastAsia="Times New Roman" w:hAnsi="Times New Roman" w:cs="Times New Roman"/>
          <w:sz w:val="28"/>
          <w:szCs w:val="28"/>
          <w:lang w:eastAsia="x-none"/>
        </w:rPr>
        <w:t>2.14.10.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D92658" w:rsidRPr="005063D7" w:rsidRDefault="00D92658" w:rsidP="00D9265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063D7">
        <w:rPr>
          <w:rFonts w:ascii="Times New Roman" w:eastAsia="Times New Roman" w:hAnsi="Times New Roman" w:cs="Times New Roman"/>
          <w:sz w:val="28"/>
          <w:szCs w:val="28"/>
          <w:lang w:eastAsia="x-none"/>
        </w:rPr>
        <w:t xml:space="preserve">2.14.11. Помещения приема и выдачи документов должны предусматривать места для ожидания, информирования и приема заявителей. </w:t>
      </w:r>
    </w:p>
    <w:p w:rsidR="00D92658" w:rsidRPr="005063D7" w:rsidRDefault="00D92658" w:rsidP="00D9265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063D7">
        <w:rPr>
          <w:rFonts w:ascii="Times New Roman" w:eastAsia="Times New Roman" w:hAnsi="Times New Roman" w:cs="Times New Roman"/>
          <w:sz w:val="28"/>
          <w:szCs w:val="28"/>
          <w:lang w:eastAsia="x-none"/>
        </w:rPr>
        <w:t>2.14.12.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государственной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государственной услуги, и информацию о часах приема заявлений.</w:t>
      </w:r>
    </w:p>
    <w:p w:rsidR="00D92658" w:rsidRPr="005063D7" w:rsidRDefault="00D92658" w:rsidP="00D9265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063D7">
        <w:rPr>
          <w:rFonts w:ascii="Times New Roman" w:eastAsia="Times New Roman" w:hAnsi="Times New Roman" w:cs="Times New Roman"/>
          <w:sz w:val="28"/>
          <w:szCs w:val="28"/>
          <w:lang w:eastAsia="x-none"/>
        </w:rPr>
        <w:t>2.14.13.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D92658" w:rsidRPr="005063D7" w:rsidRDefault="00D92658" w:rsidP="00D9265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063D7">
        <w:rPr>
          <w:rFonts w:ascii="Times New Roman" w:eastAsia="Times New Roman" w:hAnsi="Times New Roman" w:cs="Times New Roman"/>
          <w:sz w:val="28"/>
          <w:szCs w:val="28"/>
          <w:lang w:val="x-none" w:eastAsia="x-none"/>
        </w:rPr>
        <w:t>2.1</w:t>
      </w:r>
      <w:r w:rsidRPr="005063D7">
        <w:rPr>
          <w:rFonts w:ascii="Times New Roman" w:eastAsia="Times New Roman" w:hAnsi="Times New Roman" w:cs="Times New Roman"/>
          <w:sz w:val="28"/>
          <w:szCs w:val="28"/>
          <w:lang w:eastAsia="x-none"/>
        </w:rPr>
        <w:t>5</w:t>
      </w:r>
      <w:r w:rsidRPr="005063D7">
        <w:rPr>
          <w:rFonts w:ascii="Times New Roman" w:eastAsia="Times New Roman" w:hAnsi="Times New Roman" w:cs="Times New Roman"/>
          <w:sz w:val="28"/>
          <w:szCs w:val="28"/>
          <w:lang w:val="x-none" w:eastAsia="x-none"/>
        </w:rPr>
        <w:t xml:space="preserve">. Показатели доступности и качества </w:t>
      </w:r>
      <w:r w:rsidRPr="005063D7">
        <w:rPr>
          <w:rFonts w:ascii="Times New Roman" w:eastAsia="Times New Roman" w:hAnsi="Times New Roman" w:cs="Times New Roman"/>
          <w:sz w:val="28"/>
          <w:szCs w:val="28"/>
          <w:lang w:eastAsia="x-none"/>
        </w:rPr>
        <w:t>муниципальной</w:t>
      </w:r>
      <w:r w:rsidRPr="005063D7">
        <w:rPr>
          <w:rFonts w:ascii="Times New Roman" w:eastAsia="Times New Roman" w:hAnsi="Times New Roman" w:cs="Times New Roman"/>
          <w:sz w:val="28"/>
          <w:szCs w:val="28"/>
          <w:lang w:val="x-none" w:eastAsia="x-none"/>
        </w:rPr>
        <w:t xml:space="preserve"> услуги</w:t>
      </w:r>
      <w:r w:rsidRPr="005063D7">
        <w:rPr>
          <w:rFonts w:ascii="Times New Roman" w:eastAsia="Times New Roman" w:hAnsi="Times New Roman" w:cs="Times New Roman"/>
          <w:sz w:val="28"/>
          <w:szCs w:val="28"/>
          <w:lang w:eastAsia="x-none"/>
        </w:rPr>
        <w:t>.</w:t>
      </w:r>
    </w:p>
    <w:p w:rsidR="00D92658" w:rsidRPr="005063D7" w:rsidRDefault="00D92658" w:rsidP="00D92658">
      <w:pPr>
        <w:tabs>
          <w:tab w:val="left" w:pos="142"/>
          <w:tab w:val="left" w:pos="284"/>
        </w:tabs>
        <w:spacing w:after="0" w:line="240" w:lineRule="auto"/>
        <w:ind w:firstLine="709"/>
        <w:jc w:val="both"/>
        <w:rPr>
          <w:rFonts w:ascii="Times New Roman" w:eastAsia="Times New Roman" w:hAnsi="Times New Roman" w:cs="Times New Roman"/>
          <w:color w:val="FF0000"/>
          <w:sz w:val="28"/>
          <w:szCs w:val="28"/>
          <w:lang w:val="x-none" w:eastAsia="x-none"/>
        </w:rPr>
      </w:pPr>
      <w:r w:rsidRPr="005063D7">
        <w:rPr>
          <w:rFonts w:ascii="Times New Roman" w:eastAsia="Times New Roman" w:hAnsi="Times New Roman" w:cs="Times New Roman"/>
          <w:sz w:val="28"/>
          <w:szCs w:val="28"/>
          <w:lang w:val="x-none" w:eastAsia="x-none"/>
        </w:rPr>
        <w:t>2.1</w:t>
      </w:r>
      <w:r w:rsidRPr="005063D7">
        <w:rPr>
          <w:rFonts w:ascii="Times New Roman" w:eastAsia="Times New Roman" w:hAnsi="Times New Roman" w:cs="Times New Roman"/>
          <w:sz w:val="28"/>
          <w:szCs w:val="28"/>
          <w:lang w:eastAsia="x-none"/>
        </w:rPr>
        <w:t>5</w:t>
      </w:r>
      <w:r w:rsidRPr="005063D7">
        <w:rPr>
          <w:rFonts w:ascii="Times New Roman" w:eastAsia="Times New Roman" w:hAnsi="Times New Roman" w:cs="Times New Roman"/>
          <w:sz w:val="28"/>
          <w:szCs w:val="28"/>
          <w:lang w:val="x-none" w:eastAsia="x-none"/>
        </w:rPr>
        <w:t xml:space="preserve">.1. Показатели доступности </w:t>
      </w:r>
      <w:r w:rsidRPr="005063D7">
        <w:rPr>
          <w:rFonts w:ascii="Times New Roman" w:eastAsia="Times New Roman" w:hAnsi="Times New Roman" w:cs="Times New Roman"/>
          <w:sz w:val="28"/>
          <w:szCs w:val="28"/>
          <w:lang w:eastAsia="x-none"/>
        </w:rPr>
        <w:t>муниципальной</w:t>
      </w:r>
      <w:r w:rsidRPr="005063D7">
        <w:rPr>
          <w:rFonts w:ascii="Times New Roman" w:eastAsia="Times New Roman" w:hAnsi="Times New Roman" w:cs="Times New Roman"/>
          <w:sz w:val="28"/>
          <w:szCs w:val="28"/>
          <w:lang w:val="x-none" w:eastAsia="x-none"/>
        </w:rPr>
        <w:t xml:space="preserve"> услуги</w:t>
      </w:r>
      <w:r w:rsidRPr="005063D7">
        <w:rPr>
          <w:rFonts w:ascii="Times New Roman" w:eastAsia="Times New Roman" w:hAnsi="Times New Roman" w:cs="Times New Roman"/>
          <w:sz w:val="28"/>
          <w:szCs w:val="28"/>
          <w:lang w:eastAsia="x-none"/>
        </w:rPr>
        <w:t xml:space="preserve"> (общие, применимые в отношении всех заявителей)</w:t>
      </w:r>
      <w:r w:rsidRPr="005063D7">
        <w:rPr>
          <w:rFonts w:ascii="Times New Roman" w:eastAsia="Times New Roman" w:hAnsi="Times New Roman" w:cs="Times New Roman"/>
          <w:sz w:val="28"/>
          <w:szCs w:val="28"/>
          <w:lang w:val="x-none" w:eastAsia="x-none"/>
        </w:rPr>
        <w:t>:</w:t>
      </w:r>
    </w:p>
    <w:p w:rsidR="00D92658" w:rsidRPr="005063D7" w:rsidRDefault="00D92658" w:rsidP="00D9265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063D7">
        <w:rPr>
          <w:rFonts w:ascii="Times New Roman" w:eastAsia="Times New Roman" w:hAnsi="Times New Roman" w:cs="Times New Roman"/>
          <w:sz w:val="28"/>
          <w:szCs w:val="28"/>
          <w:lang w:eastAsia="x-none"/>
        </w:rPr>
        <w:t xml:space="preserve">1) </w:t>
      </w:r>
      <w:r w:rsidRPr="005063D7">
        <w:rPr>
          <w:rFonts w:ascii="Times New Roman" w:eastAsia="Times New Roman" w:hAnsi="Times New Roman" w:cs="Times New Roman"/>
          <w:sz w:val="28"/>
          <w:szCs w:val="28"/>
          <w:lang w:val="x-none" w:eastAsia="x-none"/>
        </w:rPr>
        <w:t>транспортная доступность к мест</w:t>
      </w:r>
      <w:r w:rsidRPr="005063D7">
        <w:rPr>
          <w:rFonts w:ascii="Times New Roman" w:eastAsia="Times New Roman" w:hAnsi="Times New Roman" w:cs="Times New Roman"/>
          <w:sz w:val="28"/>
          <w:szCs w:val="28"/>
          <w:lang w:eastAsia="x-none"/>
        </w:rPr>
        <w:t>у</w:t>
      </w:r>
      <w:r w:rsidRPr="005063D7">
        <w:rPr>
          <w:rFonts w:ascii="Times New Roman" w:eastAsia="Times New Roman" w:hAnsi="Times New Roman" w:cs="Times New Roman"/>
          <w:sz w:val="28"/>
          <w:szCs w:val="28"/>
          <w:lang w:val="x-none" w:eastAsia="x-none"/>
        </w:rPr>
        <w:t xml:space="preserve"> предоставления </w:t>
      </w:r>
      <w:r w:rsidRPr="005063D7">
        <w:rPr>
          <w:rFonts w:ascii="Times New Roman" w:eastAsia="Times New Roman" w:hAnsi="Times New Roman" w:cs="Times New Roman"/>
          <w:sz w:val="28"/>
          <w:szCs w:val="28"/>
          <w:lang w:eastAsia="x-none"/>
        </w:rPr>
        <w:t xml:space="preserve">муниципальной </w:t>
      </w:r>
      <w:r w:rsidRPr="005063D7">
        <w:rPr>
          <w:rFonts w:ascii="Times New Roman" w:eastAsia="Times New Roman" w:hAnsi="Times New Roman" w:cs="Times New Roman"/>
          <w:sz w:val="28"/>
          <w:szCs w:val="28"/>
          <w:lang w:val="x-none" w:eastAsia="x-none"/>
        </w:rPr>
        <w:t>услуги</w:t>
      </w:r>
      <w:r w:rsidRPr="005063D7">
        <w:rPr>
          <w:rFonts w:ascii="Times New Roman" w:eastAsia="Times New Roman" w:hAnsi="Times New Roman" w:cs="Times New Roman"/>
          <w:sz w:val="28"/>
          <w:szCs w:val="28"/>
          <w:lang w:eastAsia="x-none"/>
        </w:rPr>
        <w:t>;</w:t>
      </w:r>
    </w:p>
    <w:p w:rsidR="00D92658" w:rsidRPr="005063D7" w:rsidRDefault="00D92658" w:rsidP="00D9265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063D7">
        <w:rPr>
          <w:rFonts w:ascii="Times New Roman" w:eastAsia="Times New Roman" w:hAnsi="Times New Roman" w:cs="Times New Roman"/>
          <w:sz w:val="28"/>
          <w:szCs w:val="28"/>
          <w:lang w:eastAsia="x-none"/>
        </w:rPr>
        <w:t>2) наличие указателей, обеспечивающих беспрепятственный доступ к помещениям, в которых предоставляется услуга;</w:t>
      </w:r>
    </w:p>
    <w:p w:rsidR="00D92658" w:rsidRPr="005063D7" w:rsidRDefault="00D92658" w:rsidP="00D9265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063D7">
        <w:rPr>
          <w:rFonts w:ascii="Times New Roman" w:eastAsia="Times New Roman" w:hAnsi="Times New Roman" w:cs="Times New Roman"/>
          <w:sz w:val="28"/>
          <w:szCs w:val="28"/>
          <w:lang w:eastAsia="x-none"/>
        </w:rPr>
        <w:t>3) возможность получения полной и достоверной информации о муниципальной услуге в ОМСУ/Организации, МФЦ, по телефону, на официальном сайте органа, предоставляющего услугу, посредством ЕПГУ, либо ПГУ ЛО;</w:t>
      </w:r>
    </w:p>
    <w:p w:rsidR="00D92658" w:rsidRPr="005063D7" w:rsidRDefault="00D92658" w:rsidP="00D92658">
      <w:pPr>
        <w:spacing w:after="0" w:line="240" w:lineRule="auto"/>
        <w:ind w:firstLine="709"/>
        <w:jc w:val="both"/>
        <w:rPr>
          <w:rFonts w:ascii="Times New Roman" w:eastAsia="Times New Roman" w:hAnsi="Times New Roman" w:cs="Times New Roman"/>
          <w:sz w:val="28"/>
          <w:szCs w:val="28"/>
          <w:lang w:eastAsia="x-none"/>
        </w:rPr>
      </w:pPr>
      <w:r w:rsidRPr="005063D7">
        <w:rPr>
          <w:rFonts w:ascii="Times New Roman" w:eastAsia="Times New Roman" w:hAnsi="Times New Roman" w:cs="Times New Roman"/>
          <w:sz w:val="28"/>
          <w:szCs w:val="28"/>
          <w:lang w:eastAsia="x-none"/>
        </w:rPr>
        <w:t>4)</w:t>
      </w:r>
      <w:r w:rsidRPr="005063D7">
        <w:rPr>
          <w:rFonts w:ascii="Times New Roman" w:eastAsia="Times New Roman" w:hAnsi="Times New Roman" w:cs="Times New Roman"/>
          <w:sz w:val="28"/>
          <w:szCs w:val="28"/>
          <w:lang w:val="x-none" w:eastAsia="x-none"/>
        </w:rPr>
        <w:t xml:space="preserve"> </w:t>
      </w:r>
      <w:r w:rsidRPr="005063D7">
        <w:rPr>
          <w:rFonts w:ascii="Times New Roman" w:eastAsia="Times New Roman" w:hAnsi="Times New Roman" w:cs="Times New Roman"/>
          <w:sz w:val="28"/>
          <w:szCs w:val="28"/>
          <w:lang w:eastAsia="x-none"/>
        </w:rPr>
        <w:t>предоставление муниципальной услуги любым доступным способом, предусмотренным действующим законодательством;</w:t>
      </w:r>
    </w:p>
    <w:p w:rsidR="00D92658" w:rsidRPr="005063D7" w:rsidRDefault="00D92658" w:rsidP="00D92658">
      <w:pPr>
        <w:spacing w:after="0" w:line="240" w:lineRule="auto"/>
        <w:ind w:firstLine="709"/>
        <w:jc w:val="both"/>
        <w:rPr>
          <w:rFonts w:ascii="Times New Roman" w:eastAsia="Times New Roman" w:hAnsi="Times New Roman" w:cs="Times New Roman"/>
          <w:sz w:val="28"/>
          <w:szCs w:val="28"/>
          <w:lang w:eastAsia="x-none"/>
        </w:rPr>
      </w:pPr>
      <w:r w:rsidRPr="005063D7">
        <w:rPr>
          <w:rFonts w:ascii="Times New Roman" w:eastAsia="Times New Roman" w:hAnsi="Times New Roman" w:cs="Times New Roman"/>
          <w:sz w:val="28"/>
          <w:szCs w:val="28"/>
          <w:lang w:eastAsia="x-none"/>
        </w:rPr>
        <w:t>5) обеспечение для заявителя возможности</w:t>
      </w:r>
      <w:r w:rsidRPr="005063D7">
        <w:rPr>
          <w:rFonts w:ascii="Times New Roman" w:eastAsia="Times New Roman" w:hAnsi="Times New Roman" w:cs="Times New Roman"/>
          <w:sz w:val="28"/>
          <w:szCs w:val="28"/>
          <w:lang w:eastAsia="ru-RU"/>
        </w:rPr>
        <w:t xml:space="preserve"> </w:t>
      </w:r>
      <w:r w:rsidRPr="005063D7">
        <w:rPr>
          <w:rFonts w:ascii="Times New Roman" w:eastAsia="Times New Roman" w:hAnsi="Times New Roman" w:cs="Times New Roman"/>
          <w:sz w:val="28"/>
          <w:szCs w:val="28"/>
          <w:lang w:eastAsia="x-none"/>
        </w:rPr>
        <w:t>получения информации о ходе и результате предоставления муниципальной услуги с использованием ЕПГУ и (или) ПГУ ЛО.</w:t>
      </w:r>
    </w:p>
    <w:p w:rsidR="00D92658" w:rsidRPr="005063D7" w:rsidRDefault="00D92658" w:rsidP="00D92658">
      <w:pPr>
        <w:spacing w:after="0" w:line="240" w:lineRule="auto"/>
        <w:ind w:firstLine="709"/>
        <w:jc w:val="both"/>
        <w:rPr>
          <w:rFonts w:ascii="Times New Roman" w:eastAsia="Times New Roman" w:hAnsi="Times New Roman" w:cs="Times New Roman"/>
          <w:sz w:val="28"/>
          <w:szCs w:val="28"/>
          <w:lang w:eastAsia="x-none"/>
        </w:rPr>
      </w:pPr>
      <w:r w:rsidRPr="005063D7">
        <w:rPr>
          <w:rFonts w:ascii="Times New Roman" w:eastAsia="Times New Roman" w:hAnsi="Times New Roman" w:cs="Times New Roman"/>
          <w:sz w:val="28"/>
          <w:szCs w:val="28"/>
          <w:lang w:eastAsia="x-none"/>
        </w:rPr>
        <w:t xml:space="preserve">2.15.2. </w:t>
      </w:r>
      <w:r w:rsidRPr="005063D7">
        <w:rPr>
          <w:rFonts w:ascii="Times New Roman" w:eastAsia="Times New Roman" w:hAnsi="Times New Roman" w:cs="Times New Roman"/>
          <w:sz w:val="28"/>
          <w:szCs w:val="28"/>
          <w:lang w:val="x-none" w:eastAsia="x-none"/>
        </w:rPr>
        <w:t xml:space="preserve">Показатели доступности </w:t>
      </w:r>
      <w:r w:rsidRPr="005063D7">
        <w:rPr>
          <w:rFonts w:ascii="Times New Roman" w:eastAsia="Times New Roman" w:hAnsi="Times New Roman" w:cs="Times New Roman"/>
          <w:sz w:val="28"/>
          <w:szCs w:val="28"/>
          <w:lang w:eastAsia="x-none"/>
        </w:rPr>
        <w:t>муниципальной</w:t>
      </w:r>
      <w:r w:rsidRPr="005063D7">
        <w:rPr>
          <w:rFonts w:ascii="Times New Roman" w:eastAsia="Times New Roman" w:hAnsi="Times New Roman" w:cs="Times New Roman"/>
          <w:sz w:val="28"/>
          <w:szCs w:val="28"/>
          <w:lang w:val="x-none" w:eastAsia="x-none"/>
        </w:rPr>
        <w:t xml:space="preserve"> услуги</w:t>
      </w:r>
      <w:r w:rsidRPr="005063D7">
        <w:rPr>
          <w:rFonts w:ascii="Times New Roman" w:eastAsia="Times New Roman" w:hAnsi="Times New Roman" w:cs="Times New Roman"/>
          <w:sz w:val="28"/>
          <w:szCs w:val="28"/>
          <w:lang w:eastAsia="x-none"/>
        </w:rPr>
        <w:t xml:space="preserve"> (специальные, применимые в отношении инвалидов)</w:t>
      </w:r>
      <w:r w:rsidRPr="005063D7">
        <w:rPr>
          <w:rFonts w:ascii="Times New Roman" w:eastAsia="Times New Roman" w:hAnsi="Times New Roman" w:cs="Times New Roman"/>
          <w:sz w:val="28"/>
          <w:szCs w:val="28"/>
          <w:lang w:val="x-none" w:eastAsia="x-none"/>
        </w:rPr>
        <w:t>:</w:t>
      </w:r>
    </w:p>
    <w:p w:rsidR="00D92658" w:rsidRPr="005063D7" w:rsidRDefault="00D92658" w:rsidP="00D92658">
      <w:pPr>
        <w:spacing w:after="0" w:line="240" w:lineRule="auto"/>
        <w:ind w:firstLine="709"/>
        <w:jc w:val="both"/>
        <w:rPr>
          <w:rFonts w:ascii="Times New Roman" w:eastAsia="Times New Roman" w:hAnsi="Times New Roman" w:cs="Times New Roman"/>
          <w:sz w:val="28"/>
          <w:szCs w:val="28"/>
          <w:lang w:eastAsia="x-none"/>
        </w:rPr>
      </w:pPr>
      <w:r w:rsidRPr="005063D7">
        <w:rPr>
          <w:rFonts w:ascii="Times New Roman" w:eastAsia="Times New Roman" w:hAnsi="Times New Roman" w:cs="Times New Roman"/>
          <w:sz w:val="28"/>
          <w:szCs w:val="28"/>
          <w:lang w:eastAsia="x-none"/>
        </w:rPr>
        <w:t>1) наличие инфраструктуры, указанной в пункте 2.14;</w:t>
      </w:r>
    </w:p>
    <w:p w:rsidR="00D92658" w:rsidRPr="005063D7" w:rsidRDefault="00D92658" w:rsidP="00D92658">
      <w:pPr>
        <w:spacing w:after="0" w:line="240" w:lineRule="auto"/>
        <w:ind w:firstLine="709"/>
        <w:jc w:val="both"/>
        <w:rPr>
          <w:rFonts w:ascii="Times New Roman" w:eastAsia="Times New Roman" w:hAnsi="Times New Roman" w:cs="Times New Roman"/>
          <w:sz w:val="28"/>
          <w:szCs w:val="28"/>
          <w:lang w:eastAsia="x-none"/>
        </w:rPr>
      </w:pPr>
      <w:r w:rsidRPr="005063D7">
        <w:rPr>
          <w:rFonts w:ascii="Times New Roman" w:eastAsia="Times New Roman" w:hAnsi="Times New Roman" w:cs="Times New Roman"/>
          <w:sz w:val="28"/>
          <w:szCs w:val="28"/>
          <w:lang w:eastAsia="x-none"/>
        </w:rPr>
        <w:lastRenderedPageBreak/>
        <w:t>2) исполнение требований доступности услуг для инвалидов;</w:t>
      </w:r>
    </w:p>
    <w:p w:rsidR="00D92658" w:rsidRPr="005063D7" w:rsidRDefault="00D92658" w:rsidP="00D92658">
      <w:pPr>
        <w:spacing w:after="0" w:line="240" w:lineRule="auto"/>
        <w:ind w:firstLine="709"/>
        <w:jc w:val="both"/>
        <w:rPr>
          <w:rFonts w:ascii="Times New Roman" w:eastAsia="Times New Roman" w:hAnsi="Times New Roman" w:cs="Times New Roman"/>
          <w:sz w:val="28"/>
          <w:szCs w:val="28"/>
          <w:lang w:eastAsia="x-none"/>
        </w:rPr>
      </w:pPr>
      <w:r w:rsidRPr="005063D7">
        <w:rPr>
          <w:rFonts w:ascii="Times New Roman" w:eastAsia="Times New Roman" w:hAnsi="Times New Roman" w:cs="Times New Roman"/>
          <w:sz w:val="28"/>
          <w:szCs w:val="28"/>
          <w:lang w:eastAsia="x-none"/>
        </w:rPr>
        <w:t xml:space="preserve">3) </w:t>
      </w:r>
      <w:r w:rsidRPr="005063D7">
        <w:rPr>
          <w:rFonts w:ascii="Times New Roman" w:eastAsia="Times New Roman" w:hAnsi="Times New Roman" w:cs="Times New Roman"/>
          <w:sz w:val="28"/>
          <w:szCs w:val="28"/>
          <w:lang w:val="x-none" w:eastAsia="x-none"/>
        </w:rPr>
        <w:t xml:space="preserve">обеспечение беспрепятственного доступа </w:t>
      </w:r>
      <w:r w:rsidRPr="005063D7">
        <w:rPr>
          <w:rFonts w:ascii="Times New Roman" w:eastAsia="Times New Roman" w:hAnsi="Times New Roman" w:cs="Times New Roman"/>
          <w:sz w:val="28"/>
          <w:szCs w:val="28"/>
          <w:lang w:eastAsia="x-none"/>
        </w:rPr>
        <w:t xml:space="preserve">инвалидов </w:t>
      </w:r>
      <w:r w:rsidRPr="005063D7">
        <w:rPr>
          <w:rFonts w:ascii="Times New Roman" w:eastAsia="Times New Roman" w:hAnsi="Times New Roman" w:cs="Times New Roman"/>
          <w:sz w:val="28"/>
          <w:szCs w:val="28"/>
          <w:lang w:val="x-none" w:eastAsia="x-none"/>
        </w:rPr>
        <w:t xml:space="preserve">к помещениям, в которых предоставляется </w:t>
      </w:r>
      <w:r w:rsidRPr="005063D7">
        <w:rPr>
          <w:rFonts w:ascii="Times New Roman" w:eastAsia="Times New Roman" w:hAnsi="Times New Roman" w:cs="Times New Roman"/>
          <w:sz w:val="28"/>
          <w:szCs w:val="28"/>
          <w:lang w:eastAsia="x-none"/>
        </w:rPr>
        <w:t xml:space="preserve">муниципальная </w:t>
      </w:r>
      <w:r w:rsidRPr="005063D7">
        <w:rPr>
          <w:rFonts w:ascii="Times New Roman" w:eastAsia="Times New Roman" w:hAnsi="Times New Roman" w:cs="Times New Roman"/>
          <w:sz w:val="28"/>
          <w:szCs w:val="28"/>
          <w:lang w:val="x-none" w:eastAsia="x-none"/>
        </w:rPr>
        <w:t>услуга</w:t>
      </w:r>
      <w:r w:rsidRPr="005063D7">
        <w:rPr>
          <w:rFonts w:ascii="Times New Roman" w:eastAsia="Times New Roman" w:hAnsi="Times New Roman" w:cs="Times New Roman"/>
          <w:sz w:val="28"/>
          <w:szCs w:val="28"/>
          <w:lang w:eastAsia="x-none"/>
        </w:rPr>
        <w:t>;</w:t>
      </w:r>
    </w:p>
    <w:p w:rsidR="00D92658" w:rsidRPr="005063D7" w:rsidRDefault="00D92658" w:rsidP="00D92658">
      <w:pPr>
        <w:spacing w:after="0" w:line="240" w:lineRule="auto"/>
        <w:ind w:firstLine="709"/>
        <w:jc w:val="both"/>
        <w:rPr>
          <w:rFonts w:ascii="Times New Roman" w:eastAsia="Times New Roman" w:hAnsi="Times New Roman" w:cs="Times New Roman"/>
          <w:sz w:val="28"/>
          <w:szCs w:val="28"/>
          <w:lang w:eastAsia="x-none"/>
        </w:rPr>
      </w:pPr>
      <w:r w:rsidRPr="005063D7">
        <w:rPr>
          <w:rFonts w:ascii="Times New Roman" w:eastAsia="Times New Roman" w:hAnsi="Times New Roman" w:cs="Times New Roman"/>
          <w:sz w:val="28"/>
          <w:szCs w:val="28"/>
          <w:lang w:eastAsia="x-none"/>
        </w:rPr>
        <w:t>2.15.3. Показатели качества муниципальной услуги:</w:t>
      </w:r>
    </w:p>
    <w:p w:rsidR="00D92658" w:rsidRPr="005063D7" w:rsidRDefault="00D92658" w:rsidP="00D9265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063D7">
        <w:rPr>
          <w:rFonts w:ascii="Times New Roman" w:eastAsia="Times New Roman" w:hAnsi="Times New Roman" w:cs="Times New Roman"/>
          <w:sz w:val="28"/>
          <w:szCs w:val="28"/>
          <w:lang w:eastAsia="x-none"/>
        </w:rPr>
        <w:t>1) соблюдение срока предоставления муниципальной услуги;</w:t>
      </w:r>
    </w:p>
    <w:p w:rsidR="00D92658" w:rsidRPr="005063D7" w:rsidRDefault="00D92658" w:rsidP="00D9265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 xml:space="preserve">2) соблюдение времени ожидания в очереди при подаче запроса и получении результата; </w:t>
      </w:r>
    </w:p>
    <w:p w:rsidR="00D92658" w:rsidRPr="005063D7" w:rsidRDefault="00D92658" w:rsidP="00D9265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 xml:space="preserve">3) </w:t>
      </w:r>
      <w:r w:rsidRPr="005063D7">
        <w:rPr>
          <w:rFonts w:ascii="Times New Roman" w:eastAsia="Times New Roman" w:hAnsi="Times New Roman" w:cs="Times New Roman"/>
          <w:sz w:val="28"/>
          <w:szCs w:val="28"/>
          <w:lang w:val="x-none" w:eastAsia="ru-RU"/>
        </w:rPr>
        <w:t>осуществл</w:t>
      </w:r>
      <w:r w:rsidRPr="005063D7">
        <w:rPr>
          <w:rFonts w:ascii="Times New Roman" w:eastAsia="Times New Roman" w:hAnsi="Times New Roman" w:cs="Times New Roman"/>
          <w:sz w:val="28"/>
          <w:szCs w:val="28"/>
          <w:lang w:eastAsia="ru-RU"/>
        </w:rPr>
        <w:t>ение</w:t>
      </w:r>
      <w:r w:rsidRPr="005063D7">
        <w:rPr>
          <w:rFonts w:ascii="Times New Roman" w:eastAsia="Times New Roman" w:hAnsi="Times New Roman" w:cs="Times New Roman"/>
          <w:sz w:val="28"/>
          <w:szCs w:val="28"/>
          <w:lang w:val="x-none" w:eastAsia="ru-RU"/>
        </w:rPr>
        <w:t xml:space="preserve"> не более </w:t>
      </w:r>
      <w:r w:rsidRPr="005063D7">
        <w:rPr>
          <w:rFonts w:ascii="Times New Roman" w:eastAsia="Times New Roman" w:hAnsi="Times New Roman" w:cs="Times New Roman"/>
          <w:sz w:val="28"/>
          <w:szCs w:val="28"/>
          <w:lang w:eastAsia="ru-RU"/>
        </w:rPr>
        <w:t>одного</w:t>
      </w:r>
      <w:r w:rsidRPr="005063D7">
        <w:rPr>
          <w:rFonts w:ascii="Times New Roman" w:eastAsia="Times New Roman" w:hAnsi="Times New Roman" w:cs="Times New Roman"/>
          <w:sz w:val="28"/>
          <w:szCs w:val="28"/>
          <w:lang w:val="x-none" w:eastAsia="ru-RU"/>
        </w:rPr>
        <w:t xml:space="preserve"> </w:t>
      </w:r>
      <w:r w:rsidRPr="005063D7">
        <w:rPr>
          <w:rFonts w:ascii="Times New Roman" w:eastAsia="Times New Roman" w:hAnsi="Times New Roman" w:cs="Times New Roman"/>
          <w:sz w:val="28"/>
          <w:szCs w:val="28"/>
          <w:lang w:eastAsia="ru-RU"/>
        </w:rPr>
        <w:t>обращения</w:t>
      </w:r>
      <w:r w:rsidRPr="005063D7">
        <w:rPr>
          <w:rFonts w:ascii="Times New Roman" w:eastAsia="Times New Roman" w:hAnsi="Times New Roman" w:cs="Times New Roman"/>
          <w:sz w:val="28"/>
          <w:szCs w:val="28"/>
          <w:lang w:val="x-none" w:eastAsia="ru-RU"/>
        </w:rPr>
        <w:t xml:space="preserve"> </w:t>
      </w:r>
      <w:r w:rsidRPr="005063D7">
        <w:rPr>
          <w:rFonts w:ascii="Times New Roman" w:eastAsia="Times New Roman" w:hAnsi="Times New Roman" w:cs="Times New Roman"/>
          <w:sz w:val="28"/>
          <w:szCs w:val="28"/>
          <w:lang w:eastAsia="ru-RU"/>
        </w:rPr>
        <w:t>заявителя к</w:t>
      </w:r>
      <w:r w:rsidRPr="005063D7">
        <w:rPr>
          <w:rFonts w:ascii="Times New Roman" w:eastAsia="Times New Roman" w:hAnsi="Times New Roman" w:cs="Times New Roman"/>
          <w:sz w:val="28"/>
          <w:szCs w:val="28"/>
          <w:lang w:val="x-none" w:eastAsia="ru-RU"/>
        </w:rPr>
        <w:t xml:space="preserve"> </w:t>
      </w:r>
      <w:r w:rsidRPr="005063D7">
        <w:rPr>
          <w:rFonts w:ascii="Times New Roman" w:eastAsia="Times New Roman" w:hAnsi="Times New Roman" w:cs="Times New Roman"/>
          <w:sz w:val="28"/>
          <w:szCs w:val="28"/>
          <w:lang w:eastAsia="ru-RU"/>
        </w:rPr>
        <w:t xml:space="preserve">должностным лицам работникам МФЦ при подаче документов на получение муниципальной услуги и не более одного обращения при получении результата </w:t>
      </w:r>
      <w:proofErr w:type="gramStart"/>
      <w:r w:rsidRPr="005063D7">
        <w:rPr>
          <w:rFonts w:ascii="Times New Roman" w:eastAsia="Times New Roman" w:hAnsi="Times New Roman" w:cs="Times New Roman"/>
          <w:sz w:val="28"/>
          <w:szCs w:val="28"/>
          <w:lang w:eastAsia="ru-RU"/>
        </w:rPr>
        <w:t>в  МФЦ</w:t>
      </w:r>
      <w:proofErr w:type="gramEnd"/>
      <w:r w:rsidRPr="005063D7">
        <w:rPr>
          <w:rFonts w:ascii="Times New Roman" w:eastAsia="Times New Roman" w:hAnsi="Times New Roman" w:cs="Times New Roman"/>
          <w:sz w:val="28"/>
          <w:szCs w:val="28"/>
          <w:lang w:eastAsia="ru-RU"/>
        </w:rPr>
        <w:t>;</w:t>
      </w:r>
    </w:p>
    <w:p w:rsidR="00D92658" w:rsidRPr="005063D7" w:rsidRDefault="00D92658" w:rsidP="00D9265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063D7">
        <w:rPr>
          <w:rFonts w:ascii="Times New Roman" w:eastAsia="Times New Roman" w:hAnsi="Times New Roman" w:cs="Times New Roman"/>
          <w:sz w:val="28"/>
          <w:szCs w:val="28"/>
          <w:lang w:eastAsia="x-none"/>
        </w:rPr>
        <w:t>4)</w:t>
      </w:r>
      <w:r w:rsidRPr="005063D7">
        <w:rPr>
          <w:rFonts w:ascii="Times New Roman" w:eastAsia="Times New Roman" w:hAnsi="Times New Roman" w:cs="Times New Roman"/>
          <w:sz w:val="28"/>
          <w:szCs w:val="28"/>
          <w:lang w:val="x-none" w:eastAsia="x-none"/>
        </w:rPr>
        <w:t xml:space="preserve"> </w:t>
      </w:r>
      <w:r w:rsidRPr="005063D7">
        <w:rPr>
          <w:rFonts w:ascii="Times New Roman" w:eastAsia="Times New Roman" w:hAnsi="Times New Roman" w:cs="Times New Roman"/>
          <w:sz w:val="28"/>
          <w:szCs w:val="28"/>
          <w:lang w:eastAsia="x-none"/>
        </w:rPr>
        <w:t>отсутствие</w:t>
      </w:r>
      <w:r w:rsidRPr="005063D7">
        <w:rPr>
          <w:rFonts w:ascii="Times New Roman" w:eastAsia="Times New Roman" w:hAnsi="Times New Roman" w:cs="Times New Roman"/>
          <w:sz w:val="28"/>
          <w:szCs w:val="28"/>
          <w:lang w:val="x-none" w:eastAsia="x-none"/>
        </w:rPr>
        <w:t xml:space="preserve"> </w:t>
      </w:r>
      <w:r w:rsidRPr="005063D7">
        <w:rPr>
          <w:rFonts w:ascii="Times New Roman" w:eastAsia="Times New Roman" w:hAnsi="Times New Roman" w:cs="Times New Roman"/>
          <w:sz w:val="28"/>
          <w:szCs w:val="28"/>
          <w:lang w:eastAsia="x-none"/>
        </w:rPr>
        <w:t>жалоб на</w:t>
      </w:r>
      <w:r w:rsidRPr="005063D7">
        <w:rPr>
          <w:rFonts w:ascii="Times New Roman" w:eastAsia="Times New Roman" w:hAnsi="Times New Roman" w:cs="Times New Roman"/>
          <w:sz w:val="28"/>
          <w:szCs w:val="28"/>
          <w:lang w:val="x-none" w:eastAsia="x-none"/>
        </w:rPr>
        <w:t xml:space="preserve"> действи</w:t>
      </w:r>
      <w:r w:rsidRPr="005063D7">
        <w:rPr>
          <w:rFonts w:ascii="Times New Roman" w:eastAsia="Times New Roman" w:hAnsi="Times New Roman" w:cs="Times New Roman"/>
          <w:sz w:val="28"/>
          <w:szCs w:val="28"/>
          <w:lang w:eastAsia="x-none"/>
        </w:rPr>
        <w:t>я</w:t>
      </w:r>
      <w:r w:rsidRPr="005063D7">
        <w:rPr>
          <w:rFonts w:ascii="Times New Roman" w:eastAsia="Times New Roman" w:hAnsi="Times New Roman" w:cs="Times New Roman"/>
          <w:sz w:val="28"/>
          <w:szCs w:val="28"/>
          <w:lang w:val="x-none" w:eastAsia="x-none"/>
        </w:rPr>
        <w:t xml:space="preserve"> или бездействия </w:t>
      </w:r>
      <w:r w:rsidRPr="005063D7">
        <w:rPr>
          <w:rFonts w:ascii="Times New Roman" w:eastAsia="Times New Roman" w:hAnsi="Times New Roman" w:cs="Times New Roman"/>
          <w:sz w:val="28"/>
          <w:szCs w:val="28"/>
          <w:lang w:eastAsia="x-none"/>
        </w:rPr>
        <w:t>должностных лиц ОМСУ/Организации,</w:t>
      </w:r>
      <w:r w:rsidRPr="005063D7">
        <w:rPr>
          <w:rFonts w:ascii="Times New Roman" w:eastAsia="Times New Roman" w:hAnsi="Times New Roman" w:cs="Times New Roman"/>
          <w:sz w:val="28"/>
          <w:szCs w:val="28"/>
          <w:lang w:eastAsia="ru-RU"/>
        </w:rPr>
        <w:t xml:space="preserve"> </w:t>
      </w:r>
      <w:r w:rsidRPr="005063D7">
        <w:rPr>
          <w:rFonts w:ascii="Times New Roman" w:eastAsia="Times New Roman" w:hAnsi="Times New Roman" w:cs="Times New Roman"/>
          <w:sz w:val="28"/>
          <w:szCs w:val="28"/>
          <w:lang w:eastAsia="x-none"/>
        </w:rPr>
        <w:t>поданных в установленном порядке.</w:t>
      </w:r>
    </w:p>
    <w:p w:rsidR="00D92658" w:rsidRPr="005063D7" w:rsidRDefault="00D92658" w:rsidP="00D9265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 xml:space="preserve">2.15.4. </w:t>
      </w:r>
      <w:r w:rsidRPr="005063D7">
        <w:rPr>
          <w:rFonts w:ascii="Times New Roman" w:eastAsia="Times New Roman" w:hAnsi="Times New Roman" w:cs="Times New Roman"/>
          <w:iCs/>
          <w:sz w:val="28"/>
          <w:szCs w:val="28"/>
          <w:lang w:eastAsia="ru-RU"/>
        </w:rPr>
        <w:t xml:space="preserve">После получения результата услуги, предоставление которой осуществлялось в электронной форме через ЕПГУ или ПГУ ЛО, либо посредством МФЦ, заявителю обеспечивается возможность оценки качества оказания услуги. </w:t>
      </w:r>
    </w:p>
    <w:p w:rsidR="00D92658" w:rsidRPr="005063D7" w:rsidRDefault="00D92658" w:rsidP="00D9265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4" w:name="sub_1222"/>
      <w:r w:rsidRPr="005063D7">
        <w:rPr>
          <w:rFonts w:ascii="Times New Roman" w:eastAsia="Times New Roman" w:hAnsi="Times New Roman" w:cs="Times New Roman"/>
          <w:sz w:val="28"/>
          <w:szCs w:val="28"/>
          <w:lang w:eastAsia="ru-RU"/>
        </w:rPr>
        <w:t>2.16.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D92658" w:rsidRPr="005063D7" w:rsidRDefault="00D92658" w:rsidP="00D9265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5063D7">
        <w:rPr>
          <w:rFonts w:ascii="Times New Roman" w:eastAsia="Times New Roman" w:hAnsi="Times New Roman" w:cs="Times New Roman"/>
          <w:sz w:val="28"/>
          <w:szCs w:val="28"/>
          <w:lang w:eastAsia="ru-RU"/>
        </w:rPr>
        <w:t xml:space="preserve">2.16.1. </w:t>
      </w:r>
      <w:bookmarkEnd w:id="4"/>
      <w:r w:rsidRPr="005063D7">
        <w:rPr>
          <w:rFonts w:ascii="Times New Roman" w:eastAsia="Times New Roman" w:hAnsi="Times New Roman" w:cs="Times New Roman"/>
          <w:sz w:val="28"/>
          <w:szCs w:val="28"/>
          <w:lang w:eastAsia="ru-RU"/>
        </w:rPr>
        <w:t xml:space="preserve">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ОМСУ. </w:t>
      </w:r>
      <w:r w:rsidRPr="005063D7">
        <w:rPr>
          <w:rFonts w:ascii="Times New Roman" w:eastAsia="Times New Roman" w:hAnsi="Times New Roman" w:cs="Times New Roman"/>
          <w:color w:val="000000"/>
          <w:sz w:val="28"/>
          <w:szCs w:val="28"/>
          <w:lang w:eastAsia="ru-RU"/>
        </w:rPr>
        <w:t xml:space="preserve">Предоставление муниципальной услуги в иных МФЦ осуществляется при наличии вступившего в силу соглашения о взаимодействии между ГБУ ЛО «МФЦ» и иным МФЦ. </w:t>
      </w:r>
    </w:p>
    <w:p w:rsidR="00D92658" w:rsidRPr="005063D7" w:rsidRDefault="00D92658" w:rsidP="00D92658">
      <w:pPr>
        <w:spacing w:after="0" w:line="240" w:lineRule="auto"/>
        <w:ind w:firstLine="709"/>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2.16.2. Предоставление муниципальной услуги в электронной форме осуществляется при технической реализации услуги посредством ПГУ ЛО и/или ЕПГУ.</w:t>
      </w:r>
    </w:p>
    <w:p w:rsidR="00D92658" w:rsidRPr="005063D7" w:rsidRDefault="00D92658" w:rsidP="00D92658">
      <w:pPr>
        <w:spacing w:after="0" w:line="240" w:lineRule="auto"/>
        <w:ind w:firstLine="709"/>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D92658" w:rsidRPr="005063D7" w:rsidRDefault="00D92658" w:rsidP="00D92658">
      <w:pPr>
        <w:spacing w:after="0" w:line="240" w:lineRule="auto"/>
        <w:ind w:firstLine="709"/>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2.17.1. Предоставление услуги по экстерриториальному принципу не предусмотрено.</w:t>
      </w:r>
    </w:p>
    <w:p w:rsidR="00D92658" w:rsidRPr="005063D7" w:rsidRDefault="00D92658" w:rsidP="00D92658">
      <w:pPr>
        <w:spacing w:after="0" w:line="240" w:lineRule="auto"/>
        <w:ind w:firstLine="709"/>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государственной услуги посредством ПГУ ЛО и/или ЕПГУ.</w:t>
      </w:r>
    </w:p>
    <w:p w:rsidR="00D92658" w:rsidRPr="005063D7" w:rsidRDefault="00D92658" w:rsidP="00D92658">
      <w:pPr>
        <w:spacing w:after="0" w:line="240" w:lineRule="auto"/>
        <w:ind w:firstLine="709"/>
        <w:jc w:val="both"/>
        <w:rPr>
          <w:rFonts w:ascii="Times New Roman" w:eastAsia="Times New Roman" w:hAnsi="Times New Roman" w:cs="Times New Roman"/>
          <w:sz w:val="28"/>
          <w:szCs w:val="28"/>
          <w:lang w:eastAsia="ru-RU"/>
        </w:rPr>
      </w:pPr>
    </w:p>
    <w:p w:rsidR="00D92658" w:rsidRPr="005063D7" w:rsidRDefault="00D92658" w:rsidP="00D92658">
      <w:pPr>
        <w:widowControl w:val="0"/>
        <w:tabs>
          <w:tab w:val="left" w:pos="142"/>
          <w:tab w:val="left" w:pos="284"/>
        </w:tabs>
        <w:autoSpaceDE w:val="0"/>
        <w:autoSpaceDN w:val="0"/>
        <w:adjustRightInd w:val="0"/>
        <w:spacing w:after="0" w:line="240" w:lineRule="auto"/>
        <w:ind w:firstLine="709"/>
        <w:jc w:val="center"/>
        <w:outlineLvl w:val="0"/>
        <w:rPr>
          <w:rFonts w:ascii="Times New Roman" w:eastAsia="Times New Roman" w:hAnsi="Times New Roman" w:cs="Times New Roman"/>
          <w:b/>
          <w:bCs/>
          <w:sz w:val="28"/>
          <w:szCs w:val="28"/>
          <w:lang w:eastAsia="ru-RU"/>
        </w:rPr>
      </w:pPr>
      <w:r w:rsidRPr="005063D7">
        <w:rPr>
          <w:rFonts w:ascii="Times New Roman" w:eastAsia="Times New Roman" w:hAnsi="Times New Roman" w:cs="Times New Roman"/>
          <w:b/>
          <w:bCs/>
          <w:sz w:val="28"/>
          <w:szCs w:val="28"/>
          <w:lang w:val="en-US" w:eastAsia="ru-RU"/>
        </w:rPr>
        <w:t>III</w:t>
      </w:r>
      <w:r w:rsidRPr="005063D7">
        <w:rPr>
          <w:rFonts w:ascii="Times New Roman" w:eastAsia="Times New Roman" w:hAnsi="Times New Roman" w:cs="Times New Roman"/>
          <w:b/>
          <w:bCs/>
          <w:sz w:val="28"/>
          <w:szCs w:val="28"/>
          <w:lang w:eastAsia="ru-RU"/>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D92658" w:rsidRPr="005063D7" w:rsidRDefault="00D92658" w:rsidP="00D92658">
      <w:pPr>
        <w:widowControl w:val="0"/>
        <w:tabs>
          <w:tab w:val="left" w:pos="142"/>
          <w:tab w:val="left" w:pos="284"/>
        </w:tabs>
        <w:autoSpaceDE w:val="0"/>
        <w:autoSpaceDN w:val="0"/>
        <w:adjustRightInd w:val="0"/>
        <w:spacing w:after="0" w:line="240" w:lineRule="auto"/>
        <w:ind w:firstLine="709"/>
        <w:jc w:val="center"/>
        <w:outlineLvl w:val="0"/>
        <w:rPr>
          <w:rFonts w:ascii="Times New Roman" w:eastAsia="Times New Roman" w:hAnsi="Times New Roman" w:cs="Times New Roman"/>
          <w:b/>
          <w:bCs/>
          <w:sz w:val="28"/>
          <w:szCs w:val="28"/>
          <w:lang w:eastAsia="ru-RU"/>
        </w:rPr>
      </w:pPr>
    </w:p>
    <w:p w:rsidR="00D92658" w:rsidRPr="005063D7" w:rsidRDefault="00D92658" w:rsidP="00D92658">
      <w:pPr>
        <w:spacing w:after="0" w:line="240" w:lineRule="auto"/>
        <w:ind w:firstLine="567"/>
        <w:jc w:val="both"/>
        <w:rPr>
          <w:rFonts w:ascii="Times New Roman" w:eastAsia="Calibri" w:hAnsi="Times New Roman" w:cs="Times New Roman"/>
          <w:b/>
          <w:bCs/>
          <w:sz w:val="28"/>
          <w:szCs w:val="28"/>
          <w:lang w:eastAsia="ru-RU"/>
        </w:rPr>
      </w:pPr>
      <w:r w:rsidRPr="005063D7">
        <w:rPr>
          <w:rFonts w:ascii="Times New Roman" w:eastAsia="Calibri" w:hAnsi="Times New Roman" w:cs="Times New Roman"/>
          <w:b/>
          <w:bCs/>
          <w:sz w:val="28"/>
          <w:szCs w:val="28"/>
          <w:lang w:eastAsia="ru-RU"/>
        </w:rPr>
        <w:lastRenderedPageBreak/>
        <w:t>3.1. Состав и последовательность действий при предоставлении муниципальной услуги.</w:t>
      </w:r>
    </w:p>
    <w:p w:rsidR="00D92658" w:rsidRPr="005063D7" w:rsidRDefault="00D92658" w:rsidP="00D92658">
      <w:pPr>
        <w:spacing w:after="0" w:line="240" w:lineRule="auto"/>
        <w:ind w:firstLine="567"/>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3.1.1 Последовательность действий при предоставлении муниципальной услуги, указанной в п. 1.2.1. включает в себя следующие административные процедуры:</w:t>
      </w:r>
    </w:p>
    <w:p w:rsidR="00D92658" w:rsidRPr="005063D7" w:rsidRDefault="00D92658" w:rsidP="00D92658">
      <w:pPr>
        <w:spacing w:after="0" w:line="240" w:lineRule="auto"/>
        <w:ind w:left="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rPr>
        <w:t xml:space="preserve">1. </w:t>
      </w:r>
      <w:r w:rsidRPr="005063D7">
        <w:rPr>
          <w:rFonts w:ascii="Times New Roman" w:eastAsia="Calibri" w:hAnsi="Times New Roman" w:cs="Times New Roman"/>
          <w:sz w:val="28"/>
          <w:szCs w:val="28"/>
        </w:rPr>
        <w:tab/>
        <w:t>прием и регистрация заявления и представленных документов по форме согласно приложению№ 1 к настоящему регламенту– 1 рабочий день;</w:t>
      </w:r>
    </w:p>
    <w:p w:rsidR="00D92658" w:rsidRPr="005063D7" w:rsidRDefault="00D92658" w:rsidP="00D92658">
      <w:pPr>
        <w:spacing w:after="0" w:line="240" w:lineRule="auto"/>
        <w:ind w:left="709"/>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 xml:space="preserve">2. </w:t>
      </w:r>
      <w:r w:rsidRPr="005063D7">
        <w:rPr>
          <w:rFonts w:ascii="Times New Roman" w:eastAsia="Calibri" w:hAnsi="Times New Roman" w:cs="Times New Roman"/>
          <w:sz w:val="28"/>
          <w:szCs w:val="28"/>
        </w:rPr>
        <w:tab/>
        <w:t xml:space="preserve">рассмотрение документов об оказании </w:t>
      </w:r>
      <w:proofErr w:type="gramStart"/>
      <w:r w:rsidRPr="005063D7">
        <w:rPr>
          <w:rFonts w:ascii="Times New Roman" w:eastAsia="Calibri" w:hAnsi="Times New Roman" w:cs="Times New Roman"/>
          <w:sz w:val="28"/>
          <w:szCs w:val="28"/>
        </w:rPr>
        <w:t>муниципальной  услуги</w:t>
      </w:r>
      <w:proofErr w:type="gramEnd"/>
      <w:r w:rsidRPr="005063D7">
        <w:rPr>
          <w:rFonts w:ascii="Times New Roman" w:eastAsia="Calibri" w:hAnsi="Times New Roman" w:cs="Times New Roman"/>
          <w:sz w:val="28"/>
          <w:szCs w:val="28"/>
        </w:rPr>
        <w:t xml:space="preserve">, а также направление запросов и получение ответов в рамках межведомственного информационного взаимодействия и (или)  иных запросов -  5 рабочих дней  </w:t>
      </w:r>
    </w:p>
    <w:p w:rsidR="00D92658" w:rsidRPr="005063D7" w:rsidRDefault="00D92658" w:rsidP="00D92658">
      <w:pPr>
        <w:spacing w:after="0" w:line="240" w:lineRule="auto"/>
        <w:ind w:left="709"/>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 xml:space="preserve">3. </w:t>
      </w:r>
      <w:r w:rsidRPr="005063D7">
        <w:rPr>
          <w:rFonts w:ascii="Times New Roman" w:eastAsia="Calibri" w:hAnsi="Times New Roman" w:cs="Times New Roman"/>
          <w:sz w:val="28"/>
          <w:szCs w:val="28"/>
        </w:rPr>
        <w:tab/>
        <w:t xml:space="preserve">принятие и подписание решения о предоставлении или об отказе в предоставлении муниципальной услуги по форме согласно приложениям №_ (пример в приложении </w:t>
      </w:r>
      <w:proofErr w:type="gramStart"/>
      <w:r w:rsidRPr="005063D7">
        <w:rPr>
          <w:rFonts w:ascii="Times New Roman" w:eastAsia="Calibri" w:hAnsi="Times New Roman" w:cs="Times New Roman"/>
          <w:sz w:val="28"/>
          <w:szCs w:val="28"/>
        </w:rPr>
        <w:t>4.1,4.2</w:t>
      </w:r>
      <w:proofErr w:type="gramEnd"/>
      <w:r w:rsidRPr="005063D7">
        <w:rPr>
          <w:rFonts w:ascii="Times New Roman" w:eastAsia="Calibri" w:hAnsi="Times New Roman" w:cs="Times New Roman"/>
          <w:sz w:val="28"/>
          <w:szCs w:val="28"/>
        </w:rPr>
        <w:t>) к настоящему регламенту – 3 рабочих дня</w:t>
      </w:r>
      <w:r w:rsidRPr="005063D7">
        <w:rPr>
          <w:rFonts w:ascii="Times New Roman" w:eastAsia="Calibri" w:hAnsi="Times New Roman" w:cs="Times New Roman"/>
        </w:rPr>
        <w:t>;</w:t>
      </w:r>
    </w:p>
    <w:p w:rsidR="00D92658" w:rsidRPr="005063D7" w:rsidRDefault="00D92658" w:rsidP="00D92658">
      <w:pPr>
        <w:spacing w:after="0" w:line="240" w:lineRule="auto"/>
        <w:ind w:left="709"/>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 xml:space="preserve">4. </w:t>
      </w:r>
      <w:r w:rsidRPr="005063D7">
        <w:rPr>
          <w:rFonts w:ascii="Times New Roman" w:eastAsia="Calibri" w:hAnsi="Times New Roman" w:cs="Times New Roman"/>
          <w:sz w:val="28"/>
          <w:szCs w:val="28"/>
        </w:rPr>
        <w:tab/>
        <w:t>информирование граждан о принятом решении, выдача оформленного решения и формирование учетного дела/</w:t>
      </w:r>
      <w:r w:rsidRPr="005063D7">
        <w:rPr>
          <w:rFonts w:ascii="Times New Roman" w:eastAsia="Calibri" w:hAnsi="Times New Roman" w:cs="Times New Roman"/>
          <w:sz w:val="28"/>
          <w:szCs w:val="28"/>
          <w:lang w:eastAsia="ru-RU"/>
        </w:rPr>
        <w:t>реестровой записи в информационной системе</w:t>
      </w:r>
      <w:r w:rsidRPr="005063D7">
        <w:rPr>
          <w:rFonts w:ascii="Times New Roman" w:eastAsia="Calibri" w:hAnsi="Times New Roman" w:cs="Times New Roman"/>
          <w:color w:val="000000"/>
          <w:sz w:val="28"/>
          <w:szCs w:val="28"/>
        </w:rPr>
        <w:t xml:space="preserve"> (при технической реализации)</w:t>
      </w:r>
      <w:r w:rsidRPr="005063D7">
        <w:rPr>
          <w:rFonts w:ascii="Times New Roman" w:eastAsia="Calibri" w:hAnsi="Times New Roman" w:cs="Times New Roman"/>
          <w:sz w:val="28"/>
          <w:szCs w:val="28"/>
        </w:rPr>
        <w:t xml:space="preserve"> гражданина, принятого на учет в качестве нуждающихся в жилых помещениях – 1 рабочий день. </w:t>
      </w:r>
    </w:p>
    <w:p w:rsidR="00D92658" w:rsidRPr="005063D7" w:rsidRDefault="00D92658" w:rsidP="00D92658">
      <w:pPr>
        <w:spacing w:after="0" w:line="240" w:lineRule="auto"/>
        <w:ind w:firstLine="708"/>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3.1.1.2 Последовательность действий при предоставлении муниципальной услуги, указанной в п. 1.2.2. включает в себя следующие административные процедуры:</w:t>
      </w:r>
    </w:p>
    <w:p w:rsidR="00D92658" w:rsidRPr="005063D7" w:rsidRDefault="00D92658" w:rsidP="00D92658">
      <w:pPr>
        <w:spacing w:after="0" w:line="240" w:lineRule="auto"/>
        <w:ind w:left="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rPr>
        <w:t>1.</w:t>
      </w:r>
      <w:r w:rsidRPr="005063D7">
        <w:rPr>
          <w:rFonts w:ascii="Times New Roman" w:eastAsia="Calibri" w:hAnsi="Times New Roman" w:cs="Times New Roman"/>
          <w:sz w:val="28"/>
          <w:szCs w:val="28"/>
        </w:rPr>
        <w:tab/>
        <w:t xml:space="preserve">прием и регистрация заявления по форме согласно приложению № </w:t>
      </w:r>
      <w:proofErr w:type="gramStart"/>
      <w:r w:rsidRPr="005063D7">
        <w:rPr>
          <w:rFonts w:ascii="Times New Roman" w:eastAsia="Calibri" w:hAnsi="Times New Roman" w:cs="Times New Roman"/>
          <w:sz w:val="28"/>
          <w:szCs w:val="28"/>
        </w:rPr>
        <w:t>2  к</w:t>
      </w:r>
      <w:proofErr w:type="gramEnd"/>
      <w:r w:rsidRPr="005063D7">
        <w:rPr>
          <w:rFonts w:ascii="Times New Roman" w:eastAsia="Calibri" w:hAnsi="Times New Roman" w:cs="Times New Roman"/>
          <w:sz w:val="28"/>
          <w:szCs w:val="28"/>
        </w:rPr>
        <w:t xml:space="preserve"> настоящему регламенту– 1 рабочий день;</w:t>
      </w:r>
    </w:p>
    <w:p w:rsidR="00D92658" w:rsidRPr="005063D7" w:rsidRDefault="00D92658" w:rsidP="00D92658">
      <w:pPr>
        <w:spacing w:after="0" w:line="240" w:lineRule="auto"/>
        <w:ind w:left="709"/>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2.</w:t>
      </w:r>
      <w:r w:rsidRPr="005063D7">
        <w:rPr>
          <w:rFonts w:ascii="Times New Roman" w:eastAsia="Calibri" w:hAnsi="Times New Roman" w:cs="Times New Roman"/>
          <w:sz w:val="28"/>
          <w:szCs w:val="28"/>
        </w:rPr>
        <w:tab/>
        <w:t>рассмотрение заявления</w:t>
      </w:r>
      <w:r w:rsidRPr="005063D7">
        <w:rPr>
          <w:rFonts w:ascii="Times New Roman" w:eastAsia="Calibri" w:hAnsi="Times New Roman" w:cs="Times New Roman"/>
          <w:sz w:val="28"/>
          <w:szCs w:val="28"/>
          <w:lang w:eastAsia="ru-RU"/>
        </w:rPr>
        <w:t xml:space="preserve"> и принятие решения об очередности предоставления жилых помещений по договору социального найма</w:t>
      </w:r>
      <w:r w:rsidRPr="005063D7">
        <w:rPr>
          <w:rFonts w:ascii="Calibri" w:eastAsia="Calibri" w:hAnsi="Calibri" w:cs="Calibri"/>
        </w:rPr>
        <w:t xml:space="preserve"> </w:t>
      </w:r>
      <w:r w:rsidRPr="005063D7">
        <w:rPr>
          <w:rFonts w:ascii="Times New Roman" w:eastAsia="Calibri" w:hAnsi="Times New Roman" w:cs="Times New Roman"/>
          <w:sz w:val="28"/>
          <w:szCs w:val="28"/>
          <w:lang w:eastAsia="ru-RU"/>
        </w:rPr>
        <w:t xml:space="preserve">по форме согласно приложениям №5.1, 5.2 (пример в приложении </w:t>
      </w:r>
      <w:proofErr w:type="gramStart"/>
      <w:r w:rsidRPr="005063D7">
        <w:rPr>
          <w:rFonts w:ascii="Times New Roman" w:eastAsia="Calibri" w:hAnsi="Times New Roman" w:cs="Times New Roman"/>
          <w:sz w:val="28"/>
          <w:szCs w:val="28"/>
          <w:lang w:eastAsia="ru-RU"/>
        </w:rPr>
        <w:t>4.1,4.2</w:t>
      </w:r>
      <w:proofErr w:type="gramEnd"/>
      <w:r w:rsidRPr="005063D7">
        <w:rPr>
          <w:rFonts w:ascii="Times New Roman" w:eastAsia="Calibri" w:hAnsi="Times New Roman" w:cs="Times New Roman"/>
          <w:sz w:val="28"/>
          <w:szCs w:val="28"/>
          <w:lang w:eastAsia="ru-RU"/>
        </w:rPr>
        <w:t xml:space="preserve">) к настоящему регламенту </w:t>
      </w:r>
      <w:r w:rsidRPr="005063D7">
        <w:rPr>
          <w:rFonts w:ascii="Times New Roman" w:eastAsia="Calibri" w:hAnsi="Times New Roman" w:cs="Times New Roman"/>
          <w:sz w:val="28"/>
          <w:szCs w:val="28"/>
        </w:rPr>
        <w:t>– 2 рабочий день</w:t>
      </w:r>
      <w:r w:rsidRPr="005063D7">
        <w:rPr>
          <w:rFonts w:ascii="Times New Roman" w:eastAsia="Calibri" w:hAnsi="Times New Roman" w:cs="Times New Roman"/>
        </w:rPr>
        <w:t>;</w:t>
      </w:r>
    </w:p>
    <w:p w:rsidR="00D92658" w:rsidRPr="005063D7" w:rsidRDefault="00D92658" w:rsidP="00D92658">
      <w:pPr>
        <w:spacing w:after="0" w:line="240" w:lineRule="auto"/>
        <w:ind w:left="709"/>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3.</w:t>
      </w:r>
      <w:r w:rsidRPr="005063D7">
        <w:rPr>
          <w:rFonts w:ascii="Times New Roman" w:eastAsia="Calibri" w:hAnsi="Times New Roman" w:cs="Times New Roman"/>
          <w:sz w:val="28"/>
          <w:szCs w:val="28"/>
        </w:rPr>
        <w:tab/>
        <w:t>предоставление информации об очередности предоставления жилых помещений по договорам социального найма или отказ в предоставлении такой информации – 1 рабочий дней;</w:t>
      </w:r>
    </w:p>
    <w:p w:rsidR="00D92658" w:rsidRPr="005063D7" w:rsidRDefault="00D92658" w:rsidP="00D92658">
      <w:pPr>
        <w:spacing w:after="0" w:line="240" w:lineRule="auto"/>
        <w:jc w:val="both"/>
        <w:rPr>
          <w:rFonts w:ascii="Times New Roman" w:eastAsia="Calibri" w:hAnsi="Times New Roman" w:cs="Times New Roman"/>
          <w:bCs/>
          <w:sz w:val="28"/>
          <w:szCs w:val="28"/>
          <w:lang w:eastAsia="ru-RU"/>
        </w:rPr>
      </w:pPr>
    </w:p>
    <w:p w:rsidR="00D92658" w:rsidRPr="005063D7" w:rsidRDefault="00D92658" w:rsidP="00D92658">
      <w:pPr>
        <w:spacing w:after="0" w:line="240" w:lineRule="auto"/>
        <w:ind w:firstLine="567"/>
        <w:jc w:val="both"/>
        <w:rPr>
          <w:rFonts w:ascii="Times New Roman" w:eastAsia="Calibri" w:hAnsi="Times New Roman" w:cs="Times New Roman"/>
          <w:bCs/>
          <w:sz w:val="28"/>
          <w:szCs w:val="28"/>
          <w:lang w:eastAsia="ru-RU"/>
        </w:rPr>
      </w:pPr>
      <w:r w:rsidRPr="005063D7">
        <w:rPr>
          <w:rFonts w:ascii="Times New Roman" w:eastAsia="Calibri" w:hAnsi="Times New Roman" w:cs="Times New Roman"/>
          <w:bCs/>
          <w:sz w:val="28"/>
          <w:szCs w:val="28"/>
          <w:lang w:eastAsia="ru-RU"/>
        </w:rPr>
        <w:t>3.1.2. Прием и регистрация заявления о предоставлении муниципальной услуги.</w:t>
      </w:r>
    </w:p>
    <w:p w:rsidR="00D92658" w:rsidRPr="005063D7" w:rsidRDefault="00D92658" w:rsidP="00D92658">
      <w:pPr>
        <w:spacing w:after="0" w:line="240" w:lineRule="auto"/>
        <w:ind w:firstLine="567"/>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3.1.2.1.Основанием для начала процедуры приема заявления для услуги 1.2.1 является: поступление специалисту жилищного отдела (сектора) администрации заявления о принятии заявителя на учет граждан в качестве нуждающихся в жилых помещениях и прилагаемых к нему документов.</w:t>
      </w:r>
    </w:p>
    <w:p w:rsidR="00D92658" w:rsidRPr="005063D7" w:rsidRDefault="00D92658" w:rsidP="00D92658">
      <w:pPr>
        <w:spacing w:after="0" w:line="240" w:lineRule="auto"/>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Основанием для начала процедуры приема заявления для услуги 1.2.2 является: поступление специалисту жилищного отдела (сектора) администрации заявления о предоставлении информации об очередности предоставления жилых помещений по договорам социального найма;</w:t>
      </w:r>
    </w:p>
    <w:p w:rsidR="00D92658" w:rsidRPr="005063D7" w:rsidRDefault="00D92658" w:rsidP="00D92658">
      <w:pPr>
        <w:autoSpaceDE w:val="0"/>
        <w:autoSpaceDN w:val="0"/>
        <w:spacing w:after="0" w:line="240" w:lineRule="auto"/>
        <w:ind w:firstLine="709"/>
        <w:jc w:val="both"/>
        <w:rPr>
          <w:rFonts w:ascii="Times New Roman" w:eastAsia="Calibri" w:hAnsi="Times New Roman" w:cs="Times New Roman"/>
          <w:sz w:val="28"/>
          <w:szCs w:val="28"/>
        </w:rPr>
      </w:pPr>
      <w:r w:rsidRPr="005063D7">
        <w:rPr>
          <w:rFonts w:ascii="Times New Roman" w:eastAsia="Calibri" w:hAnsi="Times New Roman" w:cs="Times New Roman"/>
          <w:sz w:val="28"/>
          <w:szCs w:val="28"/>
          <w:lang w:eastAsia="ru-RU"/>
        </w:rPr>
        <w:t xml:space="preserve">3.1.2.2. Содержание административного действия, продолжительность и(или) максимальный срок его выполнения: специалист, наделенный в </w:t>
      </w:r>
      <w:r w:rsidRPr="005063D7">
        <w:rPr>
          <w:rFonts w:ascii="Times New Roman" w:eastAsia="Calibri" w:hAnsi="Times New Roman" w:cs="Times New Roman"/>
          <w:sz w:val="28"/>
          <w:szCs w:val="28"/>
          <w:lang w:eastAsia="ru-RU"/>
        </w:rPr>
        <w:lastRenderedPageBreak/>
        <w:t xml:space="preserve">соответствии с должностным регламентом функциями по приему заявлений и документов, принимает поступившие заявление и </w:t>
      </w:r>
      <w:proofErr w:type="gramStart"/>
      <w:r w:rsidRPr="005063D7">
        <w:rPr>
          <w:rFonts w:ascii="Times New Roman" w:eastAsia="Calibri" w:hAnsi="Times New Roman" w:cs="Times New Roman"/>
          <w:sz w:val="28"/>
          <w:szCs w:val="28"/>
          <w:lang w:eastAsia="ru-RU"/>
        </w:rPr>
        <w:t xml:space="preserve">документы  </w:t>
      </w:r>
      <w:r w:rsidRPr="005063D7">
        <w:rPr>
          <w:rFonts w:ascii="Times New Roman" w:eastAsia="Calibri" w:hAnsi="Times New Roman" w:cs="Times New Roman"/>
          <w:sz w:val="28"/>
          <w:szCs w:val="28"/>
        </w:rPr>
        <w:t>в</w:t>
      </w:r>
      <w:proofErr w:type="gramEnd"/>
      <w:r w:rsidRPr="005063D7">
        <w:rPr>
          <w:rFonts w:ascii="Times New Roman" w:eastAsia="Calibri" w:hAnsi="Times New Roman" w:cs="Times New Roman"/>
          <w:sz w:val="28"/>
          <w:szCs w:val="28"/>
        </w:rPr>
        <w:t xml:space="preserve"> сроки, указанные в подпункте 1 подпункта 3.1.1 пункта  3.1 настоящего регламента для услуги 1.2.1 и в подпункте 1 подпункта </w:t>
      </w:r>
      <w:r w:rsidRPr="005063D7">
        <w:rPr>
          <w:rFonts w:ascii="Times New Roman" w:eastAsia="Calibri" w:hAnsi="Times New Roman" w:cs="Times New Roman"/>
          <w:sz w:val="28"/>
          <w:szCs w:val="28"/>
          <w:lang w:eastAsia="ru-RU"/>
        </w:rPr>
        <w:t xml:space="preserve">3.1.1.2  </w:t>
      </w:r>
      <w:r w:rsidRPr="005063D7">
        <w:rPr>
          <w:rFonts w:ascii="Times New Roman" w:eastAsia="Calibri" w:hAnsi="Times New Roman" w:cs="Times New Roman"/>
          <w:sz w:val="28"/>
          <w:szCs w:val="28"/>
        </w:rPr>
        <w:t>пункта  3.1 настоящего регламента для услуги 1.2.2:</w:t>
      </w:r>
    </w:p>
    <w:p w:rsidR="00D92658" w:rsidRPr="005063D7" w:rsidRDefault="00D92658" w:rsidP="00D92658">
      <w:pPr>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xml:space="preserve">1 действие: должностное лицо, ответственное за выполнение административного действия, в случае получения документов посредством МФЦ или в электронной форме через ПГУ ЛО, либо ЕПГУ принимает в работу электронные документы в автоматизированной информационной системе Ленинградской области «АИС </w:t>
      </w:r>
      <w:proofErr w:type="spellStart"/>
      <w:r w:rsidRPr="005063D7">
        <w:rPr>
          <w:rFonts w:ascii="Times New Roman" w:eastAsia="Calibri" w:hAnsi="Times New Roman" w:cs="Times New Roman"/>
          <w:sz w:val="28"/>
          <w:szCs w:val="28"/>
          <w:lang w:eastAsia="ru-RU"/>
        </w:rPr>
        <w:t>Межвед</w:t>
      </w:r>
      <w:proofErr w:type="spellEnd"/>
      <w:r w:rsidRPr="005063D7">
        <w:rPr>
          <w:rFonts w:ascii="Times New Roman" w:eastAsia="Calibri" w:hAnsi="Times New Roman" w:cs="Times New Roman"/>
          <w:sz w:val="28"/>
          <w:szCs w:val="28"/>
          <w:lang w:eastAsia="ru-RU"/>
        </w:rPr>
        <w:t xml:space="preserve"> ЛО» (далее - АИС «</w:t>
      </w:r>
      <w:proofErr w:type="spellStart"/>
      <w:r w:rsidRPr="005063D7">
        <w:rPr>
          <w:rFonts w:ascii="Times New Roman" w:eastAsia="Calibri" w:hAnsi="Times New Roman" w:cs="Times New Roman"/>
          <w:sz w:val="28"/>
          <w:szCs w:val="28"/>
          <w:lang w:eastAsia="ru-RU"/>
        </w:rPr>
        <w:t>Межвед</w:t>
      </w:r>
      <w:proofErr w:type="spellEnd"/>
      <w:r w:rsidRPr="005063D7">
        <w:rPr>
          <w:rFonts w:ascii="Times New Roman" w:eastAsia="Calibri" w:hAnsi="Times New Roman" w:cs="Times New Roman"/>
          <w:sz w:val="28"/>
          <w:szCs w:val="28"/>
          <w:lang w:eastAsia="ru-RU"/>
        </w:rPr>
        <w:t xml:space="preserve"> ЛО») в сроки, указанные в пункте 3.1.1 настоящего регламента.</w:t>
      </w:r>
    </w:p>
    <w:p w:rsidR="00D92658" w:rsidRPr="005063D7" w:rsidRDefault="00D92658" w:rsidP="00D92658">
      <w:pPr>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xml:space="preserve">2 действие: заявление о принятии заявителя на учет граждан в качестве нуждающихся в жилых помещениях (заявление о предоставлении информации об очередности предоставления жилых помещений по договорам социального найма) в течение одного рабочего дня регистрируется в Книге регистрации заявлений граждан о </w:t>
      </w:r>
      <w:proofErr w:type="gramStart"/>
      <w:r w:rsidRPr="005063D7">
        <w:rPr>
          <w:rFonts w:ascii="Times New Roman" w:eastAsia="Calibri" w:hAnsi="Times New Roman" w:cs="Times New Roman"/>
          <w:sz w:val="28"/>
          <w:szCs w:val="28"/>
          <w:lang w:eastAsia="ru-RU"/>
        </w:rPr>
        <w:t>принятия  на</w:t>
      </w:r>
      <w:proofErr w:type="gramEnd"/>
      <w:r w:rsidRPr="005063D7">
        <w:rPr>
          <w:rFonts w:ascii="Times New Roman" w:eastAsia="Calibri" w:hAnsi="Times New Roman" w:cs="Times New Roman"/>
          <w:sz w:val="28"/>
          <w:szCs w:val="28"/>
          <w:lang w:eastAsia="ru-RU"/>
        </w:rPr>
        <w:t xml:space="preserve"> учет в качестве нуждающихся в жилых помещениях, предоставляемых по договорам социального найма (Приложение №__);</w:t>
      </w:r>
    </w:p>
    <w:p w:rsidR="00D92658" w:rsidRPr="005063D7" w:rsidRDefault="00D92658" w:rsidP="00D92658">
      <w:pPr>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3.1.2.3. Результат выполнения административной процедуры: регистрация заявления.</w:t>
      </w:r>
    </w:p>
    <w:p w:rsidR="00D92658" w:rsidRPr="005063D7" w:rsidRDefault="00D92658" w:rsidP="00D92658">
      <w:pPr>
        <w:spacing w:after="0" w:line="240" w:lineRule="auto"/>
        <w:ind w:firstLine="709"/>
        <w:jc w:val="both"/>
        <w:rPr>
          <w:rFonts w:ascii="Times New Roman" w:eastAsia="Calibri" w:hAnsi="Times New Roman" w:cs="Times New Roman"/>
          <w:sz w:val="28"/>
          <w:szCs w:val="28"/>
        </w:rPr>
      </w:pPr>
      <w:r w:rsidRPr="005063D7">
        <w:rPr>
          <w:rFonts w:ascii="Times New Roman" w:eastAsia="Calibri" w:hAnsi="Times New Roman" w:cs="Times New Roman"/>
          <w:bCs/>
          <w:sz w:val="28"/>
          <w:szCs w:val="28"/>
          <w:lang w:eastAsia="ru-RU"/>
        </w:rPr>
        <w:t>3.1.3.</w:t>
      </w:r>
      <w:r w:rsidRPr="005063D7">
        <w:rPr>
          <w:rFonts w:ascii="Times New Roman" w:eastAsia="Calibri" w:hAnsi="Times New Roman" w:cs="Times New Roman"/>
          <w:sz w:val="28"/>
          <w:szCs w:val="28"/>
          <w:lang w:eastAsia="ru-RU"/>
        </w:rPr>
        <w:t xml:space="preserve"> </w:t>
      </w:r>
      <w:r w:rsidRPr="005063D7">
        <w:rPr>
          <w:rFonts w:ascii="Times New Roman" w:eastAsia="Calibri" w:hAnsi="Times New Roman" w:cs="Times New Roman"/>
          <w:bCs/>
          <w:sz w:val="28"/>
          <w:szCs w:val="28"/>
          <w:lang w:eastAsia="ru-RU"/>
        </w:rPr>
        <w:t xml:space="preserve">Рассмотрение документов об оказании </w:t>
      </w:r>
      <w:proofErr w:type="gramStart"/>
      <w:r w:rsidRPr="005063D7">
        <w:rPr>
          <w:rFonts w:ascii="Times New Roman" w:eastAsia="Calibri" w:hAnsi="Times New Roman" w:cs="Times New Roman"/>
          <w:bCs/>
          <w:sz w:val="28"/>
          <w:szCs w:val="28"/>
          <w:lang w:eastAsia="ru-RU"/>
        </w:rPr>
        <w:t>муниципальной  услуги</w:t>
      </w:r>
      <w:proofErr w:type="gramEnd"/>
      <w:r w:rsidRPr="005063D7">
        <w:rPr>
          <w:rFonts w:ascii="Times New Roman" w:eastAsia="Calibri" w:hAnsi="Times New Roman" w:cs="Times New Roman"/>
          <w:bCs/>
          <w:sz w:val="28"/>
          <w:szCs w:val="28"/>
          <w:lang w:eastAsia="ru-RU"/>
        </w:rPr>
        <w:t>, а также направление запросов и получение ответов в рамках межведомственного информационного взаимодействия и (или)  иных запросов</w:t>
      </w:r>
      <w:r w:rsidRPr="005063D7">
        <w:rPr>
          <w:rFonts w:ascii="Times New Roman" w:eastAsia="Calibri" w:hAnsi="Times New Roman" w:cs="Times New Roman"/>
          <w:sz w:val="28"/>
          <w:szCs w:val="28"/>
        </w:rPr>
        <w:t xml:space="preserve"> (для услуги 1.2.1).</w:t>
      </w:r>
    </w:p>
    <w:p w:rsidR="00D92658" w:rsidRPr="005063D7" w:rsidRDefault="00D92658" w:rsidP="00D92658">
      <w:pPr>
        <w:autoSpaceDE w:val="0"/>
        <w:autoSpaceDN w:val="0"/>
        <w:spacing w:after="0" w:line="240" w:lineRule="auto"/>
        <w:ind w:firstLine="709"/>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Специалист проводит проверку документов на комплектность и достоверность, проверку сведений, содержащихся в представленных заявлении и документах, в целях оценки их соответствия требованиям и условиям получения муниципальной услуги, формирует и направляет соответствующий(е) запрос(ы) в рамках межведомственного электронного взаимодействия видов сведений, по которым не реализована техническая возможность автоматического направления межведомственных запросов, посредством нажатия «Отправить запрос» в АИС «</w:t>
      </w:r>
      <w:proofErr w:type="spellStart"/>
      <w:r w:rsidRPr="005063D7">
        <w:rPr>
          <w:rFonts w:ascii="Times New Roman" w:eastAsia="Calibri" w:hAnsi="Times New Roman" w:cs="Times New Roman"/>
          <w:sz w:val="28"/>
          <w:szCs w:val="28"/>
        </w:rPr>
        <w:t>Межвед</w:t>
      </w:r>
      <w:proofErr w:type="spellEnd"/>
      <w:r w:rsidRPr="005063D7">
        <w:rPr>
          <w:rFonts w:ascii="Times New Roman" w:eastAsia="Calibri" w:hAnsi="Times New Roman" w:cs="Times New Roman"/>
          <w:sz w:val="28"/>
          <w:szCs w:val="28"/>
        </w:rPr>
        <w:t xml:space="preserve"> ЛО» и производит мониторинг статусов ответов на межведомственные запросы по заявлениям в карточках каждого из заявлений в работе, и в рамках бумажного запроса по видам сведений которых не реализована техническая возможность межведомственного электронного взаимодействия.</w:t>
      </w:r>
    </w:p>
    <w:p w:rsidR="00D92658" w:rsidRPr="005063D7" w:rsidRDefault="00D92658" w:rsidP="00D92658">
      <w:pPr>
        <w:autoSpaceDE w:val="0"/>
        <w:autoSpaceDN w:val="0"/>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Times New Roman" w:hAnsi="Times New Roman" w:cs="Times New Roman"/>
          <w:color w:val="000000"/>
          <w:sz w:val="28"/>
          <w:szCs w:val="28"/>
        </w:rPr>
        <w:t xml:space="preserve">Результат выполнения административного действия: формирование комплекта документов, необходимого для принятия решения </w:t>
      </w:r>
      <w:r w:rsidRPr="005063D7">
        <w:rPr>
          <w:rFonts w:ascii="Times New Roman" w:eastAsia="Calibri" w:hAnsi="Times New Roman" w:cs="Times New Roman"/>
          <w:sz w:val="28"/>
          <w:szCs w:val="28"/>
          <w:lang w:eastAsia="ru-RU"/>
        </w:rPr>
        <w:t xml:space="preserve">должностным лицом жилищного отдела (сектора) </w:t>
      </w:r>
      <w:r w:rsidRPr="005063D7">
        <w:rPr>
          <w:rFonts w:ascii="Times New Roman" w:eastAsia="Times New Roman" w:hAnsi="Times New Roman" w:cs="Times New Roman"/>
          <w:color w:val="000000"/>
          <w:sz w:val="28"/>
          <w:szCs w:val="28"/>
        </w:rPr>
        <w:t xml:space="preserve">о </w:t>
      </w:r>
      <w:r w:rsidRPr="005063D7">
        <w:rPr>
          <w:rFonts w:ascii="Times New Roman" w:eastAsia="Calibri" w:hAnsi="Times New Roman" w:cs="Times New Roman"/>
          <w:sz w:val="28"/>
          <w:szCs w:val="28"/>
          <w:lang w:eastAsia="ru-RU"/>
        </w:rPr>
        <w:t>принятии граждан на учет в качестве нуждающихся в жилых помещениях, предоставляемых по договорам социального найма.</w:t>
      </w:r>
    </w:p>
    <w:p w:rsidR="00D92658" w:rsidRPr="005063D7" w:rsidRDefault="00D92658" w:rsidP="00D92658">
      <w:pPr>
        <w:autoSpaceDE w:val="0"/>
        <w:autoSpaceDN w:val="0"/>
        <w:spacing w:after="0" w:line="240" w:lineRule="auto"/>
        <w:ind w:firstLine="708"/>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 xml:space="preserve">3.1.4 Принятие и подписание решения о предоставлении или об отказе в предоставлении муниципальной услуги: </w:t>
      </w:r>
    </w:p>
    <w:p w:rsidR="00D92658" w:rsidRPr="005063D7" w:rsidRDefault="00D92658" w:rsidP="00D92658">
      <w:pPr>
        <w:autoSpaceDE w:val="0"/>
        <w:autoSpaceDN w:val="0"/>
        <w:spacing w:after="0" w:line="240" w:lineRule="auto"/>
        <w:ind w:firstLine="709"/>
        <w:jc w:val="both"/>
        <w:rPr>
          <w:rFonts w:ascii="Times New Roman" w:eastAsia="Calibri" w:hAnsi="Times New Roman" w:cs="Times New Roman"/>
          <w:i/>
          <w:sz w:val="28"/>
          <w:szCs w:val="28"/>
        </w:rPr>
      </w:pPr>
      <w:r w:rsidRPr="005063D7">
        <w:rPr>
          <w:rFonts w:ascii="Times New Roman" w:eastAsia="Calibri" w:hAnsi="Times New Roman" w:cs="Times New Roman"/>
          <w:sz w:val="28"/>
          <w:szCs w:val="28"/>
        </w:rPr>
        <w:t xml:space="preserve">На основании поступивших запрашиваемых документов (сведений) и выполнением условий пункта 2.10 настоящего регламента должностным лицом жилищного отдела (сектора) готовится проект решения (форму </w:t>
      </w:r>
      <w:r w:rsidRPr="005063D7">
        <w:rPr>
          <w:rFonts w:ascii="Times New Roman" w:eastAsia="Calibri" w:hAnsi="Times New Roman" w:cs="Times New Roman"/>
          <w:sz w:val="28"/>
          <w:szCs w:val="28"/>
        </w:rPr>
        <w:lastRenderedPageBreak/>
        <w:t>решения (постановление/распоряжение) муниципальное образование определяет самостоятельно, шаблоны указаны во вложении)</w:t>
      </w:r>
      <w:r w:rsidRPr="005063D7">
        <w:rPr>
          <w:rFonts w:ascii="Times New Roman" w:eastAsia="Calibri" w:hAnsi="Times New Roman" w:cs="Times New Roman"/>
          <w:i/>
          <w:sz w:val="28"/>
          <w:szCs w:val="28"/>
        </w:rPr>
        <w:t>:</w:t>
      </w:r>
    </w:p>
    <w:p w:rsidR="00D92658" w:rsidRPr="005063D7" w:rsidRDefault="00D92658" w:rsidP="00D92658">
      <w:pPr>
        <w:autoSpaceDE w:val="0"/>
        <w:autoSpaceDN w:val="0"/>
        <w:spacing w:after="0" w:line="240" w:lineRule="auto"/>
        <w:ind w:firstLine="709"/>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 xml:space="preserve">- </w:t>
      </w:r>
      <w:proofErr w:type="gramStart"/>
      <w:r w:rsidRPr="005063D7">
        <w:rPr>
          <w:rFonts w:ascii="Times New Roman" w:eastAsia="Calibri" w:hAnsi="Times New Roman" w:cs="Times New Roman"/>
          <w:sz w:val="28"/>
          <w:szCs w:val="28"/>
        </w:rPr>
        <w:t>о  принятии</w:t>
      </w:r>
      <w:proofErr w:type="gramEnd"/>
      <w:r w:rsidRPr="005063D7">
        <w:rPr>
          <w:rFonts w:ascii="Times New Roman" w:eastAsia="Calibri" w:hAnsi="Times New Roman" w:cs="Times New Roman"/>
          <w:sz w:val="28"/>
          <w:szCs w:val="28"/>
        </w:rPr>
        <w:t xml:space="preserve"> граждан на учет в качестве нуждающихся в жилых помещениях, предоставляемых по договорам социального найма, согласно приложению № 4.1;</w:t>
      </w:r>
    </w:p>
    <w:p w:rsidR="00D92658" w:rsidRPr="005063D7" w:rsidRDefault="00D92658" w:rsidP="00D92658">
      <w:pPr>
        <w:autoSpaceDE w:val="0"/>
        <w:autoSpaceDN w:val="0"/>
        <w:spacing w:after="0" w:line="240" w:lineRule="auto"/>
        <w:ind w:firstLine="709"/>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 xml:space="preserve">- обоснованный отказ </w:t>
      </w:r>
      <w:proofErr w:type="gramStart"/>
      <w:r w:rsidRPr="005063D7">
        <w:rPr>
          <w:rFonts w:ascii="Times New Roman" w:eastAsia="Calibri" w:hAnsi="Times New Roman" w:cs="Times New Roman"/>
          <w:sz w:val="28"/>
          <w:szCs w:val="28"/>
        </w:rPr>
        <w:t>о  принятии</w:t>
      </w:r>
      <w:proofErr w:type="gramEnd"/>
      <w:r w:rsidRPr="005063D7">
        <w:rPr>
          <w:rFonts w:ascii="Times New Roman" w:eastAsia="Calibri" w:hAnsi="Times New Roman" w:cs="Times New Roman"/>
          <w:sz w:val="28"/>
          <w:szCs w:val="28"/>
        </w:rPr>
        <w:t xml:space="preserve"> граждан на учет в качестве нуждающихся в жилых помещениях, предоставляемых по договорам социального найма, согласно приложению № 4.2;</w:t>
      </w:r>
    </w:p>
    <w:p w:rsidR="00D92658" w:rsidRPr="005063D7" w:rsidRDefault="00D92658" w:rsidP="00D92658">
      <w:pPr>
        <w:autoSpaceDE w:val="0"/>
        <w:autoSpaceDN w:val="0"/>
        <w:spacing w:after="0" w:line="240" w:lineRule="auto"/>
        <w:ind w:firstLine="709"/>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 предоставление информации об очередности предоставления жилых помещений по договорам социального найма, согласно приложению № __ (шаблон указан в приложении 5.1);</w:t>
      </w:r>
    </w:p>
    <w:p w:rsidR="00D92658" w:rsidRPr="005063D7" w:rsidRDefault="00D92658" w:rsidP="00D92658">
      <w:pPr>
        <w:autoSpaceDE w:val="0"/>
        <w:autoSpaceDN w:val="0"/>
        <w:spacing w:after="0" w:line="240" w:lineRule="auto"/>
        <w:ind w:firstLine="709"/>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 отказ в предоставлении такой информации, согласно приложению № ___ (шаблон указан в приложении 5.1);</w:t>
      </w:r>
    </w:p>
    <w:p w:rsidR="00D92658" w:rsidRPr="005063D7" w:rsidRDefault="00D92658" w:rsidP="00D92658">
      <w:pPr>
        <w:autoSpaceDE w:val="0"/>
        <w:autoSpaceDN w:val="0"/>
        <w:spacing w:after="0" w:line="240" w:lineRule="auto"/>
        <w:ind w:firstLine="709"/>
        <w:jc w:val="both"/>
        <w:rPr>
          <w:rFonts w:ascii="Times New Roman" w:eastAsia="Calibri" w:hAnsi="Times New Roman" w:cs="Times New Roman"/>
          <w:bCs/>
          <w:sz w:val="28"/>
          <w:szCs w:val="28"/>
          <w:lang w:eastAsia="ru-RU"/>
        </w:rPr>
      </w:pPr>
      <w:r w:rsidRPr="005063D7">
        <w:rPr>
          <w:rFonts w:ascii="Times New Roman" w:eastAsia="Calibri" w:hAnsi="Times New Roman" w:cs="Times New Roman"/>
          <w:sz w:val="28"/>
          <w:szCs w:val="28"/>
        </w:rPr>
        <w:t xml:space="preserve">и передается в общий отдел администрации </w:t>
      </w:r>
      <w:proofErr w:type="spellStart"/>
      <w:r w:rsidR="00F6029F" w:rsidRPr="005063D7">
        <w:rPr>
          <w:rFonts w:ascii="Times New Roman" w:eastAsia="Calibri" w:hAnsi="Times New Roman" w:cs="Times New Roman"/>
          <w:sz w:val="28"/>
          <w:szCs w:val="28"/>
        </w:rPr>
        <w:t>Выдиноостровского</w:t>
      </w:r>
      <w:proofErr w:type="spellEnd"/>
      <w:r w:rsidR="00F6029F" w:rsidRPr="005063D7">
        <w:rPr>
          <w:rFonts w:ascii="Times New Roman" w:eastAsia="Calibri" w:hAnsi="Times New Roman" w:cs="Times New Roman"/>
          <w:sz w:val="28"/>
          <w:szCs w:val="28"/>
        </w:rPr>
        <w:t xml:space="preserve"> сельского поселения Волховского муниципального района Ленинградской области</w:t>
      </w:r>
      <w:r w:rsidRPr="005063D7">
        <w:rPr>
          <w:rFonts w:ascii="Times New Roman" w:eastAsia="Calibri" w:hAnsi="Times New Roman" w:cs="Times New Roman"/>
          <w:sz w:val="28"/>
          <w:szCs w:val="28"/>
        </w:rPr>
        <w:t xml:space="preserve"> для дальнейшего оформления, согласования и подписания в сроки, указанные в подпункте 3 подпункта 3.1.1, </w:t>
      </w:r>
      <w:r w:rsidRPr="005063D7">
        <w:rPr>
          <w:rFonts w:ascii="Times New Roman" w:eastAsia="Calibri" w:hAnsi="Times New Roman" w:cs="Times New Roman"/>
          <w:bCs/>
          <w:sz w:val="28"/>
          <w:szCs w:val="28"/>
          <w:lang w:eastAsia="ru-RU"/>
        </w:rPr>
        <w:t xml:space="preserve">в </w:t>
      </w:r>
      <w:r w:rsidRPr="005063D7">
        <w:rPr>
          <w:rFonts w:ascii="Times New Roman" w:eastAsia="Calibri" w:hAnsi="Times New Roman" w:cs="Times New Roman"/>
          <w:sz w:val="28"/>
          <w:szCs w:val="28"/>
        </w:rPr>
        <w:t xml:space="preserve">подпункте 2 подпункта </w:t>
      </w:r>
      <w:r w:rsidRPr="005063D7">
        <w:rPr>
          <w:rFonts w:ascii="Times New Roman" w:eastAsia="Calibri" w:hAnsi="Times New Roman" w:cs="Times New Roman"/>
          <w:sz w:val="28"/>
          <w:szCs w:val="28"/>
          <w:lang w:eastAsia="ru-RU"/>
        </w:rPr>
        <w:t>3.1.1.2</w:t>
      </w:r>
      <w:r w:rsidRPr="005063D7">
        <w:rPr>
          <w:rFonts w:ascii="Times New Roman" w:eastAsia="Calibri" w:hAnsi="Times New Roman" w:cs="Times New Roman"/>
          <w:bCs/>
          <w:sz w:val="28"/>
          <w:szCs w:val="28"/>
          <w:lang w:eastAsia="ru-RU"/>
        </w:rPr>
        <w:t xml:space="preserve"> </w:t>
      </w:r>
      <w:proofErr w:type="gramStart"/>
      <w:r w:rsidRPr="005063D7">
        <w:rPr>
          <w:rFonts w:ascii="Times New Roman" w:eastAsia="Calibri" w:hAnsi="Times New Roman" w:cs="Times New Roman"/>
          <w:sz w:val="28"/>
          <w:szCs w:val="28"/>
        </w:rPr>
        <w:t>пункта  3.1</w:t>
      </w:r>
      <w:proofErr w:type="gramEnd"/>
      <w:r w:rsidRPr="005063D7">
        <w:rPr>
          <w:rFonts w:ascii="Times New Roman" w:eastAsia="Calibri" w:hAnsi="Times New Roman" w:cs="Times New Roman"/>
          <w:sz w:val="28"/>
          <w:szCs w:val="28"/>
        </w:rPr>
        <w:t xml:space="preserve"> настоящего регламента.</w:t>
      </w:r>
    </w:p>
    <w:p w:rsidR="00D92658" w:rsidRPr="005063D7" w:rsidRDefault="00D92658" w:rsidP="00D92658">
      <w:pPr>
        <w:autoSpaceDE w:val="0"/>
        <w:autoSpaceDN w:val="0"/>
        <w:spacing w:after="0" w:line="240" w:lineRule="auto"/>
        <w:ind w:firstLine="709"/>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 xml:space="preserve">Результат выполнения административного действия: принятие и подписание решения о предоставлении или об отказе в предоставлении муниципальной услуги. </w:t>
      </w:r>
    </w:p>
    <w:p w:rsidR="00D92658" w:rsidRPr="005063D7" w:rsidRDefault="00D92658" w:rsidP="00D92658">
      <w:pPr>
        <w:spacing w:after="0" w:line="240" w:lineRule="auto"/>
        <w:ind w:firstLine="709"/>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 xml:space="preserve"> 3.1.5. Информирование граждан о принятом решении.</w:t>
      </w:r>
    </w:p>
    <w:p w:rsidR="00D92658" w:rsidRPr="005063D7" w:rsidRDefault="00D92658" w:rsidP="00D92658">
      <w:pPr>
        <w:spacing w:after="0" w:line="240" w:lineRule="auto"/>
        <w:ind w:firstLine="709"/>
        <w:jc w:val="both"/>
        <w:rPr>
          <w:rFonts w:ascii="Times New Roman" w:eastAsia="Calibri" w:hAnsi="Times New Roman" w:cs="Times New Roman"/>
          <w:bCs/>
          <w:sz w:val="28"/>
          <w:szCs w:val="28"/>
          <w:lang w:eastAsia="ru-RU"/>
        </w:rPr>
      </w:pPr>
      <w:r w:rsidRPr="005063D7">
        <w:rPr>
          <w:rFonts w:ascii="Times New Roman" w:eastAsia="Calibri" w:hAnsi="Times New Roman" w:cs="Times New Roman"/>
          <w:bCs/>
          <w:sz w:val="28"/>
          <w:szCs w:val="28"/>
          <w:lang w:eastAsia="ru-RU"/>
        </w:rPr>
        <w:t>Выдача оформленного решения заявителю и формирование учетного дела</w:t>
      </w:r>
      <w:r w:rsidRPr="005063D7">
        <w:rPr>
          <w:rFonts w:ascii="Times New Roman" w:eastAsia="Calibri" w:hAnsi="Times New Roman" w:cs="Times New Roman"/>
          <w:sz w:val="28"/>
          <w:szCs w:val="28"/>
        </w:rPr>
        <w:t>/реестра (при технической реализации)</w:t>
      </w:r>
      <w:r w:rsidRPr="005063D7">
        <w:rPr>
          <w:rFonts w:ascii="Times New Roman" w:eastAsia="Calibri" w:hAnsi="Times New Roman" w:cs="Times New Roman"/>
          <w:bCs/>
          <w:sz w:val="28"/>
          <w:szCs w:val="28"/>
          <w:lang w:eastAsia="ru-RU"/>
        </w:rPr>
        <w:t xml:space="preserve"> </w:t>
      </w:r>
      <w:proofErr w:type="gramStart"/>
      <w:r w:rsidRPr="005063D7">
        <w:rPr>
          <w:rFonts w:ascii="Times New Roman" w:eastAsia="Calibri" w:hAnsi="Times New Roman" w:cs="Times New Roman"/>
          <w:bCs/>
          <w:sz w:val="28"/>
          <w:szCs w:val="28"/>
          <w:lang w:eastAsia="ru-RU"/>
        </w:rPr>
        <w:t>гражданина</w:t>
      </w:r>
      <w:proofErr w:type="gramEnd"/>
      <w:r w:rsidRPr="005063D7">
        <w:rPr>
          <w:rFonts w:ascii="Times New Roman" w:eastAsia="Calibri" w:hAnsi="Times New Roman" w:cs="Times New Roman"/>
          <w:bCs/>
          <w:sz w:val="28"/>
          <w:szCs w:val="28"/>
          <w:lang w:eastAsia="ru-RU"/>
        </w:rPr>
        <w:t xml:space="preserve"> принятого на учет в качестве нуждающихся в жилых помещениях (для услуги 1.2.1).</w:t>
      </w:r>
    </w:p>
    <w:p w:rsidR="00D92658" w:rsidRPr="005063D7" w:rsidRDefault="00D92658" w:rsidP="00D92658">
      <w:pPr>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xml:space="preserve">Специалист структурного </w:t>
      </w:r>
      <w:proofErr w:type="gramStart"/>
      <w:r w:rsidRPr="005063D7">
        <w:rPr>
          <w:rFonts w:ascii="Times New Roman" w:eastAsia="Calibri" w:hAnsi="Times New Roman" w:cs="Times New Roman"/>
          <w:sz w:val="28"/>
          <w:szCs w:val="28"/>
          <w:lang w:eastAsia="ru-RU"/>
        </w:rPr>
        <w:t>подразделения  ОМСУ</w:t>
      </w:r>
      <w:proofErr w:type="gramEnd"/>
      <w:r w:rsidRPr="005063D7">
        <w:rPr>
          <w:rFonts w:ascii="Times New Roman" w:eastAsia="Calibri" w:hAnsi="Times New Roman" w:cs="Times New Roman"/>
          <w:sz w:val="28"/>
          <w:szCs w:val="28"/>
          <w:lang w:eastAsia="ru-RU"/>
        </w:rPr>
        <w:t>/Организации не позднее чем через 1 рабочий день со дня принятия решения (подготовки информации) выдает или направляет гражданину, подавшему соответствующее заявление, документ, подтверждающий такое решение (информацию об очередности/</w:t>
      </w:r>
      <w:r w:rsidRPr="005063D7">
        <w:rPr>
          <w:rFonts w:ascii="Times New Roman" w:eastAsia="Calibri" w:hAnsi="Times New Roman" w:cs="Times New Roman"/>
          <w:sz w:val="28"/>
          <w:szCs w:val="28"/>
        </w:rPr>
        <w:t xml:space="preserve"> отказ в предоставлении такой информации</w:t>
      </w:r>
      <w:r w:rsidRPr="005063D7">
        <w:rPr>
          <w:rFonts w:ascii="Times New Roman" w:eastAsia="Calibri" w:hAnsi="Times New Roman" w:cs="Times New Roman"/>
          <w:sz w:val="28"/>
          <w:szCs w:val="28"/>
          <w:lang w:eastAsia="ru-RU"/>
        </w:rPr>
        <w:t xml:space="preserve"> для услуги 1.2.2).</w:t>
      </w:r>
    </w:p>
    <w:p w:rsidR="00D92658" w:rsidRPr="005063D7" w:rsidRDefault="00D92658" w:rsidP="00D92658">
      <w:pPr>
        <w:spacing w:after="0" w:line="240" w:lineRule="auto"/>
        <w:ind w:firstLine="709"/>
        <w:jc w:val="both"/>
        <w:rPr>
          <w:rFonts w:ascii="Times New Roman" w:eastAsia="Calibri" w:hAnsi="Times New Roman" w:cs="Times New Roman"/>
          <w:sz w:val="28"/>
          <w:szCs w:val="28"/>
          <w:lang w:eastAsia="ru-RU"/>
        </w:rPr>
      </w:pPr>
    </w:p>
    <w:p w:rsidR="00D92658" w:rsidRPr="005063D7" w:rsidRDefault="00D92658" w:rsidP="00D92658">
      <w:pPr>
        <w:autoSpaceDE w:val="0"/>
        <w:autoSpaceDN w:val="0"/>
        <w:adjustRightInd w:val="0"/>
        <w:spacing w:after="0" w:line="240" w:lineRule="auto"/>
        <w:ind w:firstLine="709"/>
        <w:jc w:val="both"/>
        <w:rPr>
          <w:rFonts w:ascii="Times New Roman" w:eastAsia="Calibri" w:hAnsi="Times New Roman" w:cs="Times New Roman"/>
          <w:b/>
          <w:bCs/>
          <w:sz w:val="28"/>
          <w:szCs w:val="28"/>
        </w:rPr>
      </w:pPr>
      <w:r w:rsidRPr="005063D7">
        <w:rPr>
          <w:rFonts w:ascii="Times New Roman" w:eastAsia="Calibri" w:hAnsi="Times New Roman" w:cs="Times New Roman"/>
          <w:b/>
          <w:bCs/>
          <w:sz w:val="28"/>
          <w:szCs w:val="28"/>
        </w:rPr>
        <w:t>3.2. Особенности предоставления муниципальной услуги в электронной форме.</w:t>
      </w:r>
    </w:p>
    <w:p w:rsidR="00D92658" w:rsidRPr="005063D7" w:rsidRDefault="00D92658" w:rsidP="00D92658">
      <w:pPr>
        <w:autoSpaceDE w:val="0"/>
        <w:autoSpaceDN w:val="0"/>
        <w:adjustRightInd w:val="0"/>
        <w:spacing w:after="0" w:line="240" w:lineRule="auto"/>
        <w:ind w:firstLine="709"/>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3.2.1. Предоставление муниципальной услуги на ЕПГУ и ПГУ ЛО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D92658" w:rsidRPr="005063D7" w:rsidRDefault="00D92658" w:rsidP="00D92658">
      <w:pPr>
        <w:autoSpaceDE w:val="0"/>
        <w:autoSpaceDN w:val="0"/>
        <w:adjustRightInd w:val="0"/>
        <w:spacing w:after="0" w:line="240" w:lineRule="auto"/>
        <w:ind w:firstLine="709"/>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 xml:space="preserve">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 </w:t>
      </w:r>
    </w:p>
    <w:p w:rsidR="00D92658" w:rsidRPr="005063D7" w:rsidRDefault="00D92658" w:rsidP="00D92658">
      <w:pPr>
        <w:autoSpaceDE w:val="0"/>
        <w:autoSpaceDN w:val="0"/>
        <w:adjustRightInd w:val="0"/>
        <w:spacing w:after="0" w:line="240" w:lineRule="auto"/>
        <w:ind w:firstLine="709"/>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lastRenderedPageBreak/>
        <w:t>3.2.3. Для подачи заявления через ЕПГУ или через ПГУ ЛО заявитель должен выполнить следующие действия:</w:t>
      </w:r>
    </w:p>
    <w:p w:rsidR="00D92658" w:rsidRPr="005063D7" w:rsidRDefault="00D92658" w:rsidP="00D92658">
      <w:pPr>
        <w:autoSpaceDE w:val="0"/>
        <w:autoSpaceDN w:val="0"/>
        <w:adjustRightInd w:val="0"/>
        <w:spacing w:after="0" w:line="240" w:lineRule="auto"/>
        <w:ind w:firstLine="709"/>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пройти идентификацию и аутентификацию в ЕСИА;</w:t>
      </w:r>
    </w:p>
    <w:p w:rsidR="00D92658" w:rsidRPr="005063D7" w:rsidRDefault="00D92658" w:rsidP="00D92658">
      <w:pPr>
        <w:autoSpaceDE w:val="0"/>
        <w:autoSpaceDN w:val="0"/>
        <w:adjustRightInd w:val="0"/>
        <w:spacing w:after="0" w:line="240" w:lineRule="auto"/>
        <w:ind w:firstLine="709"/>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в личном кабинете на ЕПГУ или на ПГУ ЛО заполнить в электронной форме заявление на оказание муниципальной услуги;</w:t>
      </w:r>
    </w:p>
    <w:p w:rsidR="00D92658" w:rsidRPr="005063D7" w:rsidRDefault="00D92658" w:rsidP="00D92658">
      <w:pPr>
        <w:spacing w:after="0" w:line="240" w:lineRule="auto"/>
        <w:ind w:firstLine="708"/>
        <w:jc w:val="both"/>
        <w:outlineLvl w:val="1"/>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 xml:space="preserve">приложить к заявлению электронные документы, </w:t>
      </w:r>
    </w:p>
    <w:p w:rsidR="00D92658" w:rsidRPr="005063D7" w:rsidRDefault="00D92658" w:rsidP="00D9265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направить пакет электронных документов в ОМСУ/Организацию посредством функционала ЕПГУ ЛО или ПГУ ЛО.</w:t>
      </w:r>
    </w:p>
    <w:p w:rsidR="00D92658" w:rsidRPr="005063D7" w:rsidRDefault="00D92658" w:rsidP="00D92658">
      <w:pPr>
        <w:autoSpaceDE w:val="0"/>
        <w:autoSpaceDN w:val="0"/>
        <w:adjustRightInd w:val="0"/>
        <w:spacing w:after="0" w:line="240" w:lineRule="auto"/>
        <w:ind w:firstLine="709"/>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3.2.4 АИС «</w:t>
      </w:r>
      <w:proofErr w:type="spellStart"/>
      <w:r w:rsidRPr="005063D7">
        <w:rPr>
          <w:rFonts w:ascii="Times New Roman" w:eastAsia="Calibri" w:hAnsi="Times New Roman" w:cs="Times New Roman"/>
          <w:sz w:val="28"/>
          <w:szCs w:val="28"/>
        </w:rPr>
        <w:t>Межвед</w:t>
      </w:r>
      <w:proofErr w:type="spellEnd"/>
      <w:r w:rsidRPr="005063D7">
        <w:rPr>
          <w:rFonts w:ascii="Times New Roman" w:eastAsia="Calibri"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rsidR="00D92658" w:rsidRPr="005063D7" w:rsidRDefault="00D92658" w:rsidP="00D92658">
      <w:pPr>
        <w:autoSpaceDE w:val="0"/>
        <w:autoSpaceDN w:val="0"/>
        <w:adjustRightInd w:val="0"/>
        <w:spacing w:after="0" w:line="240" w:lineRule="auto"/>
        <w:ind w:firstLine="709"/>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3.2.5. При предоставлении муниципальной услуги через ПГУ ЛО либо через ЕПГУ, специалист ОМСУ/Организации выполняет следующие действия:</w:t>
      </w:r>
    </w:p>
    <w:p w:rsidR="00D92658" w:rsidRPr="005063D7" w:rsidRDefault="00D92658" w:rsidP="00D92658">
      <w:pPr>
        <w:autoSpaceDE w:val="0"/>
        <w:autoSpaceDN w:val="0"/>
        <w:adjustRightInd w:val="0"/>
        <w:spacing w:after="0" w:line="240" w:lineRule="auto"/>
        <w:ind w:firstLine="709"/>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 формирует пакет документов, поступивший через ПГУ ЛО либо через ЕПГУ, и передает ответственному специалисту ОМСУ/Организации,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w:t>
      </w:r>
    </w:p>
    <w:p w:rsidR="00D92658" w:rsidRPr="005063D7" w:rsidRDefault="00D92658" w:rsidP="00D92658">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5063D7">
        <w:rPr>
          <w:rFonts w:ascii="Times New Roman" w:eastAsia="Times New Roman" w:hAnsi="Times New Roman" w:cs="Times New Roman"/>
          <w:color w:val="000000"/>
          <w:sz w:val="28"/>
          <w:szCs w:val="28"/>
          <w:lang w:eastAsia="ru-RU"/>
        </w:rPr>
        <w:t>Заявителю направляется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
    <w:p w:rsidR="00D92658" w:rsidRPr="005063D7" w:rsidRDefault="00D92658" w:rsidP="00D92658">
      <w:pPr>
        <w:autoSpaceDE w:val="0"/>
        <w:autoSpaceDN w:val="0"/>
        <w:adjustRightInd w:val="0"/>
        <w:spacing w:after="0" w:line="240" w:lineRule="auto"/>
        <w:ind w:firstLine="539"/>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 после рассмотрения документов и утверждения проекта решения о предоставлении муниципальной услуги (отказе в предоставлении) заполняет предусмотренные в АИС «</w:t>
      </w:r>
      <w:proofErr w:type="spellStart"/>
      <w:r w:rsidRPr="005063D7">
        <w:rPr>
          <w:rFonts w:ascii="Times New Roman" w:eastAsia="Calibri" w:hAnsi="Times New Roman" w:cs="Times New Roman"/>
          <w:sz w:val="28"/>
          <w:szCs w:val="28"/>
        </w:rPr>
        <w:t>Межвед</w:t>
      </w:r>
      <w:proofErr w:type="spellEnd"/>
      <w:r w:rsidRPr="005063D7">
        <w:rPr>
          <w:rFonts w:ascii="Times New Roman" w:eastAsia="Calibri" w:hAnsi="Times New Roman" w:cs="Times New Roman"/>
          <w:sz w:val="28"/>
          <w:szCs w:val="28"/>
        </w:rPr>
        <w:t xml:space="preserve"> ЛО» формы о принятом решении и переводит дело в архив АИС «</w:t>
      </w:r>
      <w:proofErr w:type="spellStart"/>
      <w:r w:rsidRPr="005063D7">
        <w:rPr>
          <w:rFonts w:ascii="Times New Roman" w:eastAsia="Calibri" w:hAnsi="Times New Roman" w:cs="Times New Roman"/>
          <w:sz w:val="28"/>
          <w:szCs w:val="28"/>
        </w:rPr>
        <w:t>Межвед</w:t>
      </w:r>
      <w:proofErr w:type="spellEnd"/>
      <w:r w:rsidRPr="005063D7">
        <w:rPr>
          <w:rFonts w:ascii="Times New Roman" w:eastAsia="Calibri" w:hAnsi="Times New Roman" w:cs="Times New Roman"/>
          <w:sz w:val="28"/>
          <w:szCs w:val="28"/>
        </w:rPr>
        <w:t xml:space="preserve"> ЛО»;</w:t>
      </w:r>
    </w:p>
    <w:p w:rsidR="00D92658" w:rsidRPr="005063D7" w:rsidRDefault="00D92658" w:rsidP="00D92658">
      <w:pPr>
        <w:autoSpaceDE w:val="0"/>
        <w:autoSpaceDN w:val="0"/>
        <w:adjustRightInd w:val="0"/>
        <w:spacing w:after="0" w:line="240" w:lineRule="auto"/>
        <w:ind w:firstLine="539"/>
        <w:jc w:val="both"/>
        <w:rPr>
          <w:rFonts w:ascii="Times New Roman" w:eastAsia="Times New Roman" w:hAnsi="Times New Roman" w:cs="Times New Roman"/>
          <w:color w:val="000000"/>
          <w:sz w:val="28"/>
          <w:szCs w:val="28"/>
          <w:lang w:eastAsia="ru-RU"/>
        </w:rPr>
      </w:pPr>
      <w:r w:rsidRPr="005063D7">
        <w:rPr>
          <w:rFonts w:ascii="Times New Roman" w:eastAsia="Times New Roman" w:hAnsi="Times New Roman" w:cs="Times New Roman"/>
          <w:color w:val="000000"/>
          <w:sz w:val="28"/>
          <w:szCs w:val="28"/>
          <w:lang w:eastAsia="ru-RU"/>
        </w:rPr>
        <w:t>Заявителю направляется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D92658" w:rsidRPr="005063D7" w:rsidRDefault="00D92658" w:rsidP="00D92658">
      <w:pPr>
        <w:autoSpaceDE w:val="0"/>
        <w:autoSpaceDN w:val="0"/>
        <w:adjustRightInd w:val="0"/>
        <w:spacing w:after="0" w:line="240" w:lineRule="auto"/>
        <w:ind w:firstLine="539"/>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Заявителю направляется документ способом, указанным в заявлении: электронный документ, подписанный усиленной квалифицированной ЭП должностного лица, принявшего решение, в Личный кабинет заявителя.</w:t>
      </w:r>
    </w:p>
    <w:p w:rsidR="00D92658" w:rsidRPr="005063D7" w:rsidRDefault="00D92658" w:rsidP="00D92658">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5063D7">
        <w:rPr>
          <w:rFonts w:ascii="Times New Roman" w:eastAsia="Calibri" w:hAnsi="Times New Roman" w:cs="Times New Roman"/>
          <w:sz w:val="28"/>
          <w:szCs w:val="28"/>
        </w:rPr>
        <w:t xml:space="preserve">3.2.6. </w:t>
      </w:r>
      <w:r w:rsidRPr="005063D7">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ОМСУ/Организации.</w:t>
      </w:r>
    </w:p>
    <w:p w:rsidR="00D92658" w:rsidRPr="005063D7" w:rsidRDefault="00D92658" w:rsidP="00D92658">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5063D7">
        <w:rPr>
          <w:rFonts w:ascii="Times New Roman" w:eastAsia="Times New Roman" w:hAnsi="Times New Roman" w:cs="Times New Roman"/>
          <w:color w:val="000000"/>
          <w:sz w:val="28"/>
          <w:szCs w:val="28"/>
          <w:lang w:eastAsia="ru-RU"/>
        </w:rPr>
        <w:t xml:space="preserve">3.2.7. Получение информации о ходе рассмотрения заявления и о </w:t>
      </w:r>
      <w:r w:rsidRPr="005063D7">
        <w:rPr>
          <w:rFonts w:ascii="Times New Roman" w:eastAsia="Times New Roman" w:hAnsi="Times New Roman" w:cs="Times New Roman"/>
          <w:color w:val="000000"/>
          <w:sz w:val="28"/>
          <w:szCs w:val="28"/>
          <w:lang w:eastAsia="ru-RU"/>
        </w:rPr>
        <w:lastRenderedPageBreak/>
        <w:t>результате предоставления муниципальной услуги производится в личном кабинете на ЕПГУ или ПГН ЛО,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D92658" w:rsidRPr="005063D7" w:rsidRDefault="00D92658" w:rsidP="00D92658">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5063D7">
        <w:rPr>
          <w:rFonts w:ascii="Times New Roman" w:eastAsia="Times New Roman" w:hAnsi="Times New Roman" w:cs="Times New Roman"/>
          <w:color w:val="000000"/>
          <w:sz w:val="28"/>
          <w:szCs w:val="28"/>
          <w:lang w:eastAsia="ru-RU"/>
        </w:rPr>
        <w:t>3.2.8. Оценка качества предоставления муниципальной услуги.</w:t>
      </w:r>
    </w:p>
    <w:p w:rsidR="00D92658" w:rsidRPr="005063D7" w:rsidRDefault="00D92658" w:rsidP="00D92658">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5063D7">
        <w:rPr>
          <w:rFonts w:ascii="Times New Roman" w:eastAsia="Times New Roman" w:hAnsi="Times New Roman" w:cs="Times New Roman"/>
          <w:color w:val="000000"/>
          <w:sz w:val="28"/>
          <w:szCs w:val="28"/>
          <w:lang w:eastAsia="ru-RU"/>
        </w:rPr>
        <w:t xml:space="preserve">Оценка качества предоставления муниципальной услуги осуществляется в соответствии с </w:t>
      </w:r>
      <w:hyperlink r:id="rId15" w:history="1">
        <w:r w:rsidRPr="005063D7">
          <w:rPr>
            <w:rFonts w:ascii="Times New Roman" w:eastAsia="Times New Roman" w:hAnsi="Times New Roman" w:cs="Times New Roman"/>
            <w:color w:val="000000"/>
            <w:sz w:val="28"/>
            <w:szCs w:val="28"/>
            <w:lang w:eastAsia="ru-RU"/>
          </w:rPr>
          <w:t>Правилами</w:t>
        </w:r>
      </w:hyperlink>
      <w:r w:rsidRPr="005063D7">
        <w:rPr>
          <w:rFonts w:ascii="Times New Roman" w:eastAsia="Times New Roman" w:hAnsi="Times New Roman" w:cs="Times New Roman"/>
          <w:color w:val="000000"/>
          <w:sz w:val="28"/>
          <w:szCs w:val="28"/>
          <w:lang w:eastAsia="ru-RU"/>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D92658" w:rsidRPr="005063D7" w:rsidRDefault="00D92658" w:rsidP="00D92658">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5063D7">
        <w:rPr>
          <w:rFonts w:ascii="Times New Roman" w:eastAsia="Times New Roman" w:hAnsi="Times New Roman" w:cs="Times New Roman"/>
          <w:color w:val="000000"/>
          <w:sz w:val="28"/>
          <w:szCs w:val="28"/>
          <w:lang w:eastAsia="ru-RU"/>
        </w:rPr>
        <w:t>3.2.9. Заявителю обеспечивается возможность направления жалобы на решения, действия или бездействие ОМСУ/Организации,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D92658" w:rsidRPr="005063D7" w:rsidRDefault="00D92658" w:rsidP="00D92658">
      <w:pPr>
        <w:tabs>
          <w:tab w:val="left" w:pos="142"/>
          <w:tab w:val="left" w:pos="284"/>
        </w:tabs>
        <w:spacing w:after="0" w:line="240" w:lineRule="auto"/>
        <w:ind w:firstLine="709"/>
        <w:jc w:val="center"/>
        <w:rPr>
          <w:rFonts w:ascii="Times New Roman" w:eastAsia="Times New Roman" w:hAnsi="Times New Roman" w:cs="Times New Roman"/>
          <w:b/>
          <w:sz w:val="28"/>
          <w:szCs w:val="28"/>
          <w:lang w:eastAsia="x-none"/>
        </w:rPr>
      </w:pPr>
    </w:p>
    <w:p w:rsidR="00D92658" w:rsidRPr="005063D7" w:rsidRDefault="00D92658" w:rsidP="00D92658">
      <w:pPr>
        <w:tabs>
          <w:tab w:val="left" w:pos="142"/>
          <w:tab w:val="left" w:pos="284"/>
        </w:tabs>
        <w:spacing w:after="0" w:line="240" w:lineRule="auto"/>
        <w:ind w:firstLine="709"/>
        <w:jc w:val="center"/>
        <w:rPr>
          <w:rFonts w:ascii="Times New Roman" w:eastAsia="Times New Roman" w:hAnsi="Times New Roman" w:cs="Times New Roman"/>
          <w:b/>
          <w:sz w:val="28"/>
          <w:szCs w:val="28"/>
          <w:lang w:eastAsia="x-none"/>
        </w:rPr>
      </w:pPr>
      <w:r w:rsidRPr="005063D7">
        <w:rPr>
          <w:rFonts w:ascii="Times New Roman" w:eastAsia="Times New Roman" w:hAnsi="Times New Roman" w:cs="Times New Roman"/>
          <w:b/>
          <w:sz w:val="28"/>
          <w:szCs w:val="28"/>
          <w:lang w:val="en-US" w:eastAsia="x-none"/>
        </w:rPr>
        <w:t>IV</w:t>
      </w:r>
      <w:r w:rsidRPr="005063D7">
        <w:rPr>
          <w:rFonts w:ascii="Times New Roman" w:eastAsia="Times New Roman" w:hAnsi="Times New Roman" w:cs="Times New Roman"/>
          <w:b/>
          <w:sz w:val="28"/>
          <w:szCs w:val="28"/>
          <w:lang w:val="x-none" w:eastAsia="x-none"/>
        </w:rPr>
        <w:t xml:space="preserve">. </w:t>
      </w:r>
      <w:r w:rsidRPr="005063D7">
        <w:rPr>
          <w:rFonts w:ascii="Times New Roman" w:eastAsia="Times New Roman" w:hAnsi="Times New Roman" w:cs="Times New Roman"/>
          <w:b/>
          <w:sz w:val="28"/>
          <w:szCs w:val="28"/>
          <w:lang w:eastAsia="x-none"/>
        </w:rPr>
        <w:t xml:space="preserve">Формы </w:t>
      </w:r>
      <w:r w:rsidRPr="005063D7">
        <w:rPr>
          <w:rFonts w:ascii="Times New Roman" w:eastAsia="Times New Roman" w:hAnsi="Times New Roman" w:cs="Times New Roman"/>
          <w:b/>
          <w:sz w:val="28"/>
          <w:szCs w:val="28"/>
          <w:lang w:val="x-none" w:eastAsia="x-none"/>
        </w:rPr>
        <w:t>контро</w:t>
      </w:r>
      <w:r w:rsidRPr="005063D7">
        <w:rPr>
          <w:rFonts w:ascii="Times New Roman" w:eastAsia="Times New Roman" w:hAnsi="Times New Roman" w:cs="Times New Roman"/>
          <w:b/>
          <w:sz w:val="28"/>
          <w:szCs w:val="28"/>
          <w:lang w:eastAsia="x-none"/>
        </w:rPr>
        <w:t>ля</w:t>
      </w:r>
      <w:r w:rsidRPr="005063D7">
        <w:rPr>
          <w:rFonts w:ascii="Times New Roman" w:eastAsia="Times New Roman" w:hAnsi="Times New Roman" w:cs="Times New Roman"/>
          <w:b/>
          <w:sz w:val="28"/>
          <w:szCs w:val="28"/>
          <w:lang w:val="x-none" w:eastAsia="x-none"/>
        </w:rPr>
        <w:t xml:space="preserve"> за </w:t>
      </w:r>
      <w:r w:rsidRPr="005063D7">
        <w:rPr>
          <w:rFonts w:ascii="Times New Roman" w:eastAsia="Times New Roman" w:hAnsi="Times New Roman" w:cs="Times New Roman"/>
          <w:b/>
          <w:sz w:val="28"/>
          <w:szCs w:val="28"/>
          <w:lang w:eastAsia="x-none"/>
        </w:rPr>
        <w:t>исполнением административного регламента</w:t>
      </w:r>
    </w:p>
    <w:p w:rsidR="00D92658" w:rsidRPr="005063D7" w:rsidRDefault="00D92658" w:rsidP="00D92658">
      <w:pPr>
        <w:tabs>
          <w:tab w:val="left" w:pos="142"/>
          <w:tab w:val="left" w:pos="284"/>
        </w:tabs>
        <w:spacing w:after="0" w:line="240" w:lineRule="auto"/>
        <w:ind w:firstLine="709"/>
        <w:jc w:val="center"/>
        <w:rPr>
          <w:rFonts w:ascii="Times New Roman" w:eastAsia="Times New Roman" w:hAnsi="Times New Roman" w:cs="Times New Roman"/>
          <w:b/>
          <w:sz w:val="28"/>
          <w:szCs w:val="28"/>
          <w:lang w:eastAsia="x-none"/>
        </w:rPr>
      </w:pPr>
    </w:p>
    <w:p w:rsidR="00D92658" w:rsidRPr="005063D7" w:rsidRDefault="00D92658" w:rsidP="00D9265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063D7">
        <w:rPr>
          <w:rFonts w:ascii="Times New Roman" w:eastAsia="Times New Roman" w:hAnsi="Times New Roman" w:cs="Times New Roman"/>
          <w:sz w:val="28"/>
          <w:szCs w:val="28"/>
          <w:lang w:eastAsia="x-none"/>
        </w:rPr>
        <w:t>4</w:t>
      </w:r>
      <w:r w:rsidRPr="005063D7">
        <w:rPr>
          <w:rFonts w:ascii="Times New Roman" w:eastAsia="Times New Roman" w:hAnsi="Times New Roman" w:cs="Times New Roman"/>
          <w:sz w:val="28"/>
          <w:szCs w:val="28"/>
          <w:lang w:val="x-none" w:eastAsia="x-none"/>
        </w:rPr>
        <w:t xml:space="preserve">.1. </w:t>
      </w:r>
      <w:r w:rsidRPr="005063D7">
        <w:rPr>
          <w:rFonts w:ascii="Times New Roman" w:eastAsia="Times New Roman" w:hAnsi="Times New Roman" w:cs="Times New Roman"/>
          <w:sz w:val="28"/>
          <w:szCs w:val="28"/>
          <w:lang w:eastAsia="x-none"/>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D92658" w:rsidRPr="005063D7" w:rsidRDefault="00D92658" w:rsidP="00D9265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063D7">
        <w:rPr>
          <w:rFonts w:ascii="Times New Roman" w:eastAsia="Times New Roman" w:hAnsi="Times New Roman" w:cs="Times New Roman"/>
          <w:sz w:val="28"/>
          <w:szCs w:val="28"/>
          <w:lang w:eastAsia="x-none"/>
        </w:rPr>
        <w:t xml:space="preserve">Текущий контроль осуществляется ответственными специалистами ОМСУ/Организации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w:t>
      </w:r>
      <w:r w:rsidRPr="005063D7">
        <w:rPr>
          <w:rFonts w:ascii="Times New Roman" w:eastAsia="Times New Roman" w:hAnsi="Times New Roman" w:cs="Times New Roman"/>
          <w:sz w:val="28"/>
          <w:szCs w:val="28"/>
          <w:lang w:eastAsia="x-none"/>
        </w:rPr>
        <w:lastRenderedPageBreak/>
        <w:t>руководителя, начальником отдела) ОМСУ проверок исполнения положений настоящего административного регламента, иных нормативных правовых актов.</w:t>
      </w:r>
    </w:p>
    <w:p w:rsidR="00D92658" w:rsidRPr="005063D7" w:rsidRDefault="00D92658" w:rsidP="00D92658">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D92658" w:rsidRPr="005063D7" w:rsidRDefault="00D92658" w:rsidP="00D92658">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 xml:space="preserve">В целях осуществления контроля за полнотой и качеством предоставления муниципальной услуги проводятся плановые и внеплановые проверки. </w:t>
      </w:r>
    </w:p>
    <w:p w:rsidR="00D92658" w:rsidRPr="005063D7" w:rsidRDefault="00D92658" w:rsidP="00D92658">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 xml:space="preserve">Плановые проверки предоставления муниципальной услуги проводятся </w:t>
      </w:r>
      <w:r w:rsidRPr="005063D7">
        <w:rPr>
          <w:rFonts w:ascii="Times New Roman" w:eastAsia="Times New Roman" w:hAnsi="Times New Roman" w:cs="Times New Roman"/>
          <w:sz w:val="28"/>
          <w:szCs w:val="28"/>
          <w:u w:val="single"/>
          <w:lang w:eastAsia="ru-RU"/>
        </w:rPr>
        <w:tab/>
      </w:r>
      <w:r w:rsidRPr="005063D7">
        <w:rPr>
          <w:rFonts w:ascii="Times New Roman" w:eastAsia="Times New Roman" w:hAnsi="Times New Roman" w:cs="Times New Roman"/>
          <w:sz w:val="28"/>
          <w:szCs w:val="28"/>
          <w:u w:val="single"/>
          <w:lang w:eastAsia="ru-RU"/>
        </w:rPr>
        <w:tab/>
      </w:r>
      <w:r w:rsidRPr="005063D7">
        <w:rPr>
          <w:rFonts w:ascii="Times New Roman" w:eastAsia="Times New Roman" w:hAnsi="Times New Roman" w:cs="Times New Roman"/>
          <w:sz w:val="28"/>
          <w:szCs w:val="28"/>
          <w:u w:val="single"/>
          <w:lang w:eastAsia="ru-RU"/>
        </w:rPr>
        <w:tab/>
      </w:r>
      <w:r w:rsidRPr="005063D7">
        <w:rPr>
          <w:rFonts w:ascii="Times New Roman" w:eastAsia="Times New Roman" w:hAnsi="Times New Roman" w:cs="Times New Roman"/>
          <w:sz w:val="28"/>
          <w:szCs w:val="28"/>
          <w:u w:val="single"/>
          <w:lang w:eastAsia="ru-RU"/>
        </w:rPr>
        <w:tab/>
      </w:r>
      <w:proofErr w:type="gramStart"/>
      <w:r w:rsidRPr="005063D7">
        <w:rPr>
          <w:rFonts w:ascii="Times New Roman" w:eastAsia="Times New Roman" w:hAnsi="Times New Roman" w:cs="Times New Roman"/>
          <w:sz w:val="28"/>
          <w:szCs w:val="28"/>
          <w:u w:val="single"/>
          <w:lang w:eastAsia="ru-RU"/>
        </w:rPr>
        <w:tab/>
      </w:r>
      <w:r w:rsidRPr="005063D7">
        <w:rPr>
          <w:rFonts w:ascii="Times New Roman" w:eastAsia="Times New Roman" w:hAnsi="Times New Roman" w:cs="Times New Roman"/>
          <w:sz w:val="28"/>
          <w:szCs w:val="28"/>
          <w:lang w:eastAsia="ru-RU"/>
        </w:rPr>
        <w:t>(</w:t>
      </w:r>
      <w:proofErr w:type="gramEnd"/>
      <w:r w:rsidRPr="005063D7">
        <w:rPr>
          <w:rFonts w:ascii="Times New Roman" w:eastAsia="Times New Roman" w:hAnsi="Times New Roman" w:cs="Times New Roman"/>
          <w:sz w:val="28"/>
          <w:szCs w:val="28"/>
          <w:lang w:eastAsia="ru-RU"/>
        </w:rPr>
        <w:t>напр., не чаще одного раза в три года) в соответствии с планом проведения проверок, утвержденным руководителем ОМСУ.</w:t>
      </w:r>
    </w:p>
    <w:p w:rsidR="00D92658" w:rsidRPr="005063D7" w:rsidRDefault="00D92658" w:rsidP="00D92658">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D92658" w:rsidRPr="005063D7" w:rsidRDefault="00D92658" w:rsidP="00D92658">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 xml:space="preserve">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ОМСУ/Организации. </w:t>
      </w:r>
    </w:p>
    <w:p w:rsidR="00D92658" w:rsidRPr="005063D7" w:rsidRDefault="00D92658" w:rsidP="00D92658">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О проведении проверки издается правовой акт ОМСУ/Организации о проведении проверки исполнения административного регламента по предоставлению муниципальной услуги.</w:t>
      </w:r>
    </w:p>
    <w:p w:rsidR="00D92658" w:rsidRPr="005063D7" w:rsidRDefault="00D92658" w:rsidP="00D92658">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D92658" w:rsidRPr="005063D7" w:rsidRDefault="00D92658" w:rsidP="00D92658">
      <w:pPr>
        <w:tabs>
          <w:tab w:val="left" w:pos="284"/>
          <w:tab w:val="left" w:pos="709"/>
        </w:tabs>
        <w:spacing w:after="0" w:line="240" w:lineRule="auto"/>
        <w:ind w:firstLine="709"/>
        <w:jc w:val="both"/>
        <w:rPr>
          <w:rFonts w:ascii="Times New Roman" w:eastAsia="Times New Roman" w:hAnsi="Times New Roman" w:cs="Times New Roman"/>
          <w:sz w:val="28"/>
          <w:szCs w:val="28"/>
          <w:lang w:eastAsia="x-none"/>
        </w:rPr>
      </w:pPr>
      <w:r w:rsidRPr="005063D7">
        <w:rPr>
          <w:rFonts w:ascii="Times New Roman" w:eastAsia="Times New Roman" w:hAnsi="Times New Roman" w:cs="Times New Roman"/>
          <w:sz w:val="28"/>
          <w:szCs w:val="28"/>
          <w:lang w:eastAsia="x-none"/>
        </w:rPr>
        <w:t>По результатам рассмотрения обращений дается письменный ответ.</w:t>
      </w:r>
    </w:p>
    <w:p w:rsidR="00D92658" w:rsidRPr="005063D7" w:rsidRDefault="00D92658" w:rsidP="00D92658">
      <w:pPr>
        <w:tabs>
          <w:tab w:val="left" w:pos="284"/>
          <w:tab w:val="left" w:pos="709"/>
        </w:tabs>
        <w:spacing w:after="0" w:line="240" w:lineRule="auto"/>
        <w:ind w:firstLine="709"/>
        <w:jc w:val="both"/>
        <w:rPr>
          <w:rFonts w:ascii="Times New Roman" w:eastAsia="Times New Roman" w:hAnsi="Times New Roman" w:cs="Times New Roman"/>
          <w:sz w:val="28"/>
          <w:szCs w:val="28"/>
          <w:lang w:eastAsia="x-none"/>
        </w:rPr>
      </w:pPr>
      <w:r w:rsidRPr="005063D7">
        <w:rPr>
          <w:rFonts w:ascii="Times New Roman" w:eastAsia="Times New Roman" w:hAnsi="Times New Roman" w:cs="Times New Roman"/>
          <w:sz w:val="28"/>
          <w:szCs w:val="28"/>
          <w:lang w:eastAsia="x-none"/>
        </w:rPr>
        <w:t>4</w:t>
      </w:r>
      <w:r w:rsidRPr="005063D7">
        <w:rPr>
          <w:rFonts w:ascii="Times New Roman" w:eastAsia="Times New Roman" w:hAnsi="Times New Roman" w:cs="Times New Roman"/>
          <w:sz w:val="28"/>
          <w:szCs w:val="28"/>
          <w:lang w:val="x-none" w:eastAsia="x-none"/>
        </w:rPr>
        <w:t>.</w:t>
      </w:r>
      <w:r w:rsidRPr="005063D7">
        <w:rPr>
          <w:rFonts w:ascii="Times New Roman" w:eastAsia="Times New Roman" w:hAnsi="Times New Roman" w:cs="Times New Roman"/>
          <w:sz w:val="28"/>
          <w:szCs w:val="28"/>
          <w:lang w:eastAsia="x-none"/>
        </w:rPr>
        <w:t>3</w:t>
      </w:r>
      <w:r w:rsidRPr="005063D7">
        <w:rPr>
          <w:rFonts w:ascii="Times New Roman" w:eastAsia="Times New Roman" w:hAnsi="Times New Roman" w:cs="Times New Roman"/>
          <w:sz w:val="28"/>
          <w:szCs w:val="28"/>
          <w:lang w:val="x-none" w:eastAsia="x-none"/>
        </w:rPr>
        <w:t xml:space="preserve">. Ответственность должностных лиц за решения и действия (бездействие), принимаемые (осуществляемые) в ходе предоставления </w:t>
      </w:r>
      <w:r w:rsidRPr="005063D7">
        <w:rPr>
          <w:rFonts w:ascii="Times New Roman" w:eastAsia="Times New Roman" w:hAnsi="Times New Roman" w:cs="Times New Roman"/>
          <w:sz w:val="28"/>
          <w:szCs w:val="28"/>
          <w:lang w:eastAsia="x-none"/>
        </w:rPr>
        <w:t>муниципальной</w:t>
      </w:r>
      <w:r w:rsidRPr="005063D7">
        <w:rPr>
          <w:rFonts w:ascii="Times New Roman" w:eastAsia="Times New Roman" w:hAnsi="Times New Roman" w:cs="Times New Roman"/>
          <w:sz w:val="28"/>
          <w:szCs w:val="28"/>
          <w:lang w:val="x-none" w:eastAsia="x-none"/>
        </w:rPr>
        <w:t xml:space="preserve"> услуги.</w:t>
      </w:r>
    </w:p>
    <w:p w:rsidR="00D92658" w:rsidRPr="005063D7" w:rsidRDefault="00D92658" w:rsidP="00D9265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 xml:space="preserve">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w:t>
      </w:r>
      <w:proofErr w:type="gramStart"/>
      <w:r w:rsidRPr="005063D7">
        <w:rPr>
          <w:rFonts w:ascii="Times New Roman" w:eastAsia="Times New Roman" w:hAnsi="Times New Roman" w:cs="Times New Roman"/>
          <w:sz w:val="28"/>
          <w:szCs w:val="28"/>
          <w:lang w:eastAsia="ru-RU"/>
        </w:rPr>
        <w:t>требований</w:t>
      </w:r>
      <w:proofErr w:type="gramEnd"/>
      <w:r w:rsidRPr="005063D7">
        <w:rPr>
          <w:rFonts w:ascii="Times New Roman" w:eastAsia="Times New Roman" w:hAnsi="Times New Roman" w:cs="Times New Roman"/>
          <w:sz w:val="28"/>
          <w:szCs w:val="28"/>
          <w:lang w:eastAsia="ru-RU"/>
        </w:rPr>
        <w:t xml:space="preserve">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D92658" w:rsidRPr="005063D7" w:rsidRDefault="00D92658" w:rsidP="00D9265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lastRenderedPageBreak/>
        <w:t>Руководитель ОМСУ несет персональную ответственность за обеспечение предоставления муниципальной услуги.</w:t>
      </w:r>
    </w:p>
    <w:p w:rsidR="00D92658" w:rsidRPr="005063D7" w:rsidRDefault="00D92658" w:rsidP="00D92658">
      <w:pPr>
        <w:shd w:val="clear" w:color="auto" w:fill="FFFFFF"/>
        <w:spacing w:after="0" w:line="240" w:lineRule="auto"/>
        <w:ind w:firstLine="709"/>
        <w:jc w:val="both"/>
        <w:rPr>
          <w:rFonts w:ascii="Times New Roman" w:eastAsia="Times New Roman" w:hAnsi="Times New Roman" w:cs="Times New Roman"/>
          <w:sz w:val="28"/>
          <w:szCs w:val="28"/>
          <w:lang w:val="x-none" w:eastAsia="ru-RU"/>
        </w:rPr>
      </w:pPr>
      <w:r w:rsidRPr="005063D7">
        <w:rPr>
          <w:rFonts w:ascii="Times New Roman" w:eastAsia="Times New Roman" w:hAnsi="Times New Roman" w:cs="Times New Roman"/>
          <w:sz w:val="28"/>
          <w:szCs w:val="28"/>
          <w:lang w:val="x-none" w:eastAsia="ru-RU"/>
        </w:rPr>
        <w:t xml:space="preserve">Работники </w:t>
      </w:r>
      <w:r w:rsidRPr="005063D7">
        <w:rPr>
          <w:rFonts w:ascii="Times New Roman" w:eastAsia="Times New Roman" w:hAnsi="Times New Roman" w:cs="Times New Roman"/>
          <w:sz w:val="28"/>
          <w:szCs w:val="28"/>
          <w:lang w:eastAsia="ru-RU"/>
        </w:rPr>
        <w:t>ОМСУ/Организации</w:t>
      </w:r>
      <w:r w:rsidRPr="005063D7">
        <w:rPr>
          <w:rFonts w:ascii="Times New Roman" w:eastAsia="Times New Roman" w:hAnsi="Times New Roman" w:cs="Times New Roman"/>
          <w:sz w:val="28"/>
          <w:szCs w:val="28"/>
          <w:lang w:val="x-none" w:eastAsia="ru-RU"/>
        </w:rPr>
        <w:t xml:space="preserve"> при предоставлении </w:t>
      </w:r>
      <w:r w:rsidRPr="005063D7">
        <w:rPr>
          <w:rFonts w:ascii="Times New Roman" w:eastAsia="Times New Roman" w:hAnsi="Times New Roman" w:cs="Times New Roman"/>
          <w:sz w:val="28"/>
          <w:szCs w:val="28"/>
          <w:lang w:eastAsia="ru-RU"/>
        </w:rPr>
        <w:t>муниципальной</w:t>
      </w:r>
      <w:r w:rsidRPr="005063D7">
        <w:rPr>
          <w:rFonts w:ascii="Times New Roman" w:eastAsia="Times New Roman" w:hAnsi="Times New Roman" w:cs="Times New Roman"/>
          <w:sz w:val="28"/>
          <w:szCs w:val="28"/>
          <w:lang w:val="x-none" w:eastAsia="ru-RU"/>
        </w:rPr>
        <w:t xml:space="preserve"> услуги несут персональную ответственность:</w:t>
      </w:r>
    </w:p>
    <w:p w:rsidR="00D92658" w:rsidRPr="005063D7" w:rsidRDefault="00D92658" w:rsidP="00D92658">
      <w:pPr>
        <w:shd w:val="clear" w:color="auto" w:fill="FFFFFF"/>
        <w:spacing w:after="0" w:line="240" w:lineRule="auto"/>
        <w:ind w:firstLine="709"/>
        <w:jc w:val="both"/>
        <w:rPr>
          <w:rFonts w:ascii="Times New Roman" w:eastAsia="Times New Roman" w:hAnsi="Times New Roman" w:cs="Times New Roman"/>
          <w:sz w:val="28"/>
          <w:szCs w:val="28"/>
          <w:lang w:val="x-none" w:eastAsia="ru-RU"/>
        </w:rPr>
      </w:pPr>
      <w:r w:rsidRPr="005063D7">
        <w:rPr>
          <w:rFonts w:ascii="Times New Roman" w:eastAsia="Times New Roman" w:hAnsi="Times New Roman" w:cs="Times New Roman"/>
          <w:sz w:val="28"/>
          <w:szCs w:val="28"/>
          <w:lang w:val="x-none" w:eastAsia="ru-RU"/>
        </w:rPr>
        <w:t xml:space="preserve">- за неисполнение или ненадлежащее исполнение административных процедур при предоставлении </w:t>
      </w:r>
      <w:r w:rsidRPr="005063D7">
        <w:rPr>
          <w:rFonts w:ascii="Times New Roman" w:eastAsia="Times New Roman" w:hAnsi="Times New Roman" w:cs="Times New Roman"/>
          <w:sz w:val="28"/>
          <w:szCs w:val="28"/>
          <w:lang w:eastAsia="ru-RU"/>
        </w:rPr>
        <w:t>муниципальной</w:t>
      </w:r>
      <w:r w:rsidRPr="005063D7">
        <w:rPr>
          <w:rFonts w:ascii="Times New Roman" w:eastAsia="Times New Roman" w:hAnsi="Times New Roman" w:cs="Times New Roman"/>
          <w:sz w:val="28"/>
          <w:szCs w:val="28"/>
          <w:lang w:val="x-none" w:eastAsia="ru-RU"/>
        </w:rPr>
        <w:t xml:space="preserve"> услуги;</w:t>
      </w:r>
    </w:p>
    <w:p w:rsidR="00D92658" w:rsidRPr="005063D7" w:rsidRDefault="00D92658" w:rsidP="00D92658">
      <w:pPr>
        <w:shd w:val="clear" w:color="auto" w:fill="FFFFFF"/>
        <w:spacing w:after="0" w:line="240" w:lineRule="auto"/>
        <w:ind w:firstLine="709"/>
        <w:jc w:val="both"/>
        <w:rPr>
          <w:rFonts w:ascii="Times New Roman" w:eastAsia="Times New Roman" w:hAnsi="Times New Roman" w:cs="Times New Roman"/>
          <w:sz w:val="28"/>
          <w:szCs w:val="28"/>
          <w:lang w:val="x-none" w:eastAsia="ru-RU"/>
        </w:rPr>
      </w:pPr>
      <w:r w:rsidRPr="005063D7">
        <w:rPr>
          <w:rFonts w:ascii="Times New Roman" w:eastAsia="Times New Roman" w:hAnsi="Times New Roman" w:cs="Times New Roman"/>
          <w:sz w:val="28"/>
          <w:szCs w:val="28"/>
          <w:lang w:val="x-none"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D92658" w:rsidRPr="005063D7" w:rsidRDefault="00D92658" w:rsidP="00D92658">
      <w:pPr>
        <w:tabs>
          <w:tab w:val="left" w:pos="284"/>
          <w:tab w:val="left" w:pos="709"/>
        </w:tabs>
        <w:spacing w:after="0" w:line="240" w:lineRule="auto"/>
        <w:ind w:firstLine="709"/>
        <w:jc w:val="both"/>
        <w:rPr>
          <w:rFonts w:ascii="Times New Roman" w:eastAsia="Times New Roman" w:hAnsi="Times New Roman" w:cs="Times New Roman"/>
          <w:sz w:val="28"/>
          <w:szCs w:val="28"/>
          <w:lang w:val="x-none" w:eastAsia="x-none"/>
        </w:rPr>
      </w:pPr>
      <w:r w:rsidRPr="005063D7">
        <w:rPr>
          <w:rFonts w:ascii="Times New Roman" w:eastAsia="Times New Roman" w:hAnsi="Times New Roman" w:cs="Times New Roman"/>
          <w:sz w:val="28"/>
          <w:szCs w:val="28"/>
          <w:lang w:val="x-none" w:eastAsia="x-none"/>
        </w:rPr>
        <w:t xml:space="preserve">Должностные лица, виновные в неисполнении или ненадлежащем исполнении требований настоящего </w:t>
      </w:r>
      <w:r w:rsidRPr="005063D7">
        <w:rPr>
          <w:rFonts w:ascii="Times New Roman" w:eastAsia="Times New Roman" w:hAnsi="Times New Roman" w:cs="Times New Roman"/>
          <w:sz w:val="28"/>
          <w:szCs w:val="28"/>
          <w:lang w:eastAsia="x-none"/>
        </w:rPr>
        <w:t>Административного регламента</w:t>
      </w:r>
      <w:r w:rsidRPr="005063D7">
        <w:rPr>
          <w:rFonts w:ascii="Times New Roman" w:eastAsia="Times New Roman" w:hAnsi="Times New Roman" w:cs="Times New Roman"/>
          <w:sz w:val="28"/>
          <w:szCs w:val="28"/>
          <w:lang w:val="x-none" w:eastAsia="x-none"/>
        </w:rPr>
        <w:t>, привлекаются к ответственности в порядке, установленном действующим законодательством РФ.</w:t>
      </w:r>
    </w:p>
    <w:p w:rsidR="00D92658" w:rsidRPr="005063D7" w:rsidRDefault="00D92658" w:rsidP="00D92658">
      <w:pPr>
        <w:tabs>
          <w:tab w:val="left" w:pos="142"/>
          <w:tab w:val="left" w:pos="284"/>
        </w:tabs>
        <w:spacing w:after="0" w:line="240" w:lineRule="auto"/>
        <w:jc w:val="center"/>
        <w:rPr>
          <w:rFonts w:ascii="Times New Roman" w:eastAsia="Times New Roman" w:hAnsi="Times New Roman" w:cs="Times New Roman"/>
          <w:bCs/>
          <w:sz w:val="28"/>
          <w:szCs w:val="28"/>
          <w:lang w:val="x-none" w:eastAsia="x-none"/>
        </w:rPr>
      </w:pPr>
    </w:p>
    <w:p w:rsidR="00D92658" w:rsidRPr="005063D7" w:rsidRDefault="00D92658" w:rsidP="00D92658">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5063D7">
        <w:rPr>
          <w:rFonts w:ascii="Times New Roman" w:eastAsia="Times New Roman" w:hAnsi="Times New Roman" w:cs="Times New Roman"/>
          <w:b/>
          <w:sz w:val="28"/>
          <w:szCs w:val="28"/>
          <w:lang w:val="en-US" w:eastAsia="ru-RU"/>
        </w:rPr>
        <w:t>V</w:t>
      </w:r>
      <w:r w:rsidRPr="005063D7">
        <w:rPr>
          <w:rFonts w:ascii="Times New Roman" w:eastAsia="Times New Roman" w:hAnsi="Times New Roman" w:cs="Times New Roman"/>
          <w:b/>
          <w:sz w:val="28"/>
          <w:szCs w:val="28"/>
          <w:lang w:eastAsia="ru-RU"/>
        </w:rPr>
        <w:t xml:space="preserve">. Досудебный (внесудебный) порядок обжалования решений и действий (бездействия) органа, предоставляющего муниципальную услугу, </w:t>
      </w:r>
    </w:p>
    <w:p w:rsidR="00D92658" w:rsidRPr="005063D7" w:rsidRDefault="00D92658" w:rsidP="00D92658">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5063D7">
        <w:rPr>
          <w:rFonts w:ascii="Times New Roman" w:eastAsia="Times New Roman" w:hAnsi="Times New Roman" w:cs="Times New Roman"/>
          <w:b/>
          <w:sz w:val="28"/>
          <w:szCs w:val="28"/>
          <w:lang w:eastAsia="ru-RU"/>
        </w:rPr>
        <w:t>а также должностных лиц органа, предоставляющего муниципальную услугу, муниципальных служащих, многофункционального центра</w:t>
      </w:r>
      <w:r w:rsidRPr="005063D7">
        <w:rPr>
          <w:rFonts w:ascii="Times New Roman" w:eastAsia="Times New Roman" w:hAnsi="Times New Roman" w:cs="Times New Roman"/>
          <w:color w:val="000000"/>
          <w:sz w:val="28"/>
          <w:szCs w:val="28"/>
          <w:lang w:eastAsia="ru-RU"/>
        </w:rPr>
        <w:t xml:space="preserve"> </w:t>
      </w:r>
      <w:r w:rsidRPr="005063D7">
        <w:rPr>
          <w:rFonts w:ascii="Times New Roman" w:eastAsia="Times New Roman" w:hAnsi="Times New Roman" w:cs="Times New Roman"/>
          <w:b/>
          <w:sz w:val="28"/>
          <w:szCs w:val="28"/>
          <w:lang w:eastAsia="ru-RU"/>
        </w:rPr>
        <w:t>предоставления муниципальных услуг, работника многофункционального центра</w:t>
      </w:r>
      <w:r w:rsidRPr="005063D7">
        <w:rPr>
          <w:rFonts w:ascii="Times New Roman" w:eastAsia="Times New Roman" w:hAnsi="Times New Roman" w:cs="Times New Roman"/>
          <w:color w:val="000000"/>
          <w:sz w:val="28"/>
          <w:szCs w:val="28"/>
          <w:lang w:eastAsia="ru-RU"/>
        </w:rPr>
        <w:t xml:space="preserve"> </w:t>
      </w:r>
      <w:r w:rsidRPr="005063D7">
        <w:rPr>
          <w:rFonts w:ascii="Times New Roman" w:eastAsia="Times New Roman" w:hAnsi="Times New Roman" w:cs="Times New Roman"/>
          <w:b/>
          <w:sz w:val="28"/>
          <w:szCs w:val="28"/>
          <w:lang w:eastAsia="ru-RU"/>
        </w:rPr>
        <w:t>предоставления муниципальных услуг</w:t>
      </w:r>
    </w:p>
    <w:p w:rsidR="00D92658" w:rsidRPr="005063D7" w:rsidRDefault="00D92658" w:rsidP="00D92658">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D92658" w:rsidRPr="005063D7" w:rsidRDefault="00D92658" w:rsidP="00D9265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D92658" w:rsidRPr="005063D7" w:rsidRDefault="00D92658" w:rsidP="00D9265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в том числе являются:</w:t>
      </w:r>
    </w:p>
    <w:p w:rsidR="00D92658" w:rsidRPr="005063D7" w:rsidRDefault="00D92658" w:rsidP="00D9265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D92658" w:rsidRPr="005063D7" w:rsidRDefault="00D92658" w:rsidP="00D9265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D92658" w:rsidRPr="005063D7" w:rsidRDefault="00D92658" w:rsidP="00D92658">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5063D7" w:rsidDel="009F0626">
        <w:rPr>
          <w:rFonts w:ascii="Times New Roman" w:eastAsia="Times New Roman" w:hAnsi="Times New Roman" w:cs="Times New Roman"/>
          <w:sz w:val="28"/>
          <w:szCs w:val="28"/>
          <w:lang w:eastAsia="ru-RU"/>
        </w:rPr>
        <w:t xml:space="preserve"> </w:t>
      </w:r>
      <w:r w:rsidRPr="005063D7">
        <w:rPr>
          <w:rFonts w:ascii="Times New Roman" w:eastAsia="Times New Roman" w:hAnsi="Times New Roman" w:cs="Times New Roman"/>
          <w:sz w:val="28"/>
          <w:szCs w:val="28"/>
          <w:lang w:eastAsia="ru-RU"/>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D92658" w:rsidRPr="005063D7" w:rsidRDefault="00D92658" w:rsidP="00D9265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 xml:space="preserve">4) отказ в приеме документов, представление которых предусмотрено </w:t>
      </w:r>
      <w:r w:rsidRPr="005063D7">
        <w:rPr>
          <w:rFonts w:ascii="Times New Roman" w:eastAsia="Times New Roman" w:hAnsi="Times New Roman" w:cs="Times New Roman"/>
          <w:sz w:val="28"/>
          <w:szCs w:val="28"/>
          <w:lang w:eastAsia="ru-RU"/>
        </w:rPr>
        <w:lastRenderedPageBreak/>
        <w:t>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D92658" w:rsidRPr="005063D7" w:rsidRDefault="00D92658" w:rsidP="00D9265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частью 1.3 статьи 16 Федерального закона от 27.07.2010 № 210-ФЗ;</w:t>
      </w:r>
    </w:p>
    <w:p w:rsidR="00D92658" w:rsidRPr="005063D7" w:rsidRDefault="00D92658" w:rsidP="00D9265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w:t>
      </w:r>
    </w:p>
    <w:p w:rsidR="00D92658" w:rsidRPr="005063D7" w:rsidRDefault="00D92658" w:rsidP="00D9265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proofErr w:type="gramStart"/>
      <w:r w:rsidRPr="005063D7">
        <w:rPr>
          <w:rFonts w:ascii="Times New Roman" w:eastAsia="Times New Roman" w:hAnsi="Times New Roman" w:cs="Times New Roman"/>
          <w:sz w:val="28"/>
          <w:szCs w:val="28"/>
          <w:lang w:eastAsia="ru-RU"/>
        </w:rPr>
        <w:t>на многофункционального центра</w:t>
      </w:r>
      <w:proofErr w:type="gramEnd"/>
      <w:r w:rsidRPr="005063D7">
        <w:rPr>
          <w:rFonts w:ascii="Times New Roman" w:eastAsia="Times New Roman" w:hAnsi="Times New Roman" w:cs="Times New Roman"/>
          <w:sz w:val="28"/>
          <w:szCs w:val="28"/>
          <w:lang w:eastAsia="ru-RU"/>
        </w:rPr>
        <w:t>,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D92658" w:rsidRPr="005063D7" w:rsidRDefault="00D92658" w:rsidP="00D9265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D92658" w:rsidRPr="005063D7" w:rsidRDefault="00D92658" w:rsidP="00D9265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proofErr w:type="gramStart"/>
      <w:r w:rsidRPr="005063D7">
        <w:rPr>
          <w:rFonts w:ascii="Times New Roman" w:eastAsia="Times New Roman" w:hAnsi="Times New Roman" w:cs="Times New Roman"/>
          <w:sz w:val="28"/>
          <w:szCs w:val="28"/>
          <w:lang w:eastAsia="ru-RU"/>
        </w:rPr>
        <w:t>на многофункционального центра</w:t>
      </w:r>
      <w:proofErr w:type="gramEnd"/>
      <w:r w:rsidRPr="005063D7">
        <w:rPr>
          <w:rFonts w:ascii="Times New Roman" w:eastAsia="Times New Roman" w:hAnsi="Times New Roman" w:cs="Times New Roman"/>
          <w:sz w:val="28"/>
          <w:szCs w:val="28"/>
          <w:lang w:eastAsia="ru-RU"/>
        </w:rPr>
        <w:t>,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w:t>
      </w:r>
    </w:p>
    <w:p w:rsidR="00D92658" w:rsidRPr="005063D7" w:rsidRDefault="00D92658" w:rsidP="00D92658">
      <w:pPr>
        <w:autoSpaceDE w:val="0"/>
        <w:autoSpaceDN w:val="0"/>
        <w:adjustRightInd w:val="0"/>
        <w:spacing w:after="0" w:line="240" w:lineRule="auto"/>
        <w:ind w:firstLine="567"/>
        <w:jc w:val="both"/>
        <w:rPr>
          <w:rFonts w:ascii="Times New Roman" w:eastAsia="Times New Roman" w:hAnsi="Times New Roman" w:cs="Times New Roman"/>
          <w:b/>
          <w:sz w:val="28"/>
          <w:szCs w:val="28"/>
          <w:lang w:eastAsia="ru-RU"/>
        </w:rPr>
      </w:pPr>
      <w:r w:rsidRPr="005063D7">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w:t>
      </w:r>
      <w:r w:rsidRPr="005063D7">
        <w:rPr>
          <w:rFonts w:ascii="Times New Roman" w:eastAsia="Times New Roman" w:hAnsi="Times New Roman" w:cs="Times New Roman"/>
          <w:sz w:val="28"/>
          <w:szCs w:val="28"/>
          <w:lang w:eastAsia="ru-RU"/>
        </w:rPr>
        <w:lastRenderedPageBreak/>
        <w:t>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D92658" w:rsidRPr="005063D7" w:rsidRDefault="00D92658" w:rsidP="00D9265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D92658" w:rsidRPr="005063D7" w:rsidRDefault="00D92658" w:rsidP="00D9265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D92658" w:rsidRPr="005063D7" w:rsidRDefault="00D92658" w:rsidP="00D9265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6" w:history="1">
        <w:r w:rsidRPr="005063D7">
          <w:rPr>
            <w:rFonts w:ascii="Times New Roman" w:eastAsia="Times New Roman" w:hAnsi="Times New Roman" w:cs="Times New Roman"/>
            <w:sz w:val="28"/>
            <w:szCs w:val="28"/>
            <w:lang w:eastAsia="ru-RU"/>
          </w:rPr>
          <w:t>части 5 статьи 11.2</w:t>
        </w:r>
      </w:hyperlink>
      <w:r w:rsidRPr="005063D7">
        <w:rPr>
          <w:rFonts w:ascii="Times New Roman" w:eastAsia="Times New Roman" w:hAnsi="Times New Roman" w:cs="Times New Roman"/>
          <w:sz w:val="28"/>
          <w:szCs w:val="28"/>
          <w:lang w:eastAsia="ru-RU"/>
        </w:rPr>
        <w:t xml:space="preserve"> Федерального закона № 210-ФЗ.</w:t>
      </w:r>
    </w:p>
    <w:p w:rsidR="00D92658" w:rsidRPr="005063D7" w:rsidRDefault="00D92658" w:rsidP="00D9265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В письменной жалобе в обязательном порядке указываются:</w:t>
      </w:r>
    </w:p>
    <w:p w:rsidR="00D92658" w:rsidRPr="005063D7" w:rsidRDefault="00D92658" w:rsidP="00D9265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rsidR="00D92658" w:rsidRPr="005063D7" w:rsidRDefault="00D92658" w:rsidP="00D9265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 xml:space="preserve">- фамилия, имя, отчество (последнее - при наличии), сведения о месте </w:t>
      </w:r>
      <w:r w:rsidRPr="005063D7">
        <w:rPr>
          <w:rFonts w:ascii="Times New Roman" w:eastAsia="Times New Roman" w:hAnsi="Times New Roman" w:cs="Times New Roman"/>
          <w:sz w:val="28"/>
          <w:szCs w:val="28"/>
          <w:lang w:eastAsia="ru-RU"/>
        </w:rPr>
        <w:lastRenderedPageBreak/>
        <w:t>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92658" w:rsidRPr="005063D7" w:rsidRDefault="00D92658" w:rsidP="00D9265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D92658" w:rsidRPr="005063D7" w:rsidRDefault="00D92658" w:rsidP="00D9265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D92658" w:rsidRPr="005063D7" w:rsidRDefault="00D92658" w:rsidP="00D9265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7" w:history="1">
        <w:r w:rsidRPr="005063D7">
          <w:rPr>
            <w:rFonts w:ascii="Times New Roman" w:eastAsia="Times New Roman" w:hAnsi="Times New Roman" w:cs="Times New Roman"/>
            <w:sz w:val="28"/>
            <w:szCs w:val="28"/>
            <w:lang w:eastAsia="ru-RU"/>
          </w:rPr>
          <w:t>статьей 11.1</w:t>
        </w:r>
      </w:hyperlink>
      <w:r w:rsidRPr="005063D7">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D92658" w:rsidRPr="005063D7" w:rsidRDefault="00D92658" w:rsidP="00D9265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D92658" w:rsidRPr="005063D7" w:rsidRDefault="00D92658" w:rsidP="00D9265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D92658" w:rsidRPr="005063D7" w:rsidRDefault="00D92658" w:rsidP="00D9265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
    <w:p w:rsidR="00D92658" w:rsidRPr="005063D7" w:rsidRDefault="00D92658" w:rsidP="00D9265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2) в удовлетворении жалобы отказывается.</w:t>
      </w:r>
    </w:p>
    <w:p w:rsidR="00D92658" w:rsidRPr="005063D7" w:rsidRDefault="00D92658" w:rsidP="00D9265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92658" w:rsidRPr="005063D7" w:rsidRDefault="00D92658" w:rsidP="00D92658">
      <w:pPr>
        <w:widowControl w:val="0"/>
        <w:autoSpaceDE w:val="0"/>
        <w:autoSpaceDN w:val="0"/>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18" w:history="1">
        <w:r w:rsidRPr="005063D7">
          <w:rPr>
            <w:rFonts w:ascii="Times New Roman" w:eastAsia="Calibri" w:hAnsi="Times New Roman" w:cs="Times New Roman"/>
            <w:sz w:val="28"/>
            <w:szCs w:val="28"/>
            <w:lang w:eastAsia="ru-RU"/>
          </w:rPr>
          <w:t>частью 1.1 статьи 16</w:t>
        </w:r>
      </w:hyperlink>
      <w:r w:rsidRPr="005063D7">
        <w:rPr>
          <w:rFonts w:ascii="Times New Roman" w:eastAsia="Calibri" w:hAnsi="Times New Roman" w:cs="Times New Roman"/>
          <w:sz w:val="28"/>
          <w:szCs w:val="28"/>
          <w:lang w:eastAsia="ru-RU"/>
        </w:rPr>
        <w:t xml:space="preserve"> Федерального закона 210-ФЗ, в целях незамедлительного устранения выявленных </w:t>
      </w:r>
      <w:r w:rsidRPr="005063D7">
        <w:rPr>
          <w:rFonts w:ascii="Times New Roman" w:eastAsia="Calibri" w:hAnsi="Times New Roman" w:cs="Times New Roman"/>
          <w:sz w:val="28"/>
          <w:szCs w:val="28"/>
          <w:lang w:eastAsia="ru-RU"/>
        </w:rPr>
        <w:lastRenderedPageBreak/>
        <w:t>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D92658" w:rsidRPr="005063D7" w:rsidRDefault="00D92658" w:rsidP="00D92658">
      <w:pPr>
        <w:widowControl w:val="0"/>
        <w:autoSpaceDE w:val="0"/>
        <w:autoSpaceDN w:val="0"/>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xml:space="preserve">В случае признания жалобы не подлежащей удовлетворению в ответе </w:t>
      </w:r>
      <w:proofErr w:type="gramStart"/>
      <w:r w:rsidRPr="005063D7">
        <w:rPr>
          <w:rFonts w:ascii="Times New Roman" w:eastAsia="Calibri" w:hAnsi="Times New Roman" w:cs="Times New Roman"/>
          <w:sz w:val="28"/>
          <w:szCs w:val="28"/>
          <w:lang w:eastAsia="ru-RU"/>
        </w:rPr>
        <w:t>заявителю  даются</w:t>
      </w:r>
      <w:proofErr w:type="gramEnd"/>
      <w:r w:rsidRPr="005063D7">
        <w:rPr>
          <w:rFonts w:ascii="Times New Roman" w:eastAsia="Calibri" w:hAnsi="Times New Roman" w:cs="Times New Roman"/>
          <w:sz w:val="28"/>
          <w:szCs w:val="28"/>
          <w:lang w:eastAsia="ru-RU"/>
        </w:rPr>
        <w:t xml:space="preserve"> аргументированные разъяснения о причинах принятого решения, а также информация о порядке обжалования принятого решения.</w:t>
      </w:r>
    </w:p>
    <w:p w:rsidR="00D92658" w:rsidRPr="005063D7" w:rsidRDefault="00D92658" w:rsidP="00D9265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D92658" w:rsidRPr="005063D7" w:rsidRDefault="00D92658" w:rsidP="00D92658">
      <w:pPr>
        <w:spacing w:after="0" w:line="240" w:lineRule="auto"/>
        <w:jc w:val="both"/>
        <w:rPr>
          <w:rFonts w:ascii="Times New Roman" w:eastAsia="Calibri" w:hAnsi="Times New Roman" w:cs="Times New Roman"/>
          <w:sz w:val="24"/>
          <w:szCs w:val="24"/>
          <w:lang w:eastAsia="ru-RU"/>
        </w:rPr>
      </w:pPr>
    </w:p>
    <w:p w:rsidR="00D92658" w:rsidRPr="005063D7" w:rsidRDefault="00D92658" w:rsidP="00D92658">
      <w:pPr>
        <w:autoSpaceDE w:val="0"/>
        <w:autoSpaceDN w:val="0"/>
        <w:adjustRightInd w:val="0"/>
        <w:spacing w:after="0" w:line="240" w:lineRule="auto"/>
        <w:ind w:firstLine="540"/>
        <w:jc w:val="center"/>
        <w:outlineLvl w:val="2"/>
        <w:rPr>
          <w:rFonts w:ascii="Times New Roman" w:eastAsia="Calibri" w:hAnsi="Times New Roman" w:cs="Times New Roman"/>
          <w:b/>
          <w:bCs/>
          <w:caps/>
          <w:sz w:val="28"/>
          <w:szCs w:val="28"/>
        </w:rPr>
      </w:pPr>
      <w:r w:rsidRPr="005063D7">
        <w:rPr>
          <w:rFonts w:ascii="Times New Roman" w:eastAsia="Calibri" w:hAnsi="Times New Roman" w:cs="Times New Roman"/>
          <w:b/>
          <w:bCs/>
          <w:caps/>
          <w:sz w:val="28"/>
          <w:szCs w:val="28"/>
          <w:lang w:val="en-US"/>
        </w:rPr>
        <w:t>vi</w:t>
      </w:r>
      <w:r w:rsidRPr="005063D7">
        <w:rPr>
          <w:rFonts w:ascii="Times New Roman" w:eastAsia="Calibri" w:hAnsi="Times New Roman" w:cs="Times New Roman"/>
          <w:b/>
          <w:bCs/>
          <w:caps/>
          <w:sz w:val="28"/>
          <w:szCs w:val="28"/>
        </w:rPr>
        <w:t>. Особенности выполнения административных процедур в многофункциональных центрах предоставления муниципальных услуг</w:t>
      </w:r>
    </w:p>
    <w:p w:rsidR="00D92658" w:rsidRPr="005063D7" w:rsidRDefault="00D92658" w:rsidP="00D92658">
      <w:pPr>
        <w:autoSpaceDE w:val="0"/>
        <w:autoSpaceDN w:val="0"/>
        <w:adjustRightInd w:val="0"/>
        <w:spacing w:after="0" w:line="240" w:lineRule="auto"/>
        <w:ind w:firstLine="708"/>
        <w:jc w:val="both"/>
        <w:rPr>
          <w:rFonts w:ascii="Times New Roman" w:eastAsia="Calibri" w:hAnsi="Times New Roman" w:cs="Times New Roman"/>
          <w:sz w:val="28"/>
          <w:szCs w:val="28"/>
        </w:rPr>
      </w:pPr>
    </w:p>
    <w:p w:rsidR="00D92658" w:rsidRPr="005063D7" w:rsidRDefault="00D92658" w:rsidP="00D92658">
      <w:pPr>
        <w:autoSpaceDE w:val="0"/>
        <w:autoSpaceDN w:val="0"/>
        <w:adjustRightInd w:val="0"/>
        <w:spacing w:after="0" w:line="240" w:lineRule="auto"/>
        <w:ind w:firstLine="708"/>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ОМСУ (далее – соглашение). Предоставление государственной услуги в иных МФЦ осуществляется при наличии вступившего в силу соглашения о взаимодействии между ГБУ ЛО «МФЦ» и иным МФЦ.</w:t>
      </w:r>
    </w:p>
    <w:p w:rsidR="00D92658" w:rsidRPr="005063D7" w:rsidRDefault="00D92658" w:rsidP="00D92658">
      <w:pPr>
        <w:autoSpaceDE w:val="0"/>
        <w:autoSpaceDN w:val="0"/>
        <w:adjustRightInd w:val="0"/>
        <w:spacing w:after="0" w:line="240" w:lineRule="auto"/>
        <w:ind w:firstLine="708"/>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6.2. В случае подачи документов в ОМСУ посредством МФЦ работник МФЦ, осуществляющий прием документов, представленных для получения муниципальной услуги, выполняет следующие действия:</w:t>
      </w:r>
    </w:p>
    <w:p w:rsidR="00D92658" w:rsidRPr="005063D7" w:rsidRDefault="00D92658" w:rsidP="00D92658">
      <w:pPr>
        <w:autoSpaceDE w:val="0"/>
        <w:autoSpaceDN w:val="0"/>
        <w:adjustRightInd w:val="0"/>
        <w:spacing w:after="0" w:line="240" w:lineRule="auto"/>
        <w:ind w:firstLine="708"/>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 xml:space="preserve">а) удостоверяет личность заявителя или личность и полномочия представителя заявителя - в случае обращения физического лица; </w:t>
      </w:r>
    </w:p>
    <w:p w:rsidR="00D92658" w:rsidRPr="005063D7" w:rsidRDefault="00D92658" w:rsidP="00D92658">
      <w:pPr>
        <w:autoSpaceDE w:val="0"/>
        <w:autoSpaceDN w:val="0"/>
        <w:adjustRightInd w:val="0"/>
        <w:spacing w:after="0" w:line="240" w:lineRule="auto"/>
        <w:ind w:firstLine="709"/>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б) определяет предмет обращения;</w:t>
      </w:r>
    </w:p>
    <w:p w:rsidR="00D92658" w:rsidRPr="005063D7" w:rsidRDefault="00D92658" w:rsidP="00D92658">
      <w:pPr>
        <w:autoSpaceDE w:val="0"/>
        <w:autoSpaceDN w:val="0"/>
        <w:adjustRightInd w:val="0"/>
        <w:spacing w:after="0" w:line="240" w:lineRule="auto"/>
        <w:ind w:firstLine="708"/>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в) проводит проверку правильности заполнения обращения;</w:t>
      </w:r>
    </w:p>
    <w:p w:rsidR="00D92658" w:rsidRPr="005063D7" w:rsidRDefault="00D92658" w:rsidP="00D92658">
      <w:pPr>
        <w:autoSpaceDE w:val="0"/>
        <w:autoSpaceDN w:val="0"/>
        <w:adjustRightInd w:val="0"/>
        <w:spacing w:after="0" w:line="240" w:lineRule="auto"/>
        <w:ind w:firstLine="708"/>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г) проводит проверку укомплектованности пакета документов;</w:t>
      </w:r>
    </w:p>
    <w:p w:rsidR="00D92658" w:rsidRPr="005063D7" w:rsidRDefault="00D92658" w:rsidP="00D92658">
      <w:pPr>
        <w:autoSpaceDE w:val="0"/>
        <w:autoSpaceDN w:val="0"/>
        <w:adjustRightInd w:val="0"/>
        <w:spacing w:after="0" w:line="240" w:lineRule="auto"/>
        <w:ind w:firstLine="708"/>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государственной услугой;</w:t>
      </w:r>
    </w:p>
    <w:p w:rsidR="00D92658" w:rsidRPr="005063D7" w:rsidRDefault="00D92658" w:rsidP="00D92658">
      <w:pPr>
        <w:autoSpaceDE w:val="0"/>
        <w:autoSpaceDN w:val="0"/>
        <w:adjustRightInd w:val="0"/>
        <w:spacing w:after="0" w:line="240" w:lineRule="auto"/>
        <w:ind w:firstLine="708"/>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е) заверяет каждый документ дела своей электронной подписью (далее - ЭП);</w:t>
      </w:r>
    </w:p>
    <w:p w:rsidR="00D92658" w:rsidRPr="005063D7" w:rsidRDefault="00D92658" w:rsidP="00D9265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ж) направляет копии документов и реестр документов в ОМСУ/Организацию:</w:t>
      </w:r>
    </w:p>
    <w:p w:rsidR="00D92658" w:rsidRPr="005063D7" w:rsidRDefault="00D92658" w:rsidP="00D9265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D92658" w:rsidRPr="005063D7" w:rsidRDefault="00D92658" w:rsidP="00D9265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 xml:space="preserve">-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w:t>
      </w:r>
      <w:r w:rsidRPr="005063D7">
        <w:rPr>
          <w:rFonts w:ascii="Times New Roman" w:eastAsia="Times New Roman" w:hAnsi="Times New Roman" w:cs="Times New Roman"/>
          <w:sz w:val="28"/>
          <w:szCs w:val="28"/>
          <w:lang w:eastAsia="ru-RU"/>
        </w:rPr>
        <w:lastRenderedPageBreak/>
        <w:t xml:space="preserve">фамилии, должности и подписанные уполномоченным специалистом МФЦ. </w:t>
      </w:r>
    </w:p>
    <w:p w:rsidR="00D92658" w:rsidRPr="005063D7" w:rsidRDefault="00D92658" w:rsidP="00D9265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D92658" w:rsidRPr="005063D7" w:rsidRDefault="00D92658" w:rsidP="00D92658">
      <w:pPr>
        <w:autoSpaceDE w:val="0"/>
        <w:autoSpaceDN w:val="0"/>
        <w:adjustRightInd w:val="0"/>
        <w:spacing w:after="0" w:line="240" w:lineRule="auto"/>
        <w:ind w:firstLine="708"/>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 xml:space="preserve">6.2.1. При установлении работником МФЦ представление заявителем неполного комплекта документов, указанных в </w:t>
      </w:r>
      <w:hyperlink r:id="rId19" w:history="1">
        <w:r w:rsidRPr="005063D7">
          <w:rPr>
            <w:rFonts w:ascii="Times New Roman" w:eastAsia="Calibri" w:hAnsi="Times New Roman" w:cs="Times New Roman"/>
            <w:sz w:val="28"/>
            <w:szCs w:val="28"/>
          </w:rPr>
          <w:t>пункте 2.6</w:t>
        </w:r>
      </w:hyperlink>
      <w:r w:rsidRPr="005063D7">
        <w:rPr>
          <w:rFonts w:ascii="Times New Roman" w:eastAsia="Calibri" w:hAnsi="Times New Roman" w:cs="Times New Roman"/>
          <w:sz w:val="28"/>
          <w:szCs w:val="28"/>
        </w:rPr>
        <w:t xml:space="preserve"> - 2.6.1 настоящего регламента, и наличие в пункте 2.9 настоящего регламента соответствующего основания для отказа в приеме документов, работник МФЦ выполняет в соответствии с настоящим регламентом следующие действия:</w:t>
      </w:r>
    </w:p>
    <w:p w:rsidR="00D92658" w:rsidRPr="005063D7" w:rsidRDefault="00D92658" w:rsidP="00D92658">
      <w:pPr>
        <w:autoSpaceDE w:val="0"/>
        <w:autoSpaceDN w:val="0"/>
        <w:adjustRightInd w:val="0"/>
        <w:spacing w:after="0" w:line="240" w:lineRule="auto"/>
        <w:ind w:firstLine="708"/>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сообщает заявителю, какие необходимые документы им не представлены;</w:t>
      </w:r>
    </w:p>
    <w:p w:rsidR="00D92658" w:rsidRPr="005063D7" w:rsidRDefault="00D92658" w:rsidP="00D92658">
      <w:pPr>
        <w:autoSpaceDE w:val="0"/>
        <w:autoSpaceDN w:val="0"/>
        <w:adjustRightInd w:val="0"/>
        <w:spacing w:after="0" w:line="240" w:lineRule="auto"/>
        <w:ind w:firstLine="708"/>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предлагает заявителю представить полный комплект необходимых документов, после чего вновь, обратиться за предоставлением государственной услуги;</w:t>
      </w:r>
    </w:p>
    <w:p w:rsidR="00D92658" w:rsidRPr="005063D7" w:rsidRDefault="00D92658" w:rsidP="00D92658">
      <w:pPr>
        <w:autoSpaceDE w:val="0"/>
        <w:autoSpaceDN w:val="0"/>
        <w:adjustRightInd w:val="0"/>
        <w:spacing w:after="0" w:line="240" w:lineRule="auto"/>
        <w:ind w:firstLine="708"/>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распечатывает расписку о предоставлении консультации с указанием перечня документов, которые необходимо заявителю представить для получения государственной услуги, и вручает ее заявителю.</w:t>
      </w:r>
    </w:p>
    <w:p w:rsidR="00D92658" w:rsidRPr="005063D7" w:rsidRDefault="00D92658" w:rsidP="00D92658">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rPr>
        <w:t xml:space="preserve">6.3. </w:t>
      </w:r>
      <w:r w:rsidRPr="005063D7">
        <w:rPr>
          <w:rFonts w:ascii="Times New Roman" w:eastAsia="Times New Roman" w:hAnsi="Times New Roman" w:cs="Times New Roman"/>
          <w:sz w:val="28"/>
          <w:szCs w:val="28"/>
          <w:lang w:eastAsia="ru-RU"/>
        </w:rPr>
        <w:t>При указании заявителем места получения ответа (результата предоставления муниципальной услуги) посредством МФЦ специалист ОМСУ/Организации, ответственное за выполнение административной процедуры, передает специалисту МФЦ для передачи в соответствующее МФЦ результат предоставления услуги для его последующей выдачи заявителю</w:t>
      </w:r>
      <w:r w:rsidRPr="005063D7">
        <w:rPr>
          <w:rFonts w:ascii="Times New Roman" w:eastAsia="Calibri" w:hAnsi="Times New Roman" w:cs="Times New Roman"/>
          <w:sz w:val="28"/>
          <w:szCs w:val="28"/>
          <w:lang w:eastAsia="ru-RU"/>
        </w:rPr>
        <w:t xml:space="preserve"> не позднее одного рабочего дня со дня принятия решения о предоставлении муниципальной услуги /об отказе в предоставлении муниципальной услуги.</w:t>
      </w:r>
    </w:p>
    <w:p w:rsidR="00D92658" w:rsidRPr="005063D7" w:rsidRDefault="00D92658" w:rsidP="00D92658">
      <w:pPr>
        <w:autoSpaceDE w:val="0"/>
        <w:autoSpaceDN w:val="0"/>
        <w:adjustRightInd w:val="0"/>
        <w:spacing w:after="0" w:line="240" w:lineRule="auto"/>
        <w:ind w:firstLine="708"/>
        <w:jc w:val="both"/>
        <w:rPr>
          <w:rFonts w:ascii="Times New Roman" w:eastAsia="Calibri" w:hAnsi="Times New Roman" w:cs="Times New Roman"/>
          <w:sz w:val="28"/>
          <w:szCs w:val="28"/>
        </w:rPr>
      </w:pPr>
      <w:proofErr w:type="gramStart"/>
      <w:r w:rsidRPr="005063D7">
        <w:rPr>
          <w:rFonts w:ascii="Times New Roman" w:eastAsia="Calibri" w:hAnsi="Times New Roman" w:cs="Times New Roman"/>
          <w:sz w:val="28"/>
          <w:szCs w:val="28"/>
        </w:rPr>
        <w:t>Работник  МФЦ</w:t>
      </w:r>
      <w:proofErr w:type="gramEnd"/>
      <w:r w:rsidRPr="005063D7">
        <w:rPr>
          <w:rFonts w:ascii="Times New Roman" w:eastAsia="Calibri" w:hAnsi="Times New Roman" w:cs="Times New Roman"/>
          <w:sz w:val="28"/>
          <w:szCs w:val="28"/>
        </w:rPr>
        <w:t>, ответственный за выдачу документов, полученных от ОМСУ по результатам рассмотрения представленных заявителем документов, в день получения результата предоставления муниципальной услуги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D92658" w:rsidRPr="005063D7" w:rsidRDefault="00D92658" w:rsidP="00D92658">
      <w:pPr>
        <w:autoSpaceDE w:val="0"/>
        <w:autoSpaceDN w:val="0"/>
        <w:adjustRightInd w:val="0"/>
        <w:spacing w:after="0" w:line="240" w:lineRule="auto"/>
        <w:ind w:firstLine="708"/>
        <w:jc w:val="both"/>
        <w:outlineLvl w:val="0"/>
        <w:rPr>
          <w:rFonts w:ascii="Times New Roman" w:eastAsia="Calibri" w:hAnsi="Times New Roman" w:cs="Times New Roman"/>
          <w:sz w:val="28"/>
          <w:szCs w:val="28"/>
        </w:rPr>
      </w:pPr>
      <w:r w:rsidRPr="005063D7">
        <w:rPr>
          <w:rFonts w:ascii="Times New Roman" w:eastAsia="Calibri" w:hAnsi="Times New Roman" w:cs="Times New Roman"/>
          <w:sz w:val="28"/>
          <w:szCs w:val="28"/>
        </w:rPr>
        <w:t>6.4.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и (или) соглашением, устанавливающим порядок электронного (безбумажного) документооборота в сфере муниципальных услуг.</w:t>
      </w:r>
    </w:p>
    <w:p w:rsidR="00D92658" w:rsidRPr="005063D7" w:rsidRDefault="00D92658" w:rsidP="00D92658">
      <w:pPr>
        <w:autoSpaceDE w:val="0"/>
        <w:autoSpaceDN w:val="0"/>
        <w:adjustRightInd w:val="0"/>
        <w:spacing w:after="200" w:line="276" w:lineRule="auto"/>
        <w:ind w:firstLine="708"/>
        <w:jc w:val="both"/>
        <w:outlineLvl w:val="0"/>
        <w:rPr>
          <w:rFonts w:ascii="Times New Roman" w:eastAsia="Calibri" w:hAnsi="Times New Roman" w:cs="Times New Roman"/>
          <w:sz w:val="28"/>
          <w:szCs w:val="28"/>
        </w:rPr>
      </w:pPr>
    </w:p>
    <w:p w:rsidR="00D92658" w:rsidRPr="005063D7" w:rsidRDefault="00D92658" w:rsidP="00D92658">
      <w:pPr>
        <w:autoSpaceDE w:val="0"/>
        <w:autoSpaceDN w:val="0"/>
        <w:adjustRightInd w:val="0"/>
        <w:spacing w:after="200" w:line="276" w:lineRule="auto"/>
        <w:ind w:firstLine="708"/>
        <w:jc w:val="both"/>
        <w:outlineLvl w:val="0"/>
        <w:rPr>
          <w:rFonts w:ascii="Times New Roman" w:eastAsia="Calibri" w:hAnsi="Times New Roman" w:cs="Times New Roman"/>
          <w:sz w:val="28"/>
          <w:szCs w:val="28"/>
        </w:rPr>
      </w:pPr>
    </w:p>
    <w:p w:rsidR="00D92658" w:rsidRPr="005063D7" w:rsidRDefault="00D92658" w:rsidP="00D92658">
      <w:pPr>
        <w:autoSpaceDE w:val="0"/>
        <w:autoSpaceDN w:val="0"/>
        <w:adjustRightInd w:val="0"/>
        <w:spacing w:after="200" w:line="276" w:lineRule="auto"/>
        <w:ind w:firstLine="708"/>
        <w:jc w:val="both"/>
        <w:outlineLvl w:val="0"/>
        <w:rPr>
          <w:rFonts w:ascii="Times New Roman" w:eastAsia="Calibri" w:hAnsi="Times New Roman" w:cs="Times New Roman"/>
          <w:sz w:val="28"/>
          <w:szCs w:val="28"/>
        </w:rPr>
      </w:pPr>
    </w:p>
    <w:p w:rsidR="00D92658" w:rsidRPr="005063D7" w:rsidRDefault="00D92658" w:rsidP="00D92658">
      <w:pPr>
        <w:spacing w:after="0" w:line="240" w:lineRule="auto"/>
        <w:rPr>
          <w:rFonts w:ascii="Times New Roman" w:eastAsia="Calibri" w:hAnsi="Times New Roman" w:cs="Times New Roman"/>
          <w:sz w:val="28"/>
          <w:szCs w:val="28"/>
        </w:rPr>
      </w:pPr>
    </w:p>
    <w:p w:rsidR="00D92658" w:rsidRPr="005063D7" w:rsidRDefault="00D92658" w:rsidP="00D92658">
      <w:pPr>
        <w:spacing w:after="0" w:line="240" w:lineRule="auto"/>
        <w:rPr>
          <w:rFonts w:ascii="Times New Roman" w:eastAsia="Calibri" w:hAnsi="Times New Roman" w:cs="Times New Roman"/>
          <w:sz w:val="28"/>
          <w:szCs w:val="28"/>
        </w:rPr>
      </w:pPr>
    </w:p>
    <w:p w:rsidR="00D92658" w:rsidRPr="005063D7" w:rsidRDefault="00D92658" w:rsidP="00D92658">
      <w:pPr>
        <w:spacing w:after="0" w:line="240" w:lineRule="auto"/>
        <w:rPr>
          <w:rFonts w:ascii="Times New Roman" w:eastAsia="Calibri" w:hAnsi="Times New Roman" w:cs="Times New Roman"/>
          <w:sz w:val="28"/>
          <w:szCs w:val="28"/>
        </w:rPr>
      </w:pPr>
    </w:p>
    <w:p w:rsidR="00D92658" w:rsidRPr="005063D7" w:rsidRDefault="00D92658" w:rsidP="00D92658">
      <w:pPr>
        <w:spacing w:after="0" w:line="240" w:lineRule="auto"/>
        <w:rPr>
          <w:rFonts w:ascii="Times New Roman" w:eastAsia="Calibri" w:hAnsi="Times New Roman" w:cs="Times New Roman"/>
          <w:sz w:val="28"/>
          <w:szCs w:val="28"/>
        </w:rPr>
      </w:pPr>
    </w:p>
    <w:p w:rsidR="00D92658" w:rsidRPr="005063D7" w:rsidRDefault="00D92658" w:rsidP="00D92658">
      <w:pPr>
        <w:spacing w:after="0" w:line="240" w:lineRule="auto"/>
        <w:rPr>
          <w:rFonts w:ascii="Times New Roman" w:eastAsia="Calibri" w:hAnsi="Times New Roman" w:cs="Times New Roman"/>
          <w:sz w:val="28"/>
          <w:szCs w:val="28"/>
        </w:rPr>
      </w:pPr>
    </w:p>
    <w:p w:rsidR="00D92658" w:rsidRPr="005063D7" w:rsidRDefault="00D92658" w:rsidP="00D92658">
      <w:pPr>
        <w:spacing w:after="0" w:line="240" w:lineRule="auto"/>
        <w:jc w:val="right"/>
        <w:rPr>
          <w:rFonts w:ascii="Times New Roman" w:eastAsia="Calibri" w:hAnsi="Times New Roman" w:cs="Times New Roman"/>
          <w:sz w:val="24"/>
          <w:szCs w:val="24"/>
          <w:lang w:eastAsia="ru-RU"/>
        </w:rPr>
      </w:pPr>
    </w:p>
    <w:p w:rsidR="00D92658" w:rsidRPr="005063D7" w:rsidRDefault="00D92658" w:rsidP="00D92658">
      <w:pPr>
        <w:spacing w:after="0" w:line="240" w:lineRule="auto"/>
        <w:jc w:val="right"/>
        <w:rPr>
          <w:rFonts w:ascii="Times New Roman" w:eastAsia="Calibri" w:hAnsi="Times New Roman" w:cs="Times New Roman"/>
          <w:sz w:val="24"/>
          <w:szCs w:val="24"/>
          <w:lang w:eastAsia="ru-RU"/>
        </w:rPr>
      </w:pPr>
    </w:p>
    <w:p w:rsidR="00D92658" w:rsidRPr="005063D7" w:rsidRDefault="00D92658" w:rsidP="00D92658">
      <w:pPr>
        <w:spacing w:after="0" w:line="240" w:lineRule="auto"/>
        <w:jc w:val="right"/>
        <w:rPr>
          <w:rFonts w:ascii="Times New Roman" w:eastAsia="Calibri" w:hAnsi="Times New Roman" w:cs="Times New Roman"/>
          <w:sz w:val="24"/>
          <w:szCs w:val="24"/>
          <w:lang w:eastAsia="ru-RU"/>
        </w:rPr>
      </w:pPr>
    </w:p>
    <w:p w:rsidR="00D92658" w:rsidRPr="005063D7" w:rsidRDefault="00D92658" w:rsidP="00D92658">
      <w:pPr>
        <w:spacing w:after="0" w:line="240" w:lineRule="auto"/>
        <w:jc w:val="right"/>
        <w:rPr>
          <w:rFonts w:ascii="Times New Roman" w:eastAsia="Calibri" w:hAnsi="Times New Roman" w:cs="Times New Roman"/>
          <w:sz w:val="24"/>
          <w:szCs w:val="24"/>
          <w:lang w:eastAsia="ru-RU"/>
        </w:rPr>
      </w:pPr>
    </w:p>
    <w:p w:rsidR="00D92658" w:rsidRPr="005063D7" w:rsidRDefault="00D92658" w:rsidP="00D92658">
      <w:pPr>
        <w:spacing w:after="0" w:line="240" w:lineRule="auto"/>
        <w:jc w:val="right"/>
        <w:rPr>
          <w:rFonts w:ascii="Times New Roman" w:eastAsia="Calibri" w:hAnsi="Times New Roman" w:cs="Times New Roman"/>
          <w:sz w:val="24"/>
          <w:szCs w:val="24"/>
          <w:lang w:eastAsia="ru-RU"/>
        </w:rPr>
      </w:pPr>
    </w:p>
    <w:p w:rsidR="00D92658" w:rsidRPr="005063D7" w:rsidRDefault="00D92658" w:rsidP="00D92658">
      <w:pPr>
        <w:spacing w:after="0" w:line="240" w:lineRule="auto"/>
        <w:jc w:val="right"/>
        <w:rPr>
          <w:rFonts w:ascii="Times New Roman" w:eastAsia="Calibri" w:hAnsi="Times New Roman" w:cs="Times New Roman"/>
          <w:sz w:val="24"/>
          <w:szCs w:val="24"/>
          <w:lang w:eastAsia="ru-RU"/>
        </w:rPr>
      </w:pPr>
    </w:p>
    <w:p w:rsidR="00D92658" w:rsidRPr="005063D7" w:rsidRDefault="00D92658" w:rsidP="00D92658">
      <w:pPr>
        <w:spacing w:after="0" w:line="240" w:lineRule="auto"/>
        <w:jc w:val="right"/>
        <w:rPr>
          <w:rFonts w:ascii="Times New Roman" w:eastAsia="Calibri" w:hAnsi="Times New Roman" w:cs="Times New Roman"/>
          <w:sz w:val="24"/>
          <w:szCs w:val="24"/>
          <w:lang w:eastAsia="ru-RU"/>
        </w:rPr>
      </w:pPr>
    </w:p>
    <w:p w:rsidR="00D92658" w:rsidRPr="005063D7" w:rsidRDefault="00D92658" w:rsidP="00D92658">
      <w:pPr>
        <w:spacing w:after="0" w:line="240" w:lineRule="auto"/>
        <w:jc w:val="right"/>
        <w:rPr>
          <w:rFonts w:ascii="Times New Roman" w:eastAsia="Calibri" w:hAnsi="Times New Roman" w:cs="Times New Roman"/>
          <w:sz w:val="24"/>
          <w:szCs w:val="24"/>
          <w:lang w:eastAsia="ru-RU"/>
        </w:rPr>
      </w:pPr>
    </w:p>
    <w:p w:rsidR="00D92658" w:rsidRPr="005063D7" w:rsidRDefault="00D92658" w:rsidP="00D92658">
      <w:pPr>
        <w:spacing w:after="0" w:line="240" w:lineRule="auto"/>
        <w:jc w:val="right"/>
        <w:rPr>
          <w:rFonts w:ascii="Times New Roman" w:eastAsia="Calibri" w:hAnsi="Times New Roman" w:cs="Times New Roman"/>
          <w:sz w:val="24"/>
          <w:szCs w:val="24"/>
          <w:lang w:eastAsia="ru-RU"/>
        </w:rPr>
      </w:pPr>
    </w:p>
    <w:p w:rsidR="00D92658" w:rsidRPr="005063D7" w:rsidRDefault="00D92658" w:rsidP="00D92658">
      <w:pPr>
        <w:spacing w:after="0" w:line="240" w:lineRule="auto"/>
        <w:jc w:val="right"/>
        <w:rPr>
          <w:rFonts w:ascii="Times New Roman" w:eastAsia="Calibri" w:hAnsi="Times New Roman" w:cs="Times New Roman"/>
          <w:sz w:val="24"/>
          <w:szCs w:val="24"/>
          <w:lang w:eastAsia="ru-RU"/>
        </w:rPr>
      </w:pPr>
    </w:p>
    <w:p w:rsidR="00D92658" w:rsidRPr="005063D7" w:rsidRDefault="00D92658" w:rsidP="00D92658">
      <w:pPr>
        <w:spacing w:after="0" w:line="240" w:lineRule="auto"/>
        <w:jc w:val="right"/>
        <w:rPr>
          <w:rFonts w:ascii="Times New Roman" w:eastAsia="Calibri" w:hAnsi="Times New Roman" w:cs="Times New Roman"/>
          <w:sz w:val="24"/>
          <w:szCs w:val="24"/>
          <w:lang w:eastAsia="ru-RU"/>
        </w:rPr>
      </w:pPr>
    </w:p>
    <w:p w:rsidR="00D92658" w:rsidRPr="005063D7" w:rsidRDefault="00D92658" w:rsidP="00D92658">
      <w:pPr>
        <w:spacing w:after="0" w:line="240" w:lineRule="auto"/>
        <w:jc w:val="right"/>
        <w:rPr>
          <w:rFonts w:ascii="Times New Roman" w:eastAsia="Calibri" w:hAnsi="Times New Roman" w:cs="Times New Roman"/>
          <w:sz w:val="24"/>
          <w:szCs w:val="24"/>
          <w:lang w:eastAsia="ru-RU"/>
        </w:rPr>
      </w:pPr>
    </w:p>
    <w:p w:rsidR="00D92658" w:rsidRPr="005063D7" w:rsidRDefault="00D92658" w:rsidP="00D92658">
      <w:pPr>
        <w:spacing w:after="0" w:line="240" w:lineRule="auto"/>
        <w:jc w:val="right"/>
        <w:rPr>
          <w:rFonts w:ascii="Times New Roman" w:eastAsia="Calibri" w:hAnsi="Times New Roman" w:cs="Times New Roman"/>
          <w:sz w:val="24"/>
          <w:szCs w:val="24"/>
          <w:lang w:eastAsia="ru-RU"/>
        </w:rPr>
      </w:pPr>
    </w:p>
    <w:p w:rsidR="00D92658" w:rsidRPr="005063D7" w:rsidRDefault="00D92658" w:rsidP="00D92658">
      <w:pPr>
        <w:spacing w:after="0" w:line="240" w:lineRule="auto"/>
        <w:jc w:val="right"/>
        <w:rPr>
          <w:rFonts w:ascii="Times New Roman" w:eastAsia="Calibri" w:hAnsi="Times New Roman" w:cs="Times New Roman"/>
          <w:sz w:val="24"/>
          <w:szCs w:val="24"/>
          <w:lang w:eastAsia="ru-RU"/>
        </w:rPr>
      </w:pPr>
    </w:p>
    <w:p w:rsidR="00D92658" w:rsidRPr="005063D7" w:rsidRDefault="00D92658" w:rsidP="00D92658">
      <w:pPr>
        <w:spacing w:after="0" w:line="240" w:lineRule="auto"/>
        <w:jc w:val="right"/>
        <w:rPr>
          <w:rFonts w:ascii="Times New Roman" w:eastAsia="Calibri" w:hAnsi="Times New Roman" w:cs="Times New Roman"/>
          <w:sz w:val="24"/>
          <w:szCs w:val="24"/>
          <w:lang w:eastAsia="ru-RU"/>
        </w:rPr>
      </w:pPr>
    </w:p>
    <w:p w:rsidR="00D92658" w:rsidRPr="005063D7" w:rsidRDefault="00D92658" w:rsidP="00D92658">
      <w:pPr>
        <w:spacing w:after="0" w:line="240" w:lineRule="auto"/>
        <w:jc w:val="right"/>
        <w:rPr>
          <w:rFonts w:ascii="Times New Roman" w:eastAsia="Calibri" w:hAnsi="Times New Roman" w:cs="Times New Roman"/>
          <w:sz w:val="24"/>
          <w:szCs w:val="24"/>
          <w:lang w:eastAsia="ru-RU"/>
        </w:rPr>
      </w:pPr>
    </w:p>
    <w:p w:rsidR="00D92658" w:rsidRPr="005063D7" w:rsidRDefault="00D92658" w:rsidP="00D92658">
      <w:pPr>
        <w:spacing w:after="0" w:line="240" w:lineRule="auto"/>
        <w:jc w:val="right"/>
        <w:rPr>
          <w:rFonts w:ascii="Times New Roman" w:eastAsia="Calibri" w:hAnsi="Times New Roman" w:cs="Times New Roman"/>
          <w:sz w:val="24"/>
          <w:szCs w:val="24"/>
          <w:lang w:eastAsia="ru-RU"/>
        </w:rPr>
      </w:pPr>
    </w:p>
    <w:p w:rsidR="00D92658" w:rsidRPr="005063D7" w:rsidRDefault="00D92658" w:rsidP="00D92658">
      <w:pPr>
        <w:spacing w:after="0" w:line="240" w:lineRule="auto"/>
        <w:jc w:val="right"/>
        <w:rPr>
          <w:rFonts w:ascii="Times New Roman" w:eastAsia="Calibri" w:hAnsi="Times New Roman" w:cs="Times New Roman"/>
          <w:sz w:val="24"/>
          <w:szCs w:val="24"/>
          <w:lang w:eastAsia="ru-RU"/>
        </w:rPr>
      </w:pPr>
    </w:p>
    <w:p w:rsidR="00D92658" w:rsidRPr="005063D7" w:rsidRDefault="00D92658" w:rsidP="00D92658">
      <w:pPr>
        <w:spacing w:after="0" w:line="240" w:lineRule="auto"/>
        <w:jc w:val="right"/>
        <w:rPr>
          <w:rFonts w:ascii="Times New Roman" w:eastAsia="Calibri" w:hAnsi="Times New Roman" w:cs="Times New Roman"/>
          <w:sz w:val="24"/>
          <w:szCs w:val="24"/>
          <w:lang w:eastAsia="ru-RU"/>
        </w:rPr>
      </w:pPr>
    </w:p>
    <w:p w:rsidR="00D92658" w:rsidRPr="005063D7" w:rsidRDefault="00D92658" w:rsidP="00D92658">
      <w:pPr>
        <w:spacing w:after="0" w:line="240" w:lineRule="auto"/>
        <w:jc w:val="right"/>
        <w:rPr>
          <w:rFonts w:ascii="Times New Roman" w:eastAsia="Calibri" w:hAnsi="Times New Roman" w:cs="Times New Roman"/>
          <w:sz w:val="24"/>
          <w:szCs w:val="24"/>
          <w:lang w:eastAsia="ru-RU"/>
        </w:rPr>
      </w:pPr>
    </w:p>
    <w:p w:rsidR="00D92658" w:rsidRPr="005063D7" w:rsidRDefault="00D92658" w:rsidP="00D92658">
      <w:pPr>
        <w:spacing w:after="0" w:line="240" w:lineRule="auto"/>
        <w:jc w:val="right"/>
        <w:rPr>
          <w:rFonts w:ascii="Times New Roman" w:eastAsia="Calibri" w:hAnsi="Times New Roman" w:cs="Times New Roman"/>
          <w:sz w:val="24"/>
          <w:szCs w:val="24"/>
          <w:lang w:eastAsia="ru-RU"/>
        </w:rPr>
      </w:pPr>
    </w:p>
    <w:p w:rsidR="00D92658" w:rsidRPr="005063D7" w:rsidRDefault="00D92658" w:rsidP="00D92658">
      <w:pPr>
        <w:spacing w:after="0" w:line="240" w:lineRule="auto"/>
        <w:jc w:val="right"/>
        <w:rPr>
          <w:rFonts w:ascii="Times New Roman" w:eastAsia="Calibri" w:hAnsi="Times New Roman" w:cs="Times New Roman"/>
          <w:sz w:val="24"/>
          <w:szCs w:val="24"/>
          <w:lang w:eastAsia="ru-RU"/>
        </w:rPr>
      </w:pPr>
    </w:p>
    <w:p w:rsidR="00D92658" w:rsidRPr="005063D7" w:rsidRDefault="00D92658" w:rsidP="00D92658">
      <w:pPr>
        <w:spacing w:after="0" w:line="240" w:lineRule="auto"/>
        <w:jc w:val="right"/>
        <w:rPr>
          <w:rFonts w:ascii="Times New Roman" w:eastAsia="Calibri" w:hAnsi="Times New Roman" w:cs="Times New Roman"/>
          <w:sz w:val="24"/>
          <w:szCs w:val="24"/>
          <w:lang w:eastAsia="ru-RU"/>
        </w:rPr>
      </w:pPr>
    </w:p>
    <w:p w:rsidR="00D92658" w:rsidRPr="005063D7" w:rsidRDefault="00D92658" w:rsidP="00D92658">
      <w:pPr>
        <w:spacing w:after="0" w:line="240" w:lineRule="auto"/>
        <w:jc w:val="right"/>
        <w:rPr>
          <w:rFonts w:ascii="Times New Roman" w:eastAsia="Calibri" w:hAnsi="Times New Roman" w:cs="Times New Roman"/>
          <w:sz w:val="24"/>
          <w:szCs w:val="24"/>
          <w:lang w:eastAsia="ru-RU"/>
        </w:rPr>
      </w:pPr>
    </w:p>
    <w:p w:rsidR="00D92658" w:rsidRPr="005063D7" w:rsidRDefault="00D92658" w:rsidP="00D92658">
      <w:pPr>
        <w:spacing w:after="0" w:line="240" w:lineRule="auto"/>
        <w:jc w:val="right"/>
        <w:rPr>
          <w:rFonts w:ascii="Times New Roman" w:eastAsia="Calibri" w:hAnsi="Times New Roman" w:cs="Times New Roman"/>
          <w:sz w:val="24"/>
          <w:szCs w:val="24"/>
          <w:lang w:eastAsia="ru-RU"/>
        </w:rPr>
      </w:pPr>
    </w:p>
    <w:p w:rsidR="00D92658" w:rsidRPr="005063D7" w:rsidRDefault="00D92658" w:rsidP="00D92658">
      <w:pPr>
        <w:spacing w:after="0" w:line="240" w:lineRule="auto"/>
        <w:jc w:val="right"/>
        <w:rPr>
          <w:rFonts w:ascii="Times New Roman" w:eastAsia="Calibri" w:hAnsi="Times New Roman" w:cs="Times New Roman"/>
          <w:sz w:val="24"/>
          <w:szCs w:val="24"/>
          <w:lang w:eastAsia="ru-RU"/>
        </w:rPr>
      </w:pPr>
    </w:p>
    <w:p w:rsidR="00D92658" w:rsidRPr="005063D7" w:rsidRDefault="00D92658" w:rsidP="00D92658">
      <w:pPr>
        <w:spacing w:after="0" w:line="240" w:lineRule="auto"/>
        <w:jc w:val="right"/>
        <w:rPr>
          <w:rFonts w:ascii="Times New Roman" w:eastAsia="Calibri" w:hAnsi="Times New Roman" w:cs="Times New Roman"/>
          <w:sz w:val="24"/>
          <w:szCs w:val="24"/>
          <w:lang w:eastAsia="ru-RU"/>
        </w:rPr>
      </w:pPr>
    </w:p>
    <w:p w:rsidR="00D92658" w:rsidRPr="005063D7" w:rsidRDefault="00D92658" w:rsidP="00D92658">
      <w:pPr>
        <w:spacing w:after="0" w:line="240" w:lineRule="auto"/>
        <w:jc w:val="right"/>
        <w:rPr>
          <w:rFonts w:ascii="Times New Roman" w:eastAsia="Calibri" w:hAnsi="Times New Roman" w:cs="Times New Roman"/>
          <w:sz w:val="24"/>
          <w:szCs w:val="24"/>
          <w:lang w:eastAsia="ru-RU"/>
        </w:rPr>
      </w:pPr>
    </w:p>
    <w:p w:rsidR="00D92658" w:rsidRPr="005063D7" w:rsidRDefault="00D92658" w:rsidP="00D92658">
      <w:pPr>
        <w:spacing w:after="0" w:line="240" w:lineRule="auto"/>
        <w:jc w:val="right"/>
        <w:rPr>
          <w:rFonts w:ascii="Times New Roman" w:eastAsia="Calibri" w:hAnsi="Times New Roman" w:cs="Times New Roman"/>
          <w:sz w:val="24"/>
          <w:szCs w:val="24"/>
          <w:lang w:eastAsia="ru-RU"/>
        </w:rPr>
      </w:pPr>
    </w:p>
    <w:p w:rsidR="00D92658" w:rsidRPr="005063D7" w:rsidRDefault="00D92658" w:rsidP="00D92658">
      <w:pPr>
        <w:spacing w:after="0" w:line="240" w:lineRule="auto"/>
        <w:jc w:val="right"/>
        <w:rPr>
          <w:rFonts w:ascii="Times New Roman" w:eastAsia="Calibri" w:hAnsi="Times New Roman" w:cs="Times New Roman"/>
          <w:sz w:val="24"/>
          <w:szCs w:val="24"/>
          <w:lang w:eastAsia="ru-RU"/>
        </w:rPr>
      </w:pPr>
    </w:p>
    <w:p w:rsidR="00D92658" w:rsidRPr="005063D7" w:rsidRDefault="00D92658" w:rsidP="00D92658">
      <w:pPr>
        <w:spacing w:after="0" w:line="240" w:lineRule="auto"/>
        <w:jc w:val="right"/>
        <w:rPr>
          <w:rFonts w:ascii="Times New Roman" w:eastAsia="Calibri" w:hAnsi="Times New Roman" w:cs="Times New Roman"/>
          <w:sz w:val="24"/>
          <w:szCs w:val="24"/>
          <w:lang w:eastAsia="ru-RU"/>
        </w:rPr>
      </w:pPr>
    </w:p>
    <w:p w:rsidR="00D92658" w:rsidRPr="005063D7" w:rsidRDefault="00D92658" w:rsidP="00D92658">
      <w:pPr>
        <w:spacing w:after="0" w:line="240" w:lineRule="auto"/>
        <w:jc w:val="right"/>
        <w:rPr>
          <w:rFonts w:ascii="Times New Roman" w:eastAsia="Calibri" w:hAnsi="Times New Roman" w:cs="Times New Roman"/>
          <w:sz w:val="24"/>
          <w:szCs w:val="24"/>
          <w:lang w:eastAsia="ru-RU"/>
        </w:rPr>
      </w:pPr>
    </w:p>
    <w:p w:rsidR="00D92658" w:rsidRPr="005063D7" w:rsidRDefault="00D92658" w:rsidP="00D92658">
      <w:pPr>
        <w:spacing w:after="0" w:line="240" w:lineRule="auto"/>
        <w:jc w:val="right"/>
        <w:rPr>
          <w:rFonts w:ascii="Times New Roman" w:eastAsia="Calibri" w:hAnsi="Times New Roman" w:cs="Times New Roman"/>
          <w:sz w:val="24"/>
          <w:szCs w:val="24"/>
          <w:lang w:eastAsia="ru-RU"/>
        </w:rPr>
      </w:pPr>
    </w:p>
    <w:p w:rsidR="00D92658" w:rsidRPr="005063D7" w:rsidRDefault="00D92658" w:rsidP="00D92658">
      <w:pPr>
        <w:spacing w:after="0" w:line="240" w:lineRule="auto"/>
        <w:jc w:val="right"/>
        <w:rPr>
          <w:rFonts w:ascii="Times New Roman" w:eastAsia="Calibri" w:hAnsi="Times New Roman" w:cs="Times New Roman"/>
          <w:sz w:val="24"/>
          <w:szCs w:val="24"/>
          <w:lang w:eastAsia="ru-RU"/>
        </w:rPr>
      </w:pPr>
    </w:p>
    <w:p w:rsidR="00D92658" w:rsidRPr="005063D7" w:rsidRDefault="00D92658" w:rsidP="00D92658">
      <w:pPr>
        <w:spacing w:after="0" w:line="240" w:lineRule="auto"/>
        <w:jc w:val="right"/>
        <w:rPr>
          <w:rFonts w:ascii="Times New Roman" w:eastAsia="Calibri" w:hAnsi="Times New Roman" w:cs="Times New Roman"/>
          <w:sz w:val="24"/>
          <w:szCs w:val="24"/>
          <w:lang w:eastAsia="ru-RU"/>
        </w:rPr>
      </w:pPr>
    </w:p>
    <w:p w:rsidR="00D92658" w:rsidRPr="005063D7" w:rsidRDefault="00D92658" w:rsidP="00D92658">
      <w:pPr>
        <w:spacing w:after="0" w:line="240" w:lineRule="auto"/>
        <w:jc w:val="right"/>
        <w:rPr>
          <w:rFonts w:ascii="Times New Roman" w:eastAsia="Calibri" w:hAnsi="Times New Roman" w:cs="Times New Roman"/>
          <w:sz w:val="24"/>
          <w:szCs w:val="24"/>
          <w:lang w:eastAsia="ru-RU"/>
        </w:rPr>
      </w:pPr>
    </w:p>
    <w:p w:rsidR="00D92658" w:rsidRPr="005063D7" w:rsidRDefault="00D92658" w:rsidP="00D92658">
      <w:pPr>
        <w:spacing w:after="0" w:line="240" w:lineRule="auto"/>
        <w:jc w:val="right"/>
        <w:rPr>
          <w:rFonts w:ascii="Times New Roman" w:eastAsia="Calibri" w:hAnsi="Times New Roman" w:cs="Times New Roman"/>
          <w:sz w:val="24"/>
          <w:szCs w:val="24"/>
          <w:lang w:eastAsia="ru-RU"/>
        </w:rPr>
      </w:pPr>
    </w:p>
    <w:p w:rsidR="00D92658" w:rsidRPr="005063D7" w:rsidRDefault="00D92658" w:rsidP="00D92658">
      <w:pPr>
        <w:spacing w:after="0" w:line="240" w:lineRule="auto"/>
        <w:jc w:val="right"/>
        <w:rPr>
          <w:rFonts w:ascii="Times New Roman" w:eastAsia="Calibri" w:hAnsi="Times New Roman" w:cs="Times New Roman"/>
          <w:sz w:val="24"/>
          <w:szCs w:val="24"/>
          <w:lang w:eastAsia="ru-RU"/>
        </w:rPr>
      </w:pPr>
    </w:p>
    <w:p w:rsidR="00D92658" w:rsidRPr="005063D7" w:rsidRDefault="00D92658" w:rsidP="00D92658">
      <w:pPr>
        <w:spacing w:after="0" w:line="240" w:lineRule="auto"/>
        <w:jc w:val="right"/>
        <w:rPr>
          <w:rFonts w:ascii="Times New Roman" w:eastAsia="Calibri" w:hAnsi="Times New Roman" w:cs="Times New Roman"/>
          <w:sz w:val="24"/>
          <w:szCs w:val="24"/>
          <w:lang w:eastAsia="ru-RU"/>
        </w:rPr>
      </w:pPr>
      <w:r w:rsidRPr="005063D7">
        <w:rPr>
          <w:rFonts w:ascii="Times New Roman" w:eastAsia="Calibri" w:hAnsi="Times New Roman" w:cs="Times New Roman"/>
          <w:sz w:val="24"/>
          <w:szCs w:val="24"/>
          <w:lang w:eastAsia="ru-RU"/>
        </w:rPr>
        <w:t xml:space="preserve">ПРИЛОЖЕНИЕ № </w:t>
      </w:r>
      <w:r w:rsidRPr="005063D7">
        <w:rPr>
          <w:rFonts w:ascii="Times New Roman" w:eastAsia="Calibri" w:hAnsi="Times New Roman" w:cs="Times New Roman"/>
          <w:sz w:val="24"/>
          <w:szCs w:val="24"/>
        </w:rPr>
        <w:t>1</w:t>
      </w:r>
    </w:p>
    <w:p w:rsidR="00D92658" w:rsidRPr="005063D7" w:rsidRDefault="00D92658" w:rsidP="00D92658">
      <w:pPr>
        <w:spacing w:after="0" w:line="240" w:lineRule="auto"/>
        <w:ind w:firstLine="4860"/>
        <w:jc w:val="right"/>
        <w:rPr>
          <w:rFonts w:ascii="Times New Roman" w:eastAsia="Calibri" w:hAnsi="Times New Roman" w:cs="Times New Roman"/>
          <w:sz w:val="24"/>
          <w:szCs w:val="24"/>
          <w:lang w:eastAsia="ru-RU"/>
        </w:rPr>
      </w:pPr>
      <w:r w:rsidRPr="005063D7">
        <w:rPr>
          <w:rFonts w:ascii="Times New Roman" w:eastAsia="Calibri" w:hAnsi="Times New Roman" w:cs="Times New Roman"/>
          <w:sz w:val="24"/>
          <w:szCs w:val="24"/>
          <w:lang w:eastAsia="ru-RU"/>
        </w:rPr>
        <w:t>к административному регламенту</w:t>
      </w:r>
    </w:p>
    <w:p w:rsidR="00D92658" w:rsidRPr="005063D7" w:rsidRDefault="00D92658" w:rsidP="00D92658">
      <w:pPr>
        <w:spacing w:after="0" w:line="240" w:lineRule="auto"/>
        <w:ind w:firstLine="4860"/>
        <w:jc w:val="right"/>
        <w:rPr>
          <w:rFonts w:ascii="Times New Roman" w:eastAsia="Calibri" w:hAnsi="Times New Roman" w:cs="Times New Roman"/>
          <w:sz w:val="24"/>
          <w:szCs w:val="24"/>
          <w:lang w:eastAsia="ru-RU"/>
        </w:rPr>
      </w:pPr>
    </w:p>
    <w:p w:rsidR="00D92658" w:rsidRPr="005063D7" w:rsidRDefault="00D92658" w:rsidP="00D92658">
      <w:pPr>
        <w:autoSpaceDE w:val="0"/>
        <w:autoSpaceDN w:val="0"/>
        <w:spacing w:after="0" w:line="240" w:lineRule="auto"/>
        <w:ind w:left="4536"/>
        <w:jc w:val="both"/>
        <w:rPr>
          <w:rFonts w:ascii="Times New Roman" w:eastAsia="Calibri" w:hAnsi="Times New Roman" w:cs="Times New Roman"/>
          <w:sz w:val="24"/>
          <w:szCs w:val="24"/>
          <w:lang w:eastAsia="ru-RU"/>
        </w:rPr>
      </w:pPr>
      <w:r w:rsidRPr="005063D7">
        <w:rPr>
          <w:rFonts w:ascii="Times New Roman" w:eastAsia="Calibri" w:hAnsi="Times New Roman" w:cs="Times New Roman"/>
          <w:sz w:val="24"/>
          <w:szCs w:val="24"/>
          <w:lang w:eastAsia="ru-RU"/>
        </w:rPr>
        <w:t>Главе администрации муниципального образования</w:t>
      </w:r>
    </w:p>
    <w:p w:rsidR="00D92658" w:rsidRPr="005063D7" w:rsidRDefault="00D92658" w:rsidP="00D92658">
      <w:pPr>
        <w:autoSpaceDE w:val="0"/>
        <w:autoSpaceDN w:val="0"/>
        <w:spacing w:after="0" w:line="240" w:lineRule="auto"/>
        <w:ind w:left="4536"/>
        <w:rPr>
          <w:rFonts w:ascii="Times New Roman" w:eastAsia="Calibri" w:hAnsi="Times New Roman" w:cs="Times New Roman"/>
          <w:sz w:val="24"/>
          <w:szCs w:val="24"/>
          <w:lang w:eastAsia="ru-RU"/>
        </w:rPr>
      </w:pPr>
    </w:p>
    <w:p w:rsidR="00D92658" w:rsidRPr="005063D7" w:rsidRDefault="00D92658" w:rsidP="00D92658">
      <w:pPr>
        <w:autoSpaceDE w:val="0"/>
        <w:autoSpaceDN w:val="0"/>
        <w:spacing w:after="0" w:line="240" w:lineRule="auto"/>
        <w:ind w:left="4536"/>
        <w:rPr>
          <w:rFonts w:ascii="Times New Roman" w:eastAsia="Calibri" w:hAnsi="Times New Roman" w:cs="Times New Roman"/>
          <w:sz w:val="24"/>
          <w:szCs w:val="24"/>
          <w:lang w:eastAsia="ru-RU"/>
        </w:rPr>
      </w:pPr>
    </w:p>
    <w:p w:rsidR="00D92658" w:rsidRPr="005063D7" w:rsidRDefault="00D92658" w:rsidP="00D92658">
      <w:pPr>
        <w:pBdr>
          <w:top w:val="single" w:sz="4" w:space="1" w:color="auto"/>
        </w:pBdr>
        <w:autoSpaceDE w:val="0"/>
        <w:autoSpaceDN w:val="0"/>
        <w:spacing w:after="0" w:line="240" w:lineRule="auto"/>
        <w:ind w:left="4536"/>
        <w:rPr>
          <w:rFonts w:ascii="Times New Roman" w:eastAsia="Calibri" w:hAnsi="Times New Roman" w:cs="Times New Roman"/>
          <w:sz w:val="24"/>
          <w:szCs w:val="24"/>
          <w:lang w:eastAsia="ru-RU"/>
        </w:rPr>
      </w:pPr>
    </w:p>
    <w:p w:rsidR="00D92658" w:rsidRPr="005063D7" w:rsidRDefault="00D92658" w:rsidP="00D92658">
      <w:pPr>
        <w:tabs>
          <w:tab w:val="left" w:pos="4820"/>
        </w:tabs>
        <w:autoSpaceDE w:val="0"/>
        <w:autoSpaceDN w:val="0"/>
        <w:spacing w:after="0" w:line="240" w:lineRule="auto"/>
        <w:ind w:left="4536"/>
        <w:rPr>
          <w:rFonts w:ascii="Times New Roman" w:eastAsia="Calibri" w:hAnsi="Times New Roman" w:cs="Times New Roman"/>
          <w:sz w:val="24"/>
          <w:szCs w:val="24"/>
        </w:rPr>
      </w:pPr>
      <w:r w:rsidRPr="005063D7">
        <w:rPr>
          <w:rFonts w:ascii="Times New Roman" w:eastAsia="Calibri" w:hAnsi="Times New Roman" w:cs="Times New Roman"/>
          <w:sz w:val="24"/>
          <w:szCs w:val="24"/>
        </w:rPr>
        <w:t xml:space="preserve">от заявителя ________________________________________  </w:t>
      </w:r>
    </w:p>
    <w:p w:rsidR="00D92658" w:rsidRPr="005063D7" w:rsidRDefault="00D92658" w:rsidP="00D92658">
      <w:pPr>
        <w:tabs>
          <w:tab w:val="left" w:pos="4820"/>
        </w:tabs>
        <w:autoSpaceDE w:val="0"/>
        <w:autoSpaceDN w:val="0"/>
        <w:spacing w:after="0" w:line="240" w:lineRule="auto"/>
        <w:ind w:left="4536"/>
        <w:rPr>
          <w:rFonts w:ascii="Times New Roman" w:eastAsia="Calibri" w:hAnsi="Times New Roman" w:cs="Times New Roman"/>
          <w:sz w:val="24"/>
          <w:szCs w:val="24"/>
          <w:lang w:eastAsia="ru-RU"/>
        </w:rPr>
      </w:pPr>
      <w:r w:rsidRPr="005063D7">
        <w:rPr>
          <w:rFonts w:ascii="Times New Roman" w:eastAsia="Calibri" w:hAnsi="Times New Roman" w:cs="Times New Roman"/>
          <w:sz w:val="24"/>
          <w:szCs w:val="24"/>
        </w:rPr>
        <w:t xml:space="preserve">   </w:t>
      </w:r>
      <w:r w:rsidRPr="005063D7">
        <w:rPr>
          <w:rFonts w:ascii="Times New Roman" w:eastAsia="Calibri" w:hAnsi="Times New Roman" w:cs="Times New Roman"/>
          <w:i/>
          <w:sz w:val="24"/>
          <w:szCs w:val="24"/>
          <w:vertAlign w:val="superscript"/>
        </w:rPr>
        <w:t xml:space="preserve">фамилия, </w:t>
      </w:r>
      <w:proofErr w:type="gramStart"/>
      <w:r w:rsidRPr="005063D7">
        <w:rPr>
          <w:rFonts w:ascii="Times New Roman" w:eastAsia="Calibri" w:hAnsi="Times New Roman" w:cs="Times New Roman"/>
          <w:i/>
          <w:sz w:val="24"/>
          <w:szCs w:val="24"/>
          <w:vertAlign w:val="superscript"/>
        </w:rPr>
        <w:t>имя,  отчество</w:t>
      </w:r>
      <w:proofErr w:type="gramEnd"/>
      <w:r w:rsidRPr="005063D7">
        <w:rPr>
          <w:rFonts w:ascii="Times New Roman" w:eastAsia="Calibri" w:hAnsi="Times New Roman" w:cs="Times New Roman"/>
          <w:i/>
          <w:sz w:val="24"/>
          <w:szCs w:val="24"/>
          <w:vertAlign w:val="superscript"/>
        </w:rPr>
        <w:t xml:space="preserve">, дата рождения  заполняется заявителем </w:t>
      </w:r>
    </w:p>
    <w:p w:rsidR="00D92658" w:rsidRPr="005063D7" w:rsidRDefault="00D92658" w:rsidP="00D92658">
      <w:pPr>
        <w:pBdr>
          <w:top w:val="single" w:sz="4" w:space="1" w:color="auto"/>
        </w:pBdr>
        <w:autoSpaceDE w:val="0"/>
        <w:autoSpaceDN w:val="0"/>
        <w:spacing w:after="0" w:line="240" w:lineRule="auto"/>
        <w:ind w:left="4536"/>
        <w:rPr>
          <w:rFonts w:ascii="Times New Roman" w:eastAsia="Calibri" w:hAnsi="Times New Roman" w:cs="Times New Roman"/>
          <w:sz w:val="24"/>
          <w:szCs w:val="24"/>
          <w:lang w:eastAsia="ru-RU"/>
        </w:rPr>
      </w:pPr>
    </w:p>
    <w:p w:rsidR="00D92658" w:rsidRPr="005063D7" w:rsidRDefault="00D92658" w:rsidP="00D92658">
      <w:pPr>
        <w:tabs>
          <w:tab w:val="left" w:pos="5529"/>
        </w:tabs>
        <w:autoSpaceDE w:val="0"/>
        <w:autoSpaceDN w:val="0"/>
        <w:spacing w:after="0" w:line="240" w:lineRule="auto"/>
        <w:ind w:left="4536"/>
        <w:rPr>
          <w:rFonts w:ascii="Times New Roman" w:eastAsia="Calibri" w:hAnsi="Times New Roman" w:cs="Times New Roman"/>
          <w:sz w:val="24"/>
          <w:szCs w:val="24"/>
        </w:rPr>
      </w:pPr>
      <w:r w:rsidRPr="005063D7">
        <w:rPr>
          <w:rFonts w:ascii="Times New Roman" w:eastAsia="Calibri" w:hAnsi="Times New Roman" w:cs="Times New Roman"/>
          <w:sz w:val="24"/>
          <w:szCs w:val="24"/>
        </w:rPr>
        <w:t>от представителя заявителя</w:t>
      </w:r>
      <w:r w:rsidRPr="005063D7">
        <w:rPr>
          <w:rFonts w:ascii="Times New Roman" w:eastAsia="Calibri" w:hAnsi="Times New Roman" w:cs="Times New Roman"/>
          <w:sz w:val="24"/>
          <w:szCs w:val="24"/>
        </w:rPr>
        <w:softHyphen/>
        <w:t>________________________________________</w:t>
      </w:r>
    </w:p>
    <w:p w:rsidR="00D92658" w:rsidRPr="005063D7" w:rsidRDefault="00D92658" w:rsidP="00D92658">
      <w:pPr>
        <w:tabs>
          <w:tab w:val="left" w:pos="5529"/>
        </w:tabs>
        <w:autoSpaceDE w:val="0"/>
        <w:autoSpaceDN w:val="0"/>
        <w:spacing w:after="0" w:line="240" w:lineRule="auto"/>
        <w:ind w:left="4536"/>
        <w:rPr>
          <w:rFonts w:ascii="Times New Roman" w:eastAsia="Calibri" w:hAnsi="Times New Roman" w:cs="Times New Roman"/>
          <w:sz w:val="24"/>
          <w:szCs w:val="24"/>
        </w:rPr>
      </w:pPr>
      <w:r w:rsidRPr="005063D7">
        <w:rPr>
          <w:rFonts w:ascii="Times New Roman" w:eastAsia="Calibri" w:hAnsi="Times New Roman" w:cs="Times New Roman"/>
          <w:sz w:val="24"/>
          <w:szCs w:val="24"/>
        </w:rPr>
        <w:t>________________________________________</w:t>
      </w:r>
    </w:p>
    <w:p w:rsidR="00D92658" w:rsidRPr="005063D7" w:rsidRDefault="00D92658" w:rsidP="00D92658">
      <w:pPr>
        <w:tabs>
          <w:tab w:val="left" w:pos="4820"/>
        </w:tabs>
        <w:autoSpaceDE w:val="0"/>
        <w:autoSpaceDN w:val="0"/>
        <w:spacing w:after="0" w:line="240" w:lineRule="auto"/>
        <w:ind w:left="4536"/>
        <w:jc w:val="center"/>
        <w:rPr>
          <w:rFonts w:ascii="Times New Roman" w:eastAsia="Calibri" w:hAnsi="Times New Roman" w:cs="Times New Roman"/>
          <w:sz w:val="24"/>
          <w:szCs w:val="24"/>
        </w:rPr>
      </w:pPr>
      <w:r w:rsidRPr="005063D7">
        <w:rPr>
          <w:rFonts w:ascii="Times New Roman" w:eastAsia="Calibri" w:hAnsi="Times New Roman" w:cs="Times New Roman"/>
          <w:i/>
          <w:sz w:val="24"/>
          <w:szCs w:val="24"/>
          <w:vertAlign w:val="superscript"/>
        </w:rPr>
        <w:lastRenderedPageBreak/>
        <w:t xml:space="preserve">фамилия, </w:t>
      </w:r>
      <w:proofErr w:type="gramStart"/>
      <w:r w:rsidRPr="005063D7">
        <w:rPr>
          <w:rFonts w:ascii="Times New Roman" w:eastAsia="Calibri" w:hAnsi="Times New Roman" w:cs="Times New Roman"/>
          <w:i/>
          <w:sz w:val="24"/>
          <w:szCs w:val="24"/>
          <w:vertAlign w:val="superscript"/>
        </w:rPr>
        <w:t>имя,  отчество</w:t>
      </w:r>
      <w:proofErr w:type="gramEnd"/>
      <w:r w:rsidRPr="005063D7">
        <w:rPr>
          <w:rFonts w:ascii="Times New Roman" w:eastAsia="Calibri" w:hAnsi="Times New Roman" w:cs="Times New Roman"/>
          <w:i/>
          <w:sz w:val="24"/>
          <w:szCs w:val="24"/>
          <w:vertAlign w:val="superscript"/>
        </w:rPr>
        <w:t>, дата рождения  заполняется представителем заявителя от имени заявителя</w:t>
      </w:r>
    </w:p>
    <w:p w:rsidR="00D92658" w:rsidRPr="005063D7" w:rsidRDefault="00D92658" w:rsidP="00D92658">
      <w:pPr>
        <w:tabs>
          <w:tab w:val="left" w:pos="5529"/>
        </w:tabs>
        <w:autoSpaceDE w:val="0"/>
        <w:autoSpaceDN w:val="0"/>
        <w:spacing w:after="0" w:line="240" w:lineRule="auto"/>
        <w:ind w:left="4536"/>
        <w:rPr>
          <w:rFonts w:ascii="Times New Roman" w:eastAsia="Calibri" w:hAnsi="Times New Roman" w:cs="Times New Roman"/>
          <w:sz w:val="24"/>
          <w:szCs w:val="24"/>
          <w:lang w:eastAsia="ru-RU"/>
        </w:rPr>
      </w:pPr>
      <w:r w:rsidRPr="005063D7">
        <w:rPr>
          <w:rFonts w:ascii="Times New Roman" w:eastAsia="Calibri" w:hAnsi="Times New Roman" w:cs="Times New Roman"/>
          <w:sz w:val="24"/>
          <w:szCs w:val="24"/>
        </w:rPr>
        <w:t>Адрес постоянного места жительства заявителя</w:t>
      </w:r>
      <w:r w:rsidRPr="005063D7">
        <w:rPr>
          <w:rFonts w:ascii="Times New Roman" w:eastAsia="Calibri" w:hAnsi="Times New Roman" w:cs="Times New Roman"/>
          <w:sz w:val="24"/>
          <w:szCs w:val="24"/>
          <w:lang w:eastAsia="ru-RU"/>
        </w:rPr>
        <w:t>:</w:t>
      </w:r>
    </w:p>
    <w:p w:rsidR="00D92658" w:rsidRPr="005063D7" w:rsidRDefault="00D92658" w:rsidP="00D92658">
      <w:pPr>
        <w:autoSpaceDE w:val="0"/>
        <w:autoSpaceDN w:val="0"/>
        <w:spacing w:after="0" w:line="240" w:lineRule="auto"/>
        <w:ind w:left="4536"/>
        <w:rPr>
          <w:rFonts w:ascii="Times New Roman" w:eastAsia="Calibri" w:hAnsi="Times New Roman" w:cs="Times New Roman"/>
          <w:sz w:val="24"/>
          <w:szCs w:val="24"/>
          <w:lang w:eastAsia="ru-RU"/>
        </w:rPr>
      </w:pPr>
    </w:p>
    <w:p w:rsidR="00D92658" w:rsidRPr="005063D7" w:rsidRDefault="00D92658" w:rsidP="00D92658">
      <w:pPr>
        <w:pBdr>
          <w:top w:val="single" w:sz="4" w:space="1" w:color="auto"/>
        </w:pBdr>
        <w:autoSpaceDE w:val="0"/>
        <w:autoSpaceDN w:val="0"/>
        <w:spacing w:after="0" w:line="240" w:lineRule="auto"/>
        <w:ind w:left="4536" w:right="57"/>
        <w:rPr>
          <w:rFonts w:ascii="Times New Roman" w:eastAsia="Calibri" w:hAnsi="Times New Roman" w:cs="Times New Roman"/>
          <w:sz w:val="24"/>
          <w:szCs w:val="24"/>
          <w:lang w:eastAsia="ru-RU"/>
        </w:rPr>
      </w:pPr>
    </w:p>
    <w:p w:rsidR="00D92658" w:rsidRPr="005063D7" w:rsidRDefault="00D92658" w:rsidP="00D92658">
      <w:pPr>
        <w:tabs>
          <w:tab w:val="left" w:pos="5529"/>
        </w:tabs>
        <w:autoSpaceDE w:val="0"/>
        <w:autoSpaceDN w:val="0"/>
        <w:spacing w:after="0" w:line="240" w:lineRule="auto"/>
        <w:ind w:left="4536"/>
        <w:rPr>
          <w:rFonts w:ascii="Times New Roman" w:eastAsia="Calibri" w:hAnsi="Times New Roman" w:cs="Times New Roman"/>
          <w:sz w:val="24"/>
          <w:szCs w:val="24"/>
          <w:lang w:eastAsia="ru-RU"/>
        </w:rPr>
      </w:pPr>
      <w:r w:rsidRPr="005063D7">
        <w:rPr>
          <w:rFonts w:ascii="Times New Roman" w:eastAsia="Calibri" w:hAnsi="Times New Roman" w:cs="Times New Roman"/>
          <w:sz w:val="24"/>
          <w:szCs w:val="24"/>
          <w:lang w:eastAsia="ru-RU"/>
        </w:rPr>
        <w:t>телефон</w:t>
      </w:r>
      <w:r w:rsidRPr="005063D7">
        <w:rPr>
          <w:rFonts w:ascii="Times New Roman" w:eastAsia="Calibri" w:hAnsi="Times New Roman" w:cs="Times New Roman"/>
          <w:sz w:val="24"/>
          <w:szCs w:val="24"/>
          <w:lang w:eastAsia="ru-RU"/>
        </w:rPr>
        <w:tab/>
      </w:r>
    </w:p>
    <w:p w:rsidR="00D92658" w:rsidRPr="005063D7" w:rsidRDefault="00D92658" w:rsidP="00D92658">
      <w:pPr>
        <w:autoSpaceDE w:val="0"/>
        <w:autoSpaceDN w:val="0"/>
        <w:spacing w:after="200" w:line="276" w:lineRule="auto"/>
        <w:rPr>
          <w:rFonts w:ascii="Times New Roman" w:eastAsia="Calibri" w:hAnsi="Times New Roman" w:cs="Times New Roman"/>
          <w:sz w:val="24"/>
          <w:szCs w:val="24"/>
          <w:lang w:eastAsia="ru-RU"/>
        </w:rPr>
      </w:pPr>
    </w:p>
    <w:p w:rsidR="00D92658" w:rsidRPr="005063D7" w:rsidRDefault="00D92658" w:rsidP="00D92658">
      <w:pPr>
        <w:autoSpaceDE w:val="0"/>
        <w:autoSpaceDN w:val="0"/>
        <w:spacing w:after="200" w:line="276" w:lineRule="auto"/>
        <w:jc w:val="center"/>
        <w:rPr>
          <w:rFonts w:ascii="Times New Roman" w:eastAsia="Calibri" w:hAnsi="Times New Roman" w:cs="Times New Roman"/>
          <w:sz w:val="24"/>
          <w:szCs w:val="24"/>
        </w:rPr>
      </w:pPr>
      <w:r w:rsidRPr="005063D7">
        <w:rPr>
          <w:rFonts w:ascii="Times New Roman" w:eastAsia="Calibri" w:hAnsi="Times New Roman" w:cs="Times New Roman"/>
          <w:sz w:val="24"/>
          <w:szCs w:val="24"/>
          <w:lang w:eastAsia="ru-RU"/>
        </w:rPr>
        <w:t>Заявление</w:t>
      </w:r>
      <w:r w:rsidRPr="005063D7">
        <w:rPr>
          <w:rFonts w:ascii="Times New Roman" w:eastAsia="Calibri" w:hAnsi="Times New Roman" w:cs="Times New Roman"/>
          <w:sz w:val="24"/>
          <w:szCs w:val="24"/>
          <w:lang w:eastAsia="ru-RU"/>
        </w:rPr>
        <w:br/>
        <w:t xml:space="preserve">о принятии на учет граждан в качестве нуждающихся в жилых </w:t>
      </w:r>
      <w:proofErr w:type="gramStart"/>
      <w:r w:rsidRPr="005063D7">
        <w:rPr>
          <w:rFonts w:ascii="Times New Roman" w:eastAsia="Calibri" w:hAnsi="Times New Roman" w:cs="Times New Roman"/>
          <w:sz w:val="24"/>
          <w:szCs w:val="24"/>
          <w:lang w:eastAsia="ru-RU"/>
        </w:rPr>
        <w:t>помещениях,</w:t>
      </w:r>
      <w:r w:rsidRPr="005063D7">
        <w:rPr>
          <w:rFonts w:ascii="Times New Roman" w:eastAsia="Calibri" w:hAnsi="Times New Roman" w:cs="Times New Roman"/>
          <w:sz w:val="24"/>
          <w:szCs w:val="24"/>
          <w:lang w:eastAsia="ru-RU"/>
        </w:rPr>
        <w:br/>
        <w:t>предоставляемых</w:t>
      </w:r>
      <w:proofErr w:type="gramEnd"/>
      <w:r w:rsidRPr="005063D7">
        <w:rPr>
          <w:rFonts w:ascii="Times New Roman" w:eastAsia="Calibri" w:hAnsi="Times New Roman" w:cs="Times New Roman"/>
          <w:sz w:val="24"/>
          <w:szCs w:val="24"/>
          <w:lang w:eastAsia="ru-RU"/>
        </w:rPr>
        <w:t xml:space="preserve"> по договорам социального найма</w:t>
      </w:r>
    </w:p>
    <w:p w:rsidR="00D92658" w:rsidRPr="005063D7" w:rsidRDefault="00D92658" w:rsidP="00D92658">
      <w:pPr>
        <w:autoSpaceDE w:val="0"/>
        <w:autoSpaceDN w:val="0"/>
        <w:adjustRightInd w:val="0"/>
        <w:spacing w:after="200" w:line="276" w:lineRule="auto"/>
        <w:jc w:val="both"/>
        <w:rPr>
          <w:rFonts w:ascii="Times New Roman" w:eastAsia="Calibri" w:hAnsi="Times New Roman" w:cs="Times New Roman"/>
          <w:sz w:val="20"/>
          <w:szCs w:val="20"/>
        </w:rPr>
      </w:pPr>
    </w:p>
    <w:p w:rsidR="00D92658" w:rsidRPr="005063D7" w:rsidRDefault="00D92658" w:rsidP="00D92658">
      <w:pPr>
        <w:autoSpaceDE w:val="0"/>
        <w:autoSpaceDN w:val="0"/>
        <w:adjustRightInd w:val="0"/>
        <w:spacing w:after="200" w:line="276" w:lineRule="auto"/>
        <w:jc w:val="both"/>
        <w:rPr>
          <w:rFonts w:ascii="Times New Roman" w:eastAsia="Calibri" w:hAnsi="Times New Roman" w:cs="Times New Roman"/>
          <w:sz w:val="24"/>
          <w:szCs w:val="24"/>
        </w:rPr>
      </w:pPr>
      <w:r w:rsidRPr="005063D7">
        <w:rPr>
          <w:rFonts w:ascii="Times New Roman" w:eastAsia="Calibri" w:hAnsi="Times New Roman" w:cs="Times New Roman"/>
          <w:sz w:val="24"/>
          <w:szCs w:val="24"/>
        </w:rPr>
        <w:t>Сведения о представителе заявителя при подаче документов представителем заявителя:</w:t>
      </w:r>
    </w:p>
    <w:tbl>
      <w:tblPr>
        <w:tblW w:w="4828" w:type="pct"/>
        <w:tblCellMar>
          <w:top w:w="102" w:type="dxa"/>
          <w:left w:w="62" w:type="dxa"/>
          <w:bottom w:w="102" w:type="dxa"/>
          <w:right w:w="62" w:type="dxa"/>
        </w:tblCellMar>
        <w:tblLook w:val="0000" w:firstRow="0" w:lastRow="0" w:firstColumn="0" w:lastColumn="0" w:noHBand="0" w:noVBand="0"/>
      </w:tblPr>
      <w:tblGrid>
        <w:gridCol w:w="3135"/>
        <w:gridCol w:w="3207"/>
        <w:gridCol w:w="2682"/>
      </w:tblGrid>
      <w:tr w:rsidR="00D92658" w:rsidRPr="005063D7" w:rsidTr="00D92658">
        <w:tc>
          <w:tcPr>
            <w:tcW w:w="1737" w:type="pct"/>
            <w:vMerge w:val="restart"/>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rPr>
                <w:rFonts w:ascii="Arial" w:eastAsia="Calibri" w:hAnsi="Arial" w:cs="Arial"/>
                <w:sz w:val="20"/>
                <w:szCs w:val="20"/>
                <w:lang w:eastAsia="ru-RU"/>
              </w:rPr>
            </w:pPr>
            <w:r w:rsidRPr="005063D7">
              <w:rPr>
                <w:rFonts w:ascii="Times New Roman" w:eastAsia="Calibri" w:hAnsi="Times New Roman" w:cs="Times New Roman"/>
              </w:rPr>
              <w:t>Паспорт РФ</w:t>
            </w:r>
            <w:r w:rsidRPr="005063D7">
              <w:rPr>
                <w:rFonts w:ascii="Arial" w:eastAsia="Calibri" w:hAnsi="Arial" w:cs="Arial"/>
                <w:sz w:val="20"/>
                <w:szCs w:val="20"/>
                <w:lang w:eastAsia="ru-RU"/>
              </w:rPr>
              <w:t xml:space="preserve"> &lt;1&gt;</w:t>
            </w:r>
          </w:p>
          <w:p w:rsidR="00D92658" w:rsidRPr="005063D7" w:rsidRDefault="00D92658" w:rsidP="00D92658">
            <w:pPr>
              <w:autoSpaceDE w:val="0"/>
              <w:autoSpaceDN w:val="0"/>
              <w:adjustRightInd w:val="0"/>
              <w:spacing w:after="0" w:line="240" w:lineRule="auto"/>
              <w:jc w:val="both"/>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rPr>
                <w:rFonts w:ascii="Times New Roman" w:eastAsia="Calibri" w:hAnsi="Times New Roman" w:cs="Times New Roman"/>
              </w:rPr>
            </w:pPr>
            <w:r w:rsidRPr="005063D7">
              <w:rPr>
                <w:rFonts w:ascii="Times New Roman" w:eastAsia="Calibri" w:hAnsi="Times New Roman" w:cs="Times New Roman"/>
              </w:rPr>
              <w:t>серия и номер</w:t>
            </w:r>
          </w:p>
        </w:tc>
        <w:tc>
          <w:tcPr>
            <w:tcW w:w="1486" w:type="pct"/>
            <w:tcBorders>
              <w:top w:val="single" w:sz="4" w:space="0" w:color="auto"/>
              <w:left w:val="single" w:sz="4" w:space="0" w:color="auto"/>
              <w:bottom w:val="single" w:sz="4" w:space="0" w:color="auto"/>
              <w:right w:val="single" w:sz="4" w:space="0" w:color="auto"/>
            </w:tcBorders>
            <w:vAlign w:val="center"/>
          </w:tcPr>
          <w:p w:rsidR="00D92658" w:rsidRPr="005063D7" w:rsidRDefault="00D92658" w:rsidP="00D92658">
            <w:pPr>
              <w:autoSpaceDE w:val="0"/>
              <w:autoSpaceDN w:val="0"/>
              <w:adjustRightInd w:val="0"/>
              <w:spacing w:after="0" w:line="240" w:lineRule="auto"/>
              <w:jc w:val="center"/>
              <w:rPr>
                <w:rFonts w:ascii="Times New Roman" w:eastAsia="Calibri" w:hAnsi="Times New Roman" w:cs="Times New Roman"/>
              </w:rPr>
            </w:pPr>
          </w:p>
        </w:tc>
      </w:tr>
      <w:tr w:rsidR="00D92658" w:rsidRPr="005063D7" w:rsidTr="00D92658">
        <w:tc>
          <w:tcPr>
            <w:tcW w:w="1737" w:type="pct"/>
            <w:vMerge/>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jc w:val="both"/>
              <w:rPr>
                <w:rFonts w:ascii="Times New Roman" w:eastAsia="Calibri" w:hAnsi="Times New Roman" w:cs="Times New Roman"/>
              </w:rPr>
            </w:pPr>
            <w:r w:rsidRPr="005063D7">
              <w:rPr>
                <w:rFonts w:ascii="Times New Roman" w:eastAsia="Calibri" w:hAnsi="Times New Roman" w:cs="Times New Roman"/>
              </w:rPr>
              <w:t>дата выдачи</w:t>
            </w:r>
          </w:p>
        </w:tc>
        <w:tc>
          <w:tcPr>
            <w:tcW w:w="1486" w:type="pct"/>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rPr>
                <w:rFonts w:ascii="Times New Roman" w:eastAsia="Calibri" w:hAnsi="Times New Roman" w:cs="Times New Roman"/>
              </w:rPr>
            </w:pPr>
          </w:p>
        </w:tc>
      </w:tr>
      <w:tr w:rsidR="00D92658" w:rsidRPr="005063D7" w:rsidTr="00D92658">
        <w:tc>
          <w:tcPr>
            <w:tcW w:w="1737" w:type="pct"/>
            <w:vMerge/>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jc w:val="both"/>
              <w:rPr>
                <w:rFonts w:ascii="Times New Roman" w:eastAsia="Calibri" w:hAnsi="Times New Roman" w:cs="Times New Roman"/>
              </w:rPr>
            </w:pPr>
            <w:r w:rsidRPr="005063D7">
              <w:rPr>
                <w:rFonts w:ascii="Times New Roman" w:eastAsia="Calibri" w:hAnsi="Times New Roman" w:cs="Times New Roman"/>
              </w:rPr>
              <w:t>код подразделения</w:t>
            </w:r>
          </w:p>
        </w:tc>
        <w:tc>
          <w:tcPr>
            <w:tcW w:w="1486" w:type="pct"/>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rPr>
                <w:rFonts w:ascii="Times New Roman" w:eastAsia="Calibri" w:hAnsi="Times New Roman" w:cs="Times New Roman"/>
              </w:rPr>
            </w:pPr>
          </w:p>
        </w:tc>
      </w:tr>
    </w:tbl>
    <w:p w:rsidR="00D92658" w:rsidRPr="005063D7" w:rsidRDefault="00D92658" w:rsidP="00D9265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063D7">
        <w:rPr>
          <w:rFonts w:ascii="Times New Roman" w:eastAsia="Times New Roman" w:hAnsi="Times New Roman" w:cs="Times New Roman"/>
          <w:sz w:val="24"/>
          <w:szCs w:val="24"/>
          <w:lang w:eastAsia="ru-RU"/>
        </w:rPr>
        <w:t>Реквизиты документа, подтверждающего полномочия представителя заявителя: __________________________________________________________________________________</w:t>
      </w:r>
    </w:p>
    <w:p w:rsidR="00D92658" w:rsidRPr="005063D7" w:rsidRDefault="00D92658" w:rsidP="00D92658">
      <w:pPr>
        <w:autoSpaceDE w:val="0"/>
        <w:autoSpaceDN w:val="0"/>
        <w:adjustRightInd w:val="0"/>
        <w:spacing w:after="0" w:line="240" w:lineRule="auto"/>
        <w:jc w:val="both"/>
        <w:rPr>
          <w:rFonts w:ascii="Times New Roman" w:eastAsia="Calibri" w:hAnsi="Times New Roman" w:cs="Times New Roman"/>
          <w:sz w:val="24"/>
          <w:szCs w:val="24"/>
        </w:rPr>
      </w:pPr>
      <w:r w:rsidRPr="005063D7">
        <w:rPr>
          <w:rFonts w:ascii="Times New Roman" w:eastAsia="Times New Roman" w:hAnsi="Times New Roman" w:cs="Times New Roman"/>
          <w:sz w:val="24"/>
          <w:szCs w:val="24"/>
          <w:lang w:eastAsia="ru-RU"/>
        </w:rPr>
        <w:t>(номер, серия, наименование органа/организации, выдавшего документ, дата выдачи)</w:t>
      </w:r>
    </w:p>
    <w:p w:rsidR="00D92658" w:rsidRPr="005063D7" w:rsidRDefault="00D92658" w:rsidP="00D92658">
      <w:pPr>
        <w:spacing w:after="0" w:line="240" w:lineRule="auto"/>
        <w:jc w:val="both"/>
        <w:rPr>
          <w:rFonts w:ascii="Times New Roman" w:eastAsia="Calibri" w:hAnsi="Times New Roman" w:cs="Times New Roman"/>
          <w:sz w:val="24"/>
          <w:szCs w:val="24"/>
        </w:rPr>
      </w:pPr>
    </w:p>
    <w:p w:rsidR="00D92658" w:rsidRPr="005063D7" w:rsidRDefault="00D92658" w:rsidP="00D92658">
      <w:pPr>
        <w:autoSpaceDE w:val="0"/>
        <w:autoSpaceDN w:val="0"/>
        <w:adjustRightInd w:val="0"/>
        <w:spacing w:after="0" w:line="240" w:lineRule="auto"/>
        <w:jc w:val="both"/>
        <w:rPr>
          <w:rFonts w:ascii="Times New Roman" w:eastAsia="Calibri" w:hAnsi="Times New Roman" w:cs="Times New Roman"/>
          <w:sz w:val="24"/>
          <w:szCs w:val="24"/>
        </w:rPr>
      </w:pPr>
      <w:r w:rsidRPr="005063D7">
        <w:rPr>
          <w:rFonts w:ascii="Times New Roman" w:eastAsia="Calibri" w:hAnsi="Times New Roman" w:cs="Times New Roman"/>
          <w:sz w:val="24"/>
          <w:szCs w:val="24"/>
        </w:rPr>
        <w:t>Сведения о заявителе</w:t>
      </w:r>
    </w:p>
    <w:p w:rsidR="00D92658" w:rsidRPr="005063D7" w:rsidRDefault="00D92658" w:rsidP="00D92658">
      <w:pPr>
        <w:autoSpaceDE w:val="0"/>
        <w:autoSpaceDN w:val="0"/>
        <w:adjustRightInd w:val="0"/>
        <w:spacing w:after="0" w:line="240" w:lineRule="auto"/>
        <w:jc w:val="both"/>
        <w:rPr>
          <w:rFonts w:ascii="Times New Roman" w:eastAsia="Calibri" w:hAnsi="Times New Roman" w:cs="Times New Roman"/>
          <w:sz w:val="24"/>
          <w:szCs w:val="24"/>
        </w:rPr>
      </w:pPr>
    </w:p>
    <w:tbl>
      <w:tblPr>
        <w:tblW w:w="4828" w:type="pct"/>
        <w:tblCellMar>
          <w:top w:w="102" w:type="dxa"/>
          <w:left w:w="62" w:type="dxa"/>
          <w:bottom w:w="102" w:type="dxa"/>
          <w:right w:w="62" w:type="dxa"/>
        </w:tblCellMar>
        <w:tblLook w:val="0000" w:firstRow="0" w:lastRow="0" w:firstColumn="0" w:lastColumn="0" w:noHBand="0" w:noVBand="0"/>
      </w:tblPr>
      <w:tblGrid>
        <w:gridCol w:w="3133"/>
        <w:gridCol w:w="3207"/>
        <w:gridCol w:w="2684"/>
      </w:tblGrid>
      <w:tr w:rsidR="00D92658" w:rsidRPr="005063D7" w:rsidTr="00D92658">
        <w:tc>
          <w:tcPr>
            <w:tcW w:w="1736" w:type="pct"/>
            <w:vMerge w:val="restart"/>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jc w:val="both"/>
              <w:rPr>
                <w:rFonts w:ascii="Times New Roman" w:eastAsia="Calibri" w:hAnsi="Times New Roman" w:cs="Times New Roman"/>
              </w:rPr>
            </w:pPr>
            <w:r w:rsidRPr="005063D7">
              <w:rPr>
                <w:rFonts w:ascii="Times New Roman" w:eastAsia="Calibri" w:hAnsi="Times New Roman" w:cs="Times New Roman"/>
              </w:rPr>
              <w:t>Паспорт РФ</w:t>
            </w:r>
          </w:p>
        </w:tc>
        <w:tc>
          <w:tcPr>
            <w:tcW w:w="1777" w:type="pct"/>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jc w:val="both"/>
              <w:rPr>
                <w:rFonts w:ascii="Times New Roman" w:eastAsia="Calibri" w:hAnsi="Times New Roman" w:cs="Times New Roman"/>
              </w:rPr>
            </w:pPr>
            <w:r w:rsidRPr="005063D7">
              <w:rPr>
                <w:rFonts w:ascii="Times New Roman" w:eastAsia="Calibri" w:hAnsi="Times New Roman" w:cs="Times New Roman"/>
              </w:rPr>
              <w:t>серия и номер</w:t>
            </w:r>
          </w:p>
        </w:tc>
        <w:tc>
          <w:tcPr>
            <w:tcW w:w="1487" w:type="pct"/>
            <w:tcBorders>
              <w:top w:val="single" w:sz="4" w:space="0" w:color="auto"/>
              <w:left w:val="single" w:sz="4" w:space="0" w:color="auto"/>
              <w:bottom w:val="single" w:sz="4" w:space="0" w:color="auto"/>
              <w:right w:val="single" w:sz="4" w:space="0" w:color="auto"/>
            </w:tcBorders>
            <w:vAlign w:val="center"/>
          </w:tcPr>
          <w:p w:rsidR="00D92658" w:rsidRPr="005063D7" w:rsidRDefault="00D92658" w:rsidP="00D92658">
            <w:pPr>
              <w:autoSpaceDE w:val="0"/>
              <w:autoSpaceDN w:val="0"/>
              <w:adjustRightInd w:val="0"/>
              <w:spacing w:after="0" w:line="240" w:lineRule="auto"/>
              <w:jc w:val="center"/>
              <w:rPr>
                <w:rFonts w:ascii="Times New Roman" w:eastAsia="Calibri" w:hAnsi="Times New Roman" w:cs="Times New Roman"/>
              </w:rPr>
            </w:pPr>
          </w:p>
        </w:tc>
      </w:tr>
      <w:tr w:rsidR="00D92658" w:rsidRPr="005063D7" w:rsidTr="00D92658">
        <w:tc>
          <w:tcPr>
            <w:tcW w:w="1736" w:type="pct"/>
            <w:vMerge/>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jc w:val="both"/>
              <w:rPr>
                <w:rFonts w:ascii="Times New Roman" w:eastAsia="Calibri" w:hAnsi="Times New Roman" w:cs="Times New Roman"/>
              </w:rPr>
            </w:pPr>
            <w:r w:rsidRPr="005063D7">
              <w:rPr>
                <w:rFonts w:ascii="Times New Roman" w:eastAsia="Calibri" w:hAnsi="Times New Roman" w:cs="Times New Roman"/>
              </w:rPr>
              <w:t>дата выдачи</w:t>
            </w:r>
          </w:p>
        </w:tc>
        <w:tc>
          <w:tcPr>
            <w:tcW w:w="1487" w:type="pct"/>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rPr>
                <w:rFonts w:ascii="Times New Roman" w:eastAsia="Calibri" w:hAnsi="Times New Roman" w:cs="Times New Roman"/>
              </w:rPr>
            </w:pPr>
          </w:p>
        </w:tc>
      </w:tr>
      <w:tr w:rsidR="00D92658" w:rsidRPr="005063D7" w:rsidTr="00D92658">
        <w:tc>
          <w:tcPr>
            <w:tcW w:w="1736" w:type="pct"/>
            <w:vMerge/>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jc w:val="both"/>
              <w:rPr>
                <w:rFonts w:ascii="Times New Roman" w:eastAsia="Calibri" w:hAnsi="Times New Roman" w:cs="Times New Roman"/>
              </w:rPr>
            </w:pPr>
            <w:r w:rsidRPr="005063D7">
              <w:rPr>
                <w:rFonts w:ascii="Times New Roman" w:eastAsia="Calibri" w:hAnsi="Times New Roman" w:cs="Times New Roman"/>
              </w:rPr>
              <w:t>код подразделения</w:t>
            </w:r>
          </w:p>
        </w:tc>
        <w:tc>
          <w:tcPr>
            <w:tcW w:w="1487" w:type="pct"/>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rPr>
                <w:rFonts w:ascii="Times New Roman" w:eastAsia="Calibri" w:hAnsi="Times New Roman" w:cs="Times New Roman"/>
              </w:rPr>
            </w:pPr>
          </w:p>
        </w:tc>
      </w:tr>
      <w:tr w:rsidR="00D92658" w:rsidRPr="005063D7" w:rsidTr="00D92658">
        <w:tc>
          <w:tcPr>
            <w:tcW w:w="1736" w:type="pct"/>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outlineLvl w:val="0"/>
              <w:rPr>
                <w:rFonts w:ascii="Times New Roman" w:eastAsia="Calibri" w:hAnsi="Times New Roman" w:cs="Times New Roman"/>
              </w:rPr>
            </w:pPr>
            <w:r w:rsidRPr="005063D7">
              <w:rPr>
                <w:rFonts w:ascii="Times New Roman" w:eastAsia="Calibri" w:hAnsi="Times New Roman" w:cs="Times New Roman"/>
              </w:rPr>
              <w:t>ИНН</w:t>
            </w:r>
          </w:p>
        </w:tc>
        <w:tc>
          <w:tcPr>
            <w:tcW w:w="1777" w:type="pct"/>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jc w:val="both"/>
              <w:rPr>
                <w:rFonts w:ascii="Times New Roman" w:eastAsia="Calibri" w:hAnsi="Times New Roman" w:cs="Times New Roman"/>
              </w:rPr>
            </w:pPr>
            <w:r w:rsidRPr="005063D7">
              <w:rPr>
                <w:rFonts w:ascii="Times New Roman" w:eastAsia="Calibri" w:hAnsi="Times New Roman" w:cs="Times New Roman"/>
              </w:rPr>
              <w:t>номер</w:t>
            </w:r>
          </w:p>
        </w:tc>
        <w:tc>
          <w:tcPr>
            <w:tcW w:w="1487" w:type="pct"/>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rPr>
                <w:rFonts w:ascii="Times New Roman" w:eastAsia="Calibri" w:hAnsi="Times New Roman" w:cs="Times New Roman"/>
              </w:rPr>
            </w:pPr>
          </w:p>
        </w:tc>
      </w:tr>
      <w:tr w:rsidR="00D92658" w:rsidRPr="005063D7" w:rsidTr="00D92658">
        <w:trPr>
          <w:trHeight w:val="768"/>
        </w:trPr>
        <w:tc>
          <w:tcPr>
            <w:tcW w:w="1736" w:type="pct"/>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rPr>
                <w:rFonts w:ascii="Times New Roman" w:eastAsia="Calibri" w:hAnsi="Times New Roman" w:cs="Times New Roman"/>
              </w:rPr>
            </w:pPr>
            <w:r w:rsidRPr="005063D7">
              <w:rPr>
                <w:rFonts w:ascii="Times New Roman" w:eastAsia="Calibri" w:hAnsi="Times New Roman" w:cs="Times New Roman"/>
                <w:sz w:val="24"/>
                <w:szCs w:val="24"/>
                <w:lang w:eastAsia="ru-RU"/>
              </w:rPr>
              <w:t>Страховое свидетельство обязательного пенсионного страхования или документ, подтверждающий регистрацию в системе индивидуального (персонифицированного) учета</w:t>
            </w:r>
          </w:p>
        </w:tc>
        <w:tc>
          <w:tcPr>
            <w:tcW w:w="1777" w:type="pct"/>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jc w:val="both"/>
              <w:rPr>
                <w:rFonts w:ascii="Times New Roman" w:eastAsia="Calibri" w:hAnsi="Times New Roman" w:cs="Times New Roman"/>
              </w:rPr>
            </w:pPr>
            <w:r w:rsidRPr="005063D7">
              <w:rPr>
                <w:rFonts w:ascii="Times New Roman" w:eastAsia="Calibri" w:hAnsi="Times New Roman" w:cs="Times New Roman"/>
              </w:rPr>
              <w:t>номер</w:t>
            </w:r>
          </w:p>
        </w:tc>
        <w:tc>
          <w:tcPr>
            <w:tcW w:w="1487" w:type="pct"/>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rPr>
                <w:rFonts w:ascii="Times New Roman" w:eastAsia="Calibri" w:hAnsi="Times New Roman" w:cs="Times New Roman"/>
              </w:rPr>
            </w:pPr>
          </w:p>
        </w:tc>
      </w:tr>
    </w:tbl>
    <w:p w:rsidR="00D92658" w:rsidRPr="005063D7" w:rsidRDefault="00D92658" w:rsidP="00D92658">
      <w:pPr>
        <w:spacing w:after="200" w:line="276" w:lineRule="auto"/>
        <w:rPr>
          <w:rFonts w:ascii="Times New Roman" w:eastAsia="Calibri" w:hAnsi="Times New Roman" w:cs="Times New Roman"/>
        </w:rPr>
      </w:pPr>
    </w:p>
    <w:p w:rsidR="00D92658" w:rsidRPr="005063D7" w:rsidRDefault="00D92658" w:rsidP="00D92658">
      <w:pPr>
        <w:spacing w:after="0" w:line="240" w:lineRule="auto"/>
        <w:rPr>
          <w:rFonts w:ascii="Times New Roman" w:eastAsia="Calibri" w:hAnsi="Times New Roman" w:cs="Times New Roman"/>
        </w:rPr>
      </w:pPr>
      <w:r w:rsidRPr="005063D7">
        <w:rPr>
          <w:rFonts w:ascii="Times New Roman" w:eastAsia="Calibri" w:hAnsi="Times New Roman" w:cs="Times New Roman"/>
        </w:rPr>
        <w:t>Выберите к какой категории заявителей Вы и члены Вашей семьи относитесь (поставить отметку «V»):</w:t>
      </w:r>
    </w:p>
    <w:p w:rsidR="00D92658" w:rsidRPr="005063D7" w:rsidRDefault="00D92658" w:rsidP="00D92658">
      <w:pPr>
        <w:spacing w:after="0" w:line="240" w:lineRule="auto"/>
        <w:rPr>
          <w:rFonts w:ascii="Times New Roman" w:eastAsia="Calibri" w:hAnsi="Times New Roman" w:cs="Times New Roman"/>
        </w:rPr>
      </w:pPr>
    </w:p>
    <w:tbl>
      <w:tblPr>
        <w:tblStyle w:val="afb"/>
        <w:tblW w:w="9747" w:type="dxa"/>
        <w:tblLook w:val="04A0" w:firstRow="1" w:lastRow="0" w:firstColumn="1" w:lastColumn="0" w:noHBand="0" w:noVBand="1"/>
      </w:tblPr>
      <w:tblGrid>
        <w:gridCol w:w="675"/>
        <w:gridCol w:w="9072"/>
      </w:tblGrid>
      <w:tr w:rsidR="00D92658" w:rsidRPr="005063D7" w:rsidTr="00D92658">
        <w:trPr>
          <w:trHeight w:val="331"/>
        </w:trPr>
        <w:tc>
          <w:tcPr>
            <w:tcW w:w="675" w:type="dxa"/>
          </w:tcPr>
          <w:p w:rsidR="00D92658" w:rsidRPr="005063D7" w:rsidRDefault="00D92658" w:rsidP="00D92658">
            <w:pPr>
              <w:widowControl w:val="0"/>
              <w:autoSpaceDE w:val="0"/>
              <w:autoSpaceDN w:val="0"/>
              <w:adjustRightInd w:val="0"/>
              <w:contextualSpacing/>
              <w:jc w:val="both"/>
              <w:rPr>
                <w:rFonts w:ascii="Times New Roman" w:eastAsia="Times New Roman" w:hAnsi="Times New Roman"/>
              </w:rPr>
            </w:pPr>
          </w:p>
        </w:tc>
        <w:tc>
          <w:tcPr>
            <w:tcW w:w="9072" w:type="dxa"/>
          </w:tcPr>
          <w:p w:rsidR="00D92658" w:rsidRPr="005063D7" w:rsidRDefault="00D92658" w:rsidP="00D92658">
            <w:pPr>
              <w:numPr>
                <w:ilvl w:val="0"/>
                <w:numId w:val="28"/>
              </w:numPr>
              <w:spacing w:line="276" w:lineRule="auto"/>
              <w:rPr>
                <w:rFonts w:ascii="Times New Roman" w:hAnsi="Times New Roman"/>
              </w:rPr>
            </w:pPr>
            <w:r w:rsidRPr="005063D7">
              <w:rPr>
                <w:rFonts w:ascii="Times New Roman" w:hAnsi="Times New Roman"/>
              </w:rPr>
              <w:t>малоимущие граждане,</w:t>
            </w:r>
            <w:r w:rsidRPr="005063D7">
              <w:rPr>
                <w:rFonts w:ascii="Times New Roman" w:hAnsi="Times New Roman"/>
                <w:sz w:val="28"/>
                <w:szCs w:val="28"/>
              </w:rPr>
              <w:t xml:space="preserve"> </w:t>
            </w:r>
            <w:r w:rsidRPr="005063D7">
              <w:rPr>
                <w:rFonts w:ascii="Times New Roman" w:hAnsi="Times New Roman"/>
              </w:rPr>
              <w:t>постоянно проживающих на территории Ленинградской области в общей сложности не менее пяти лет;</w:t>
            </w:r>
          </w:p>
        </w:tc>
      </w:tr>
      <w:tr w:rsidR="00D92658" w:rsidRPr="005063D7" w:rsidTr="00D92658">
        <w:trPr>
          <w:trHeight w:val="331"/>
        </w:trPr>
        <w:tc>
          <w:tcPr>
            <w:tcW w:w="9747" w:type="dxa"/>
            <w:gridSpan w:val="2"/>
          </w:tcPr>
          <w:p w:rsidR="00D92658" w:rsidRPr="005063D7" w:rsidRDefault="00D92658" w:rsidP="00D92658">
            <w:pPr>
              <w:autoSpaceDE w:val="0"/>
              <w:autoSpaceDN w:val="0"/>
              <w:rPr>
                <w:rFonts w:ascii="Times New Roman" w:hAnsi="Times New Roman"/>
              </w:rPr>
            </w:pPr>
            <w:r w:rsidRPr="005063D7">
              <w:rPr>
                <w:rFonts w:ascii="Times New Roman" w:hAnsi="Times New Roman"/>
              </w:rPr>
              <w:t>Я, члены моей семьи относимся/не относимся (нужное подчеркнуть) к следующим категориям граждан, имеющих право на обеспечение жилыми помещениями вне очереди:</w:t>
            </w:r>
          </w:p>
        </w:tc>
      </w:tr>
      <w:tr w:rsidR="00D92658" w:rsidRPr="005063D7" w:rsidTr="00D92658">
        <w:trPr>
          <w:trHeight w:val="331"/>
        </w:trPr>
        <w:tc>
          <w:tcPr>
            <w:tcW w:w="675" w:type="dxa"/>
          </w:tcPr>
          <w:p w:rsidR="00D92658" w:rsidRPr="005063D7" w:rsidRDefault="00D92658" w:rsidP="00D92658">
            <w:pPr>
              <w:jc w:val="both"/>
              <w:rPr>
                <w:rFonts w:ascii="Times New Roman" w:hAnsi="Times New Roman"/>
              </w:rPr>
            </w:pPr>
          </w:p>
        </w:tc>
        <w:tc>
          <w:tcPr>
            <w:tcW w:w="9072" w:type="dxa"/>
            <w:shd w:val="clear" w:color="auto" w:fill="auto"/>
          </w:tcPr>
          <w:p w:rsidR="00D92658" w:rsidRPr="005063D7" w:rsidRDefault="00D92658" w:rsidP="00D92658">
            <w:pPr>
              <w:autoSpaceDE w:val="0"/>
              <w:autoSpaceDN w:val="0"/>
              <w:adjustRightInd w:val="0"/>
              <w:jc w:val="both"/>
              <w:rPr>
                <w:rFonts w:ascii="Times New Roman" w:hAnsi="Times New Roman"/>
              </w:rPr>
            </w:pPr>
            <w:r w:rsidRPr="005063D7">
              <w:rPr>
                <w:rFonts w:ascii="Times New Roman" w:hAnsi="Times New Roman"/>
              </w:rPr>
              <w:t>- граждане, являющиеся нанимателями жилых помещений по договорам социального найма, единственные жилые помещения которых признаны в установленном порядке непригодными для проживания и ремонту или реконструкции не подлежат/граждане, являющиеся собственниками жилых помещений, единственные жилые помещения которых признаны в установленном порядке непригодными для проживания и ремонту или реконструкции не подлежат, и в установленном федеральным законодательством порядке не принято решение об изъятии земельного участка, на котором расположено принадлежащее на праве собственности жилое помещение или расположен многоквартирный дом, в котором находится такое жилое помещение, для государственных или муниципальных нужд в целях последующего изъятия такого жилого помещения</w:t>
            </w:r>
          </w:p>
        </w:tc>
      </w:tr>
      <w:tr w:rsidR="00D92658" w:rsidRPr="005063D7" w:rsidTr="00D92658">
        <w:trPr>
          <w:trHeight w:val="331"/>
        </w:trPr>
        <w:tc>
          <w:tcPr>
            <w:tcW w:w="675" w:type="dxa"/>
          </w:tcPr>
          <w:p w:rsidR="00D92658" w:rsidRPr="005063D7" w:rsidRDefault="00D92658" w:rsidP="00D92658">
            <w:pPr>
              <w:spacing w:after="200" w:line="276" w:lineRule="auto"/>
              <w:rPr>
                <w:rFonts w:ascii="Times New Roman" w:hAnsi="Times New Roman"/>
              </w:rPr>
            </w:pPr>
          </w:p>
        </w:tc>
        <w:tc>
          <w:tcPr>
            <w:tcW w:w="9072" w:type="dxa"/>
          </w:tcPr>
          <w:p w:rsidR="00D92658" w:rsidRPr="005063D7" w:rsidRDefault="00D92658" w:rsidP="00D92658">
            <w:pPr>
              <w:autoSpaceDE w:val="0"/>
              <w:autoSpaceDN w:val="0"/>
              <w:adjustRightInd w:val="0"/>
              <w:jc w:val="both"/>
              <w:rPr>
                <w:rFonts w:ascii="Times New Roman" w:hAnsi="Times New Roman"/>
              </w:rPr>
            </w:pPr>
            <w:r w:rsidRPr="005063D7">
              <w:rPr>
                <w:rFonts w:ascii="Times New Roman" w:hAnsi="Times New Roman"/>
              </w:rPr>
              <w:t>-  граждане, страдающие тяжелыми формами хронических заболеваний, дающих право на получение жилых помещений вне очереди, согласно перечню, установленному уполномоченным Правительством Российской Федерации федеральным органом исполнительной власти</w:t>
            </w:r>
          </w:p>
        </w:tc>
      </w:tr>
      <w:tr w:rsidR="00D92658" w:rsidRPr="005063D7" w:rsidTr="00D92658">
        <w:trPr>
          <w:trHeight w:val="331"/>
        </w:trPr>
        <w:tc>
          <w:tcPr>
            <w:tcW w:w="675" w:type="dxa"/>
          </w:tcPr>
          <w:p w:rsidR="00D92658" w:rsidRPr="005063D7" w:rsidRDefault="00D92658" w:rsidP="00D92658">
            <w:pPr>
              <w:jc w:val="both"/>
              <w:rPr>
                <w:rFonts w:ascii="Times New Roman" w:hAnsi="Times New Roman"/>
              </w:rPr>
            </w:pPr>
          </w:p>
        </w:tc>
        <w:tc>
          <w:tcPr>
            <w:tcW w:w="9072" w:type="dxa"/>
          </w:tcPr>
          <w:p w:rsidR="00D92658" w:rsidRPr="005063D7" w:rsidRDefault="00D92658" w:rsidP="00D92658">
            <w:pPr>
              <w:numPr>
                <w:ilvl w:val="0"/>
                <w:numId w:val="28"/>
              </w:numPr>
              <w:jc w:val="both"/>
              <w:rPr>
                <w:rFonts w:ascii="Times New Roman" w:hAnsi="Times New Roman"/>
              </w:rPr>
            </w:pPr>
            <w:r w:rsidRPr="005063D7">
              <w:rPr>
                <w:rFonts w:ascii="Times New Roman" w:hAnsi="Times New Roman"/>
              </w:rPr>
              <w:t>Иные определенные федеральным законом, указом Президента Российской Федерации или законом субъекта Российской Федерации категориям граждан:</w:t>
            </w:r>
          </w:p>
        </w:tc>
      </w:tr>
      <w:tr w:rsidR="00D92658" w:rsidRPr="005063D7" w:rsidTr="00D92658">
        <w:trPr>
          <w:trHeight w:val="321"/>
        </w:trPr>
        <w:tc>
          <w:tcPr>
            <w:tcW w:w="675" w:type="dxa"/>
          </w:tcPr>
          <w:p w:rsidR="00D92658" w:rsidRPr="005063D7" w:rsidRDefault="00D92658" w:rsidP="00D92658">
            <w:pPr>
              <w:jc w:val="both"/>
              <w:rPr>
                <w:rFonts w:ascii="Times New Roman" w:hAnsi="Times New Roman"/>
              </w:rPr>
            </w:pPr>
          </w:p>
        </w:tc>
        <w:tc>
          <w:tcPr>
            <w:tcW w:w="9072" w:type="dxa"/>
          </w:tcPr>
          <w:p w:rsidR="00D92658" w:rsidRPr="005063D7" w:rsidRDefault="00D92658" w:rsidP="00D92658">
            <w:pPr>
              <w:autoSpaceDE w:val="0"/>
              <w:autoSpaceDN w:val="0"/>
              <w:adjustRightInd w:val="0"/>
              <w:jc w:val="both"/>
              <w:rPr>
                <w:rFonts w:ascii="Times New Roman" w:hAnsi="Times New Roman"/>
              </w:rPr>
            </w:pPr>
            <w:r w:rsidRPr="005063D7">
              <w:rPr>
                <w:rFonts w:ascii="Times New Roman" w:hAnsi="Times New Roman"/>
              </w:rPr>
              <w:t>инвалиды Великой Отечественной войны;</w:t>
            </w:r>
          </w:p>
          <w:p w:rsidR="00D92658" w:rsidRPr="005063D7" w:rsidRDefault="00D92658" w:rsidP="00D92658">
            <w:pPr>
              <w:autoSpaceDE w:val="0"/>
              <w:autoSpaceDN w:val="0"/>
              <w:adjustRightInd w:val="0"/>
              <w:jc w:val="both"/>
              <w:rPr>
                <w:rFonts w:ascii="Times New Roman" w:hAnsi="Times New Roman"/>
              </w:rPr>
            </w:pPr>
          </w:p>
        </w:tc>
      </w:tr>
      <w:tr w:rsidR="00D92658" w:rsidRPr="005063D7" w:rsidTr="00D92658">
        <w:trPr>
          <w:trHeight w:val="331"/>
        </w:trPr>
        <w:tc>
          <w:tcPr>
            <w:tcW w:w="675" w:type="dxa"/>
          </w:tcPr>
          <w:p w:rsidR="00D92658" w:rsidRPr="005063D7" w:rsidRDefault="00D92658" w:rsidP="00D92658">
            <w:pPr>
              <w:jc w:val="both"/>
              <w:rPr>
                <w:rFonts w:ascii="Times New Roman" w:hAnsi="Times New Roman"/>
              </w:rPr>
            </w:pPr>
          </w:p>
        </w:tc>
        <w:tc>
          <w:tcPr>
            <w:tcW w:w="9072" w:type="dxa"/>
          </w:tcPr>
          <w:p w:rsidR="00D92658" w:rsidRPr="005063D7" w:rsidRDefault="00D92658" w:rsidP="00D92658">
            <w:pPr>
              <w:jc w:val="both"/>
              <w:rPr>
                <w:rFonts w:ascii="Times New Roman" w:hAnsi="Times New Roman"/>
              </w:rPr>
            </w:pPr>
            <w:r w:rsidRPr="005063D7">
              <w:rPr>
                <w:rFonts w:ascii="Times New Roman" w:hAnsi="Times New Roman"/>
              </w:rPr>
              <w:t>участники Великой Отечественной войны, в том числе военнослужащие, проходившие военную службу в воинских частях, учреждениях, военно-учебных заведениях, не входивших в состав действующей армии, в период с 22 июня 1941 года по 3 сентября 1945 года не менее шести месяцев, военнослужащие, награжденные орденами или медалями СССР за службу в указанный период, в случае выселения из занимаемых ими служебных жилых помещений;</w:t>
            </w:r>
          </w:p>
        </w:tc>
      </w:tr>
      <w:tr w:rsidR="00D92658" w:rsidRPr="005063D7" w:rsidTr="00D92658">
        <w:trPr>
          <w:trHeight w:val="331"/>
        </w:trPr>
        <w:tc>
          <w:tcPr>
            <w:tcW w:w="675" w:type="dxa"/>
          </w:tcPr>
          <w:p w:rsidR="00D92658" w:rsidRPr="005063D7" w:rsidRDefault="00D92658" w:rsidP="00D92658">
            <w:pPr>
              <w:jc w:val="both"/>
              <w:rPr>
                <w:rFonts w:ascii="Times New Roman" w:hAnsi="Times New Roman"/>
              </w:rPr>
            </w:pPr>
          </w:p>
        </w:tc>
        <w:tc>
          <w:tcPr>
            <w:tcW w:w="9072" w:type="dxa"/>
          </w:tcPr>
          <w:p w:rsidR="00D92658" w:rsidRPr="005063D7" w:rsidRDefault="00D92658" w:rsidP="00D92658">
            <w:pPr>
              <w:jc w:val="both"/>
              <w:rPr>
                <w:rFonts w:ascii="Times New Roman" w:hAnsi="Times New Roman"/>
              </w:rPr>
            </w:pPr>
            <w:r w:rsidRPr="005063D7">
              <w:rPr>
                <w:rFonts w:ascii="Times New Roman" w:hAnsi="Times New Roman"/>
              </w:rPr>
              <w:t>лица, работавшие в период Великой Отечественной войны на объектах противовоздушной обороны, местной противовоздушной обороны, строительстве оборонительных сооружений, военно-морских баз, аэродромов и других военных объектов в пределах тыловых границ действующих фронтов, операционных зон действующих флотов, на прифронтовых участках железных и автомобильных дорог, а также члены экипажей судов транспортного флота, интернированных в начале Великой Отечественной войны в портах других государств, признанных инвалидами, в случае выселения из занимаемых ими служебных жилых помещений;</w:t>
            </w:r>
          </w:p>
        </w:tc>
      </w:tr>
      <w:tr w:rsidR="00D92658" w:rsidRPr="005063D7" w:rsidTr="00D92658">
        <w:trPr>
          <w:trHeight w:val="331"/>
        </w:trPr>
        <w:tc>
          <w:tcPr>
            <w:tcW w:w="675" w:type="dxa"/>
          </w:tcPr>
          <w:p w:rsidR="00D92658" w:rsidRPr="005063D7" w:rsidRDefault="00D92658" w:rsidP="00D92658">
            <w:pPr>
              <w:spacing w:after="200" w:line="276" w:lineRule="auto"/>
              <w:rPr>
                <w:rFonts w:ascii="Times New Roman" w:hAnsi="Times New Roman"/>
              </w:rPr>
            </w:pPr>
          </w:p>
        </w:tc>
        <w:tc>
          <w:tcPr>
            <w:tcW w:w="9072" w:type="dxa"/>
          </w:tcPr>
          <w:p w:rsidR="00D92658" w:rsidRPr="005063D7" w:rsidRDefault="00D92658" w:rsidP="00D92658">
            <w:pPr>
              <w:autoSpaceDE w:val="0"/>
              <w:autoSpaceDN w:val="0"/>
              <w:adjustRightInd w:val="0"/>
              <w:jc w:val="both"/>
              <w:rPr>
                <w:rFonts w:ascii="Times New Roman" w:hAnsi="Times New Roman"/>
              </w:rPr>
            </w:pPr>
            <w:r w:rsidRPr="005063D7">
              <w:rPr>
                <w:rFonts w:ascii="Times New Roman" w:hAnsi="Times New Roman"/>
              </w:rPr>
              <w:t>лица, награжденные знаком "Жителю блокадного Ленинграда", лица, награжденные знаком "Житель осажденного Севастополя"; лица, награжденные знаком "Житель осажденного Сталинграда"</w:t>
            </w:r>
          </w:p>
        </w:tc>
      </w:tr>
      <w:tr w:rsidR="00D92658" w:rsidRPr="005063D7" w:rsidTr="00D92658">
        <w:trPr>
          <w:trHeight w:val="331"/>
        </w:trPr>
        <w:tc>
          <w:tcPr>
            <w:tcW w:w="675" w:type="dxa"/>
          </w:tcPr>
          <w:p w:rsidR="00D92658" w:rsidRPr="005063D7" w:rsidRDefault="00D92658" w:rsidP="00D92658">
            <w:pPr>
              <w:spacing w:after="200" w:line="276" w:lineRule="auto"/>
              <w:rPr>
                <w:rFonts w:ascii="Times New Roman" w:hAnsi="Times New Roman"/>
              </w:rPr>
            </w:pPr>
          </w:p>
        </w:tc>
        <w:tc>
          <w:tcPr>
            <w:tcW w:w="9072" w:type="dxa"/>
          </w:tcPr>
          <w:p w:rsidR="00D92658" w:rsidRPr="005063D7" w:rsidRDefault="00D92658" w:rsidP="00D92658">
            <w:pPr>
              <w:jc w:val="both"/>
              <w:rPr>
                <w:rFonts w:ascii="Times New Roman" w:hAnsi="Times New Roman"/>
              </w:rPr>
            </w:pPr>
            <w:r w:rsidRPr="005063D7">
              <w:rPr>
                <w:rFonts w:ascii="Times New Roman" w:hAnsi="Times New Roman"/>
              </w:rPr>
              <w:t>члены семей погибших (умерших) инвалидов Великой Отечественной войны и участников Великой Отечественной войны, члены семей погибших в Великой Отечественной войне лиц из числа личного состава групп самозащиты объектовых и аварийных команд местной противовоздушной обороны, а также члены семей погибших работников госпиталей и больниц города Ленинграда;</w:t>
            </w:r>
          </w:p>
        </w:tc>
      </w:tr>
      <w:tr w:rsidR="00D92658" w:rsidRPr="005063D7" w:rsidTr="00D92658">
        <w:trPr>
          <w:trHeight w:val="331"/>
        </w:trPr>
        <w:tc>
          <w:tcPr>
            <w:tcW w:w="675" w:type="dxa"/>
          </w:tcPr>
          <w:p w:rsidR="00D92658" w:rsidRPr="005063D7" w:rsidRDefault="00D92658" w:rsidP="00D92658">
            <w:pPr>
              <w:spacing w:after="200" w:line="276" w:lineRule="auto"/>
              <w:rPr>
                <w:rFonts w:ascii="Times New Roman" w:hAnsi="Times New Roman"/>
              </w:rPr>
            </w:pPr>
          </w:p>
        </w:tc>
        <w:tc>
          <w:tcPr>
            <w:tcW w:w="9072" w:type="dxa"/>
          </w:tcPr>
          <w:p w:rsidR="00D92658" w:rsidRPr="005063D7" w:rsidRDefault="00D92658" w:rsidP="00D92658">
            <w:pPr>
              <w:jc w:val="both"/>
              <w:rPr>
                <w:rFonts w:ascii="Times New Roman" w:hAnsi="Times New Roman"/>
              </w:rPr>
            </w:pPr>
            <w:r w:rsidRPr="005063D7">
              <w:rPr>
                <w:rFonts w:ascii="Times New Roman" w:hAnsi="Times New Roman"/>
                <w:sz w:val="24"/>
                <w:szCs w:val="24"/>
              </w:rPr>
              <w:t xml:space="preserve">граждане, выехавшие из районов Крайнего Севера и приравненных к ним местностей, имеющих право на получение безвозмездной субсидии на строительство или приобретение жилья в соответствии с Федеральным </w:t>
            </w:r>
            <w:hyperlink r:id="rId20" w:history="1">
              <w:r w:rsidRPr="005063D7">
                <w:rPr>
                  <w:rFonts w:ascii="Times New Roman" w:hAnsi="Times New Roman"/>
                  <w:sz w:val="24"/>
                  <w:szCs w:val="24"/>
                </w:rPr>
                <w:t>законом</w:t>
              </w:r>
            </w:hyperlink>
            <w:r w:rsidRPr="005063D7">
              <w:rPr>
                <w:rFonts w:ascii="Times New Roman" w:hAnsi="Times New Roman"/>
                <w:sz w:val="24"/>
                <w:szCs w:val="24"/>
              </w:rPr>
              <w:t xml:space="preserve"> от 25 октября 2002 года № 125-ФЗ "О жилищных субсидиях гражданам, выезжающим из районов Крайнего Севера и приравненных к ним местностей"</w:t>
            </w:r>
          </w:p>
        </w:tc>
      </w:tr>
      <w:tr w:rsidR="00D92658" w:rsidRPr="005063D7" w:rsidTr="00D92658">
        <w:trPr>
          <w:trHeight w:val="331"/>
        </w:trPr>
        <w:tc>
          <w:tcPr>
            <w:tcW w:w="675" w:type="dxa"/>
          </w:tcPr>
          <w:p w:rsidR="00D92658" w:rsidRPr="005063D7" w:rsidRDefault="00D92658" w:rsidP="00D92658">
            <w:pPr>
              <w:spacing w:after="200" w:line="276" w:lineRule="auto"/>
              <w:rPr>
                <w:rFonts w:ascii="Times New Roman" w:hAnsi="Times New Roman"/>
              </w:rPr>
            </w:pPr>
          </w:p>
        </w:tc>
        <w:tc>
          <w:tcPr>
            <w:tcW w:w="9072" w:type="dxa"/>
          </w:tcPr>
          <w:p w:rsidR="00D92658" w:rsidRPr="005063D7" w:rsidRDefault="00D92658" w:rsidP="00D92658">
            <w:pPr>
              <w:jc w:val="both"/>
              <w:rPr>
                <w:rFonts w:ascii="Times New Roman" w:hAnsi="Times New Roman"/>
                <w:sz w:val="24"/>
                <w:szCs w:val="24"/>
              </w:rPr>
            </w:pPr>
            <w:r w:rsidRPr="005063D7">
              <w:rPr>
                <w:rFonts w:ascii="Times New Roman" w:hAnsi="Times New Roman"/>
                <w:sz w:val="24"/>
                <w:szCs w:val="24"/>
              </w:rPr>
              <w:t>граждане, подвергшиеся радиационному воздействию вследствие катастрофы на Чернобыльской АЭС, аварии на производственном объединении "Маяк", и приравненные к ним лица</w:t>
            </w:r>
          </w:p>
        </w:tc>
      </w:tr>
      <w:tr w:rsidR="00D92658" w:rsidRPr="005063D7" w:rsidTr="00D92658">
        <w:trPr>
          <w:trHeight w:val="331"/>
        </w:trPr>
        <w:tc>
          <w:tcPr>
            <w:tcW w:w="675" w:type="dxa"/>
          </w:tcPr>
          <w:p w:rsidR="00D92658" w:rsidRPr="005063D7" w:rsidRDefault="00D92658" w:rsidP="00D92658">
            <w:pPr>
              <w:spacing w:after="200" w:line="276" w:lineRule="auto"/>
              <w:rPr>
                <w:rFonts w:ascii="Times New Roman" w:hAnsi="Times New Roman"/>
              </w:rPr>
            </w:pPr>
          </w:p>
        </w:tc>
        <w:tc>
          <w:tcPr>
            <w:tcW w:w="9072" w:type="dxa"/>
          </w:tcPr>
          <w:p w:rsidR="00D92658" w:rsidRPr="005063D7" w:rsidRDefault="00D92658" w:rsidP="00D92658">
            <w:pPr>
              <w:spacing w:after="200" w:line="276" w:lineRule="auto"/>
              <w:rPr>
                <w:rFonts w:ascii="Times New Roman" w:hAnsi="Times New Roman"/>
                <w:sz w:val="24"/>
                <w:szCs w:val="24"/>
              </w:rPr>
            </w:pPr>
            <w:r w:rsidRPr="005063D7">
              <w:rPr>
                <w:rFonts w:ascii="Times New Roman" w:hAnsi="Times New Roman"/>
                <w:sz w:val="24"/>
                <w:szCs w:val="24"/>
              </w:rPr>
              <w:t>- граждане, признанные в установленном порядке вынужденными переселенцами</w:t>
            </w:r>
          </w:p>
        </w:tc>
      </w:tr>
    </w:tbl>
    <w:p w:rsidR="00D92658" w:rsidRPr="005063D7" w:rsidRDefault="00D92658" w:rsidP="00D92658">
      <w:pPr>
        <w:spacing w:after="200" w:line="276" w:lineRule="auto"/>
        <w:rPr>
          <w:rFonts w:ascii="Times New Roman" w:eastAsia="Calibri" w:hAnsi="Times New Roman" w:cs="Times New Roman"/>
          <w:lang w:eastAsia="ru-RU"/>
        </w:rPr>
      </w:pPr>
    </w:p>
    <w:p w:rsidR="00D92658" w:rsidRPr="005063D7" w:rsidRDefault="00D92658" w:rsidP="00D92658">
      <w:pPr>
        <w:spacing w:after="200" w:line="276" w:lineRule="auto"/>
        <w:ind w:firstLine="567"/>
        <w:rPr>
          <w:rFonts w:ascii="Times New Roman" w:eastAsia="Calibri" w:hAnsi="Times New Roman" w:cs="Times New Roman"/>
          <w:lang w:eastAsia="ru-RU"/>
        </w:rPr>
      </w:pPr>
      <w:r w:rsidRPr="005063D7">
        <w:rPr>
          <w:rFonts w:ascii="Times New Roman" w:eastAsia="Calibri" w:hAnsi="Times New Roman" w:cs="Times New Roman"/>
          <w:lang w:eastAsia="ru-RU"/>
        </w:rPr>
        <w:t>Прошу принять меня и членов моей семьи на учет в качестве нуждающихся в жилом помещении по договору социального найма:</w:t>
      </w:r>
    </w:p>
    <w:p w:rsidR="00D92658" w:rsidRPr="005063D7" w:rsidRDefault="00D92658" w:rsidP="00D92658">
      <w:pPr>
        <w:autoSpaceDE w:val="0"/>
        <w:autoSpaceDN w:val="0"/>
        <w:spacing w:after="200" w:line="276" w:lineRule="auto"/>
        <w:ind w:firstLine="720"/>
        <w:rPr>
          <w:rFonts w:ascii="Times New Roman" w:eastAsia="Calibri" w:hAnsi="Times New Roman" w:cs="Times New Roman"/>
          <w:lang w:eastAsia="ru-RU"/>
        </w:rPr>
      </w:pPr>
      <w:r w:rsidRPr="005063D7">
        <w:rPr>
          <w:rFonts w:ascii="Times New Roman" w:eastAsia="Calibri" w:hAnsi="Times New Roman" w:cs="Times New Roman"/>
          <w:lang w:eastAsia="ru-RU"/>
        </w:rPr>
        <w:t>Члены семьи:</w:t>
      </w:r>
    </w:p>
    <w:tbl>
      <w:tblPr>
        <w:tblStyle w:val="afb"/>
        <w:tblW w:w="0" w:type="auto"/>
        <w:tblLook w:val="04A0" w:firstRow="1" w:lastRow="0" w:firstColumn="1" w:lastColumn="0" w:noHBand="0" w:noVBand="1"/>
      </w:tblPr>
      <w:tblGrid>
        <w:gridCol w:w="915"/>
        <w:gridCol w:w="2428"/>
        <w:gridCol w:w="1357"/>
        <w:gridCol w:w="829"/>
        <w:gridCol w:w="1802"/>
        <w:gridCol w:w="1674"/>
        <w:gridCol w:w="340"/>
      </w:tblGrid>
      <w:tr w:rsidR="00D92658" w:rsidRPr="005063D7" w:rsidTr="00D92658">
        <w:trPr>
          <w:gridAfter w:val="1"/>
          <w:wAfter w:w="426" w:type="dxa"/>
          <w:trHeight w:val="1851"/>
        </w:trPr>
        <w:tc>
          <w:tcPr>
            <w:tcW w:w="1019" w:type="dxa"/>
          </w:tcPr>
          <w:p w:rsidR="00D92658" w:rsidRPr="005063D7" w:rsidRDefault="00D92658" w:rsidP="00D92658">
            <w:pPr>
              <w:jc w:val="center"/>
              <w:rPr>
                <w:rFonts w:ascii="Times New Roman" w:eastAsia="Times New Roman" w:hAnsi="Times New Roman"/>
              </w:rPr>
            </w:pPr>
            <w:r w:rsidRPr="005063D7">
              <w:rPr>
                <w:rFonts w:ascii="Times New Roman" w:eastAsia="Times New Roman" w:hAnsi="Times New Roman"/>
              </w:rPr>
              <w:lastRenderedPageBreak/>
              <w:t>№</w:t>
            </w:r>
          </w:p>
          <w:p w:rsidR="00D92658" w:rsidRPr="005063D7" w:rsidRDefault="00D92658" w:rsidP="00D92658">
            <w:pPr>
              <w:jc w:val="center"/>
              <w:rPr>
                <w:rFonts w:ascii="Times New Roman" w:eastAsia="Times New Roman" w:hAnsi="Times New Roman"/>
              </w:rPr>
            </w:pPr>
            <w:r w:rsidRPr="005063D7">
              <w:rPr>
                <w:rFonts w:ascii="Times New Roman" w:eastAsia="Times New Roman" w:hAnsi="Times New Roman"/>
              </w:rPr>
              <w:t>п/п</w:t>
            </w:r>
          </w:p>
        </w:tc>
        <w:tc>
          <w:tcPr>
            <w:tcW w:w="2761" w:type="dxa"/>
          </w:tcPr>
          <w:p w:rsidR="00D92658" w:rsidRPr="005063D7" w:rsidRDefault="00D92658" w:rsidP="00D92658">
            <w:pPr>
              <w:jc w:val="center"/>
              <w:rPr>
                <w:rFonts w:ascii="Times New Roman" w:eastAsia="Times New Roman" w:hAnsi="Times New Roman"/>
              </w:rPr>
            </w:pPr>
            <w:r w:rsidRPr="005063D7">
              <w:rPr>
                <w:rFonts w:ascii="Times New Roman" w:eastAsia="Times New Roman" w:hAnsi="Times New Roman"/>
              </w:rPr>
              <w:t>Фамилия, имя, отчество членов семьи</w:t>
            </w:r>
            <w:r w:rsidRPr="005063D7">
              <w:rPr>
                <w:rFonts w:ascii="Times New Roman" w:hAnsi="Times New Roman"/>
              </w:rPr>
              <w:t>, дата рождения</w:t>
            </w:r>
          </w:p>
        </w:tc>
        <w:tc>
          <w:tcPr>
            <w:tcW w:w="2343" w:type="dxa"/>
            <w:gridSpan w:val="2"/>
          </w:tcPr>
          <w:p w:rsidR="00D92658" w:rsidRPr="005063D7" w:rsidRDefault="00D92658" w:rsidP="00D92658">
            <w:pPr>
              <w:jc w:val="center"/>
              <w:rPr>
                <w:rFonts w:ascii="Times New Roman" w:eastAsia="Times New Roman" w:hAnsi="Times New Roman"/>
              </w:rPr>
            </w:pPr>
            <w:r w:rsidRPr="005063D7">
              <w:rPr>
                <w:rFonts w:ascii="Times New Roman" w:eastAsia="Times New Roman" w:hAnsi="Times New Roman"/>
              </w:rPr>
              <w:t>Родственные отношения</w:t>
            </w:r>
          </w:p>
        </w:tc>
        <w:tc>
          <w:tcPr>
            <w:tcW w:w="1932" w:type="dxa"/>
          </w:tcPr>
          <w:p w:rsidR="00D92658" w:rsidRPr="005063D7" w:rsidRDefault="00D92658" w:rsidP="00D92658">
            <w:pPr>
              <w:autoSpaceDE w:val="0"/>
              <w:autoSpaceDN w:val="0"/>
              <w:adjustRightInd w:val="0"/>
              <w:rPr>
                <w:rFonts w:ascii="Arial" w:hAnsi="Arial" w:cs="Arial"/>
                <w:sz w:val="20"/>
                <w:szCs w:val="20"/>
              </w:rPr>
            </w:pPr>
            <w:r w:rsidRPr="005063D7">
              <w:rPr>
                <w:rFonts w:ascii="Times New Roman" w:eastAsia="Times New Roman" w:hAnsi="Times New Roman"/>
              </w:rPr>
              <w:t>Отношение к работе, учебе</w:t>
            </w:r>
            <w:r w:rsidRPr="005063D7">
              <w:rPr>
                <w:rFonts w:ascii="Arial" w:hAnsi="Arial" w:cs="Arial"/>
                <w:sz w:val="20"/>
                <w:szCs w:val="20"/>
              </w:rPr>
              <w:t xml:space="preserve"> &lt;2&gt;</w:t>
            </w:r>
          </w:p>
          <w:p w:rsidR="00D92658" w:rsidRPr="005063D7" w:rsidRDefault="00D92658" w:rsidP="00D92658">
            <w:pPr>
              <w:jc w:val="center"/>
              <w:rPr>
                <w:rFonts w:ascii="Times New Roman" w:eastAsia="Times New Roman" w:hAnsi="Times New Roman"/>
              </w:rPr>
            </w:pPr>
          </w:p>
        </w:tc>
        <w:tc>
          <w:tcPr>
            <w:tcW w:w="1692" w:type="dxa"/>
          </w:tcPr>
          <w:p w:rsidR="00D92658" w:rsidRPr="005063D7" w:rsidRDefault="00D92658" w:rsidP="00D92658">
            <w:pPr>
              <w:jc w:val="center"/>
              <w:rPr>
                <w:rFonts w:ascii="Times New Roman" w:eastAsia="Times New Roman" w:hAnsi="Times New Roman"/>
              </w:rPr>
            </w:pPr>
            <w:r w:rsidRPr="005063D7">
              <w:rPr>
                <w:rFonts w:ascii="Times New Roman" w:eastAsia="Times New Roman" w:hAnsi="Times New Roman"/>
              </w:rPr>
              <w:t xml:space="preserve">Паспортные данные </w:t>
            </w:r>
            <w:r w:rsidRPr="005063D7">
              <w:rPr>
                <w:rFonts w:ascii="Times New Roman" w:hAnsi="Times New Roman"/>
              </w:rPr>
              <w:t xml:space="preserve">гражданина РФ </w:t>
            </w:r>
            <w:r w:rsidRPr="005063D7">
              <w:rPr>
                <w:rFonts w:ascii="Times New Roman" w:eastAsia="Times New Roman" w:hAnsi="Times New Roman"/>
              </w:rPr>
              <w:t xml:space="preserve">(серия и номер, кем, когда </w:t>
            </w:r>
            <w:proofErr w:type="gramStart"/>
            <w:r w:rsidRPr="005063D7">
              <w:rPr>
                <w:rFonts w:ascii="Times New Roman" w:eastAsia="Times New Roman" w:hAnsi="Times New Roman"/>
              </w:rPr>
              <w:t>выдан</w:t>
            </w:r>
            <w:r w:rsidRPr="005063D7">
              <w:rPr>
                <w:rFonts w:ascii="Times New Roman" w:hAnsi="Times New Roman"/>
              </w:rPr>
              <w:t>)/</w:t>
            </w:r>
            <w:proofErr w:type="gramEnd"/>
            <w:r w:rsidRPr="005063D7">
              <w:rPr>
                <w:rFonts w:ascii="Times New Roman" w:hAnsi="Times New Roman"/>
              </w:rPr>
              <w:t xml:space="preserve"> /свидетельства о рождении (номер и дата актовой записи, наименование органа, составившего запись)</w:t>
            </w:r>
          </w:p>
        </w:tc>
      </w:tr>
      <w:tr w:rsidR="00D92658" w:rsidRPr="005063D7" w:rsidTr="00D92658">
        <w:trPr>
          <w:gridAfter w:val="1"/>
          <w:wAfter w:w="426" w:type="dxa"/>
          <w:trHeight w:val="372"/>
        </w:trPr>
        <w:tc>
          <w:tcPr>
            <w:tcW w:w="1019" w:type="dxa"/>
          </w:tcPr>
          <w:p w:rsidR="00D92658" w:rsidRPr="005063D7" w:rsidRDefault="00D92658" w:rsidP="00D92658">
            <w:pPr>
              <w:jc w:val="center"/>
              <w:rPr>
                <w:rFonts w:ascii="Times New Roman" w:eastAsia="Times New Roman" w:hAnsi="Times New Roman"/>
              </w:rPr>
            </w:pPr>
          </w:p>
        </w:tc>
        <w:tc>
          <w:tcPr>
            <w:tcW w:w="2761" w:type="dxa"/>
          </w:tcPr>
          <w:p w:rsidR="00D92658" w:rsidRPr="005063D7" w:rsidRDefault="00D92658" w:rsidP="00D92658">
            <w:pPr>
              <w:jc w:val="center"/>
              <w:rPr>
                <w:rFonts w:ascii="Times New Roman" w:eastAsia="Times New Roman" w:hAnsi="Times New Roman"/>
              </w:rPr>
            </w:pPr>
          </w:p>
        </w:tc>
        <w:tc>
          <w:tcPr>
            <w:tcW w:w="2343" w:type="dxa"/>
            <w:gridSpan w:val="2"/>
          </w:tcPr>
          <w:p w:rsidR="00D92658" w:rsidRPr="005063D7" w:rsidRDefault="00D92658" w:rsidP="00D92658">
            <w:pPr>
              <w:jc w:val="center"/>
              <w:rPr>
                <w:rFonts w:ascii="Times New Roman" w:eastAsia="Times New Roman" w:hAnsi="Times New Roman"/>
              </w:rPr>
            </w:pPr>
            <w:r w:rsidRPr="005063D7">
              <w:rPr>
                <w:rFonts w:ascii="Times New Roman" w:hAnsi="Times New Roman"/>
              </w:rPr>
              <w:t>Супруг (супруга)</w:t>
            </w:r>
          </w:p>
        </w:tc>
        <w:tc>
          <w:tcPr>
            <w:tcW w:w="1932" w:type="dxa"/>
          </w:tcPr>
          <w:p w:rsidR="00D92658" w:rsidRPr="005063D7" w:rsidRDefault="00D92658" w:rsidP="00D92658">
            <w:pPr>
              <w:jc w:val="center"/>
              <w:rPr>
                <w:rFonts w:ascii="Times New Roman" w:eastAsia="Times New Roman" w:hAnsi="Times New Roman"/>
              </w:rPr>
            </w:pPr>
          </w:p>
        </w:tc>
        <w:tc>
          <w:tcPr>
            <w:tcW w:w="1692" w:type="dxa"/>
          </w:tcPr>
          <w:p w:rsidR="00D92658" w:rsidRPr="005063D7" w:rsidRDefault="00D92658" w:rsidP="00D92658">
            <w:pPr>
              <w:jc w:val="center"/>
              <w:rPr>
                <w:rFonts w:ascii="Times New Roman" w:eastAsia="Times New Roman" w:hAnsi="Times New Roman"/>
              </w:rPr>
            </w:pPr>
          </w:p>
        </w:tc>
      </w:tr>
      <w:tr w:rsidR="00D92658" w:rsidRPr="005063D7" w:rsidTr="00D92658">
        <w:trPr>
          <w:gridAfter w:val="1"/>
          <w:wAfter w:w="426" w:type="dxa"/>
          <w:trHeight w:val="493"/>
        </w:trPr>
        <w:tc>
          <w:tcPr>
            <w:tcW w:w="1019" w:type="dxa"/>
          </w:tcPr>
          <w:p w:rsidR="00D92658" w:rsidRPr="005063D7" w:rsidRDefault="00D92658" w:rsidP="00D92658">
            <w:pPr>
              <w:jc w:val="center"/>
              <w:rPr>
                <w:rFonts w:ascii="Times New Roman" w:eastAsia="Times New Roman" w:hAnsi="Times New Roman"/>
              </w:rPr>
            </w:pPr>
          </w:p>
          <w:p w:rsidR="00D92658" w:rsidRPr="005063D7" w:rsidRDefault="00D92658" w:rsidP="00D92658">
            <w:pPr>
              <w:jc w:val="center"/>
              <w:rPr>
                <w:rFonts w:ascii="Times New Roman" w:eastAsia="Times New Roman" w:hAnsi="Times New Roman"/>
              </w:rPr>
            </w:pPr>
          </w:p>
        </w:tc>
        <w:tc>
          <w:tcPr>
            <w:tcW w:w="2761" w:type="dxa"/>
          </w:tcPr>
          <w:p w:rsidR="00D92658" w:rsidRPr="005063D7" w:rsidRDefault="00D92658" w:rsidP="00D92658">
            <w:pPr>
              <w:jc w:val="center"/>
              <w:rPr>
                <w:rFonts w:ascii="Times New Roman" w:eastAsia="Times New Roman" w:hAnsi="Times New Roman"/>
              </w:rPr>
            </w:pPr>
          </w:p>
        </w:tc>
        <w:tc>
          <w:tcPr>
            <w:tcW w:w="2343" w:type="dxa"/>
            <w:gridSpan w:val="2"/>
          </w:tcPr>
          <w:p w:rsidR="00D92658" w:rsidRPr="005063D7" w:rsidRDefault="00D92658" w:rsidP="00D92658">
            <w:pPr>
              <w:jc w:val="center"/>
              <w:rPr>
                <w:rFonts w:ascii="Times New Roman" w:hAnsi="Times New Roman"/>
              </w:rPr>
            </w:pPr>
            <w:r w:rsidRPr="005063D7">
              <w:rPr>
                <w:rFonts w:ascii="Times New Roman" w:hAnsi="Times New Roman"/>
              </w:rPr>
              <w:t>Дети</w:t>
            </w:r>
          </w:p>
        </w:tc>
        <w:tc>
          <w:tcPr>
            <w:tcW w:w="1932" w:type="dxa"/>
          </w:tcPr>
          <w:p w:rsidR="00D92658" w:rsidRPr="005063D7" w:rsidRDefault="00D92658" w:rsidP="00D92658">
            <w:pPr>
              <w:jc w:val="center"/>
              <w:rPr>
                <w:rFonts w:ascii="Times New Roman" w:eastAsia="Times New Roman" w:hAnsi="Times New Roman"/>
              </w:rPr>
            </w:pPr>
          </w:p>
        </w:tc>
        <w:tc>
          <w:tcPr>
            <w:tcW w:w="1692" w:type="dxa"/>
          </w:tcPr>
          <w:p w:rsidR="00D92658" w:rsidRPr="005063D7" w:rsidRDefault="00D92658" w:rsidP="00D92658">
            <w:pPr>
              <w:jc w:val="center"/>
              <w:rPr>
                <w:rFonts w:ascii="Times New Roman" w:eastAsia="Times New Roman" w:hAnsi="Times New Roman"/>
              </w:rPr>
            </w:pPr>
          </w:p>
        </w:tc>
      </w:tr>
      <w:tr w:rsidR="00D92658" w:rsidRPr="005063D7" w:rsidTr="00D92658">
        <w:trPr>
          <w:gridAfter w:val="1"/>
          <w:wAfter w:w="426" w:type="dxa"/>
          <w:trHeight w:val="493"/>
        </w:trPr>
        <w:tc>
          <w:tcPr>
            <w:tcW w:w="1019" w:type="dxa"/>
          </w:tcPr>
          <w:p w:rsidR="00D92658" w:rsidRPr="005063D7" w:rsidRDefault="00D92658" w:rsidP="00D92658">
            <w:pPr>
              <w:jc w:val="center"/>
              <w:rPr>
                <w:rFonts w:ascii="Times New Roman" w:eastAsia="Times New Roman" w:hAnsi="Times New Roman"/>
              </w:rPr>
            </w:pPr>
          </w:p>
        </w:tc>
        <w:tc>
          <w:tcPr>
            <w:tcW w:w="2761" w:type="dxa"/>
          </w:tcPr>
          <w:p w:rsidR="00D92658" w:rsidRPr="005063D7" w:rsidRDefault="00D92658" w:rsidP="00D92658">
            <w:pPr>
              <w:jc w:val="center"/>
              <w:rPr>
                <w:rFonts w:ascii="Times New Roman" w:eastAsia="Times New Roman" w:hAnsi="Times New Roman"/>
              </w:rPr>
            </w:pPr>
          </w:p>
        </w:tc>
        <w:tc>
          <w:tcPr>
            <w:tcW w:w="2343" w:type="dxa"/>
            <w:gridSpan w:val="2"/>
          </w:tcPr>
          <w:p w:rsidR="00D92658" w:rsidRPr="005063D7" w:rsidRDefault="00D92658" w:rsidP="00D92658">
            <w:pPr>
              <w:jc w:val="center"/>
              <w:rPr>
                <w:rFonts w:ascii="Times New Roman" w:hAnsi="Times New Roman"/>
              </w:rPr>
            </w:pPr>
            <w:r w:rsidRPr="005063D7">
              <w:rPr>
                <w:rFonts w:ascii="Times New Roman" w:hAnsi="Times New Roman"/>
              </w:rPr>
              <w:t>иные члены семьи, совместно проживающие (указать какие)</w:t>
            </w:r>
          </w:p>
        </w:tc>
        <w:tc>
          <w:tcPr>
            <w:tcW w:w="1932" w:type="dxa"/>
          </w:tcPr>
          <w:p w:rsidR="00D92658" w:rsidRPr="005063D7" w:rsidRDefault="00D92658" w:rsidP="00D92658">
            <w:pPr>
              <w:jc w:val="center"/>
              <w:rPr>
                <w:rFonts w:ascii="Times New Roman" w:eastAsia="Times New Roman" w:hAnsi="Times New Roman"/>
              </w:rPr>
            </w:pPr>
          </w:p>
        </w:tc>
        <w:tc>
          <w:tcPr>
            <w:tcW w:w="1692" w:type="dxa"/>
          </w:tcPr>
          <w:p w:rsidR="00D92658" w:rsidRPr="005063D7" w:rsidRDefault="00D92658" w:rsidP="00D92658">
            <w:pPr>
              <w:jc w:val="center"/>
              <w:rPr>
                <w:rFonts w:ascii="Times New Roman" w:eastAsia="Times New Roman" w:hAnsi="Times New Roman"/>
              </w:rPr>
            </w:pPr>
          </w:p>
        </w:tc>
      </w:tr>
      <w:tr w:rsidR="00D92658" w:rsidRPr="005063D7" w:rsidTr="00D92658">
        <w:trPr>
          <w:trHeight w:val="628"/>
        </w:trPr>
        <w:tc>
          <w:tcPr>
            <w:tcW w:w="5193" w:type="dxa"/>
            <w:gridSpan w:val="3"/>
          </w:tcPr>
          <w:p w:rsidR="00D92658" w:rsidRPr="005063D7" w:rsidRDefault="00D92658" w:rsidP="00D92658">
            <w:pPr>
              <w:rPr>
                <w:rFonts w:ascii="Times New Roman" w:hAnsi="Times New Roman"/>
              </w:rPr>
            </w:pPr>
            <w:r w:rsidRPr="005063D7">
              <w:rPr>
                <w:rFonts w:ascii="Times New Roman" w:hAnsi="Times New Roman"/>
              </w:rPr>
              <w:t xml:space="preserve">Сведения об изменении Ф.И.О. (указывается Ф.И.О.) до изменения и основание изменений </w:t>
            </w:r>
          </w:p>
        </w:tc>
        <w:tc>
          <w:tcPr>
            <w:tcW w:w="4980" w:type="dxa"/>
            <w:gridSpan w:val="4"/>
          </w:tcPr>
          <w:p w:rsidR="00D92658" w:rsidRPr="005063D7" w:rsidRDefault="00D92658" w:rsidP="00D92658">
            <w:pPr>
              <w:spacing w:after="200" w:line="276" w:lineRule="auto"/>
              <w:rPr>
                <w:rFonts w:ascii="Times New Roman" w:hAnsi="Times New Roman"/>
              </w:rPr>
            </w:pPr>
          </w:p>
        </w:tc>
      </w:tr>
      <w:tr w:rsidR="00D92658" w:rsidRPr="005063D7" w:rsidTr="00D92658">
        <w:trPr>
          <w:trHeight w:val="628"/>
        </w:trPr>
        <w:tc>
          <w:tcPr>
            <w:tcW w:w="5193" w:type="dxa"/>
            <w:gridSpan w:val="3"/>
          </w:tcPr>
          <w:p w:rsidR="00D92658" w:rsidRPr="005063D7" w:rsidRDefault="00D92658" w:rsidP="00D92658">
            <w:pPr>
              <w:autoSpaceDE w:val="0"/>
              <w:autoSpaceDN w:val="0"/>
              <w:rPr>
                <w:rFonts w:ascii="Times New Roman" w:hAnsi="Times New Roman"/>
              </w:rPr>
            </w:pPr>
            <w:r w:rsidRPr="005063D7">
              <w:rPr>
                <w:rFonts w:ascii="Times New Roman" w:hAnsi="Times New Roman"/>
              </w:rPr>
              <w:t>Реквизиты актовой записи о регистрации брака – для супруга/супруги</w:t>
            </w:r>
          </w:p>
        </w:tc>
        <w:tc>
          <w:tcPr>
            <w:tcW w:w="4980" w:type="dxa"/>
            <w:gridSpan w:val="4"/>
          </w:tcPr>
          <w:p w:rsidR="00D92658" w:rsidRPr="005063D7" w:rsidRDefault="00D92658" w:rsidP="00D92658">
            <w:pPr>
              <w:autoSpaceDE w:val="0"/>
              <w:autoSpaceDN w:val="0"/>
              <w:spacing w:after="200" w:line="276" w:lineRule="auto"/>
              <w:rPr>
                <w:rFonts w:ascii="Times New Roman" w:hAnsi="Times New Roman"/>
              </w:rPr>
            </w:pPr>
          </w:p>
        </w:tc>
      </w:tr>
      <w:tr w:rsidR="00D92658" w:rsidRPr="005063D7" w:rsidTr="00D92658">
        <w:trPr>
          <w:trHeight w:val="330"/>
        </w:trPr>
        <w:tc>
          <w:tcPr>
            <w:tcW w:w="5193" w:type="dxa"/>
            <w:gridSpan w:val="3"/>
          </w:tcPr>
          <w:p w:rsidR="00D92658" w:rsidRPr="005063D7" w:rsidRDefault="00D92658" w:rsidP="00D92658">
            <w:pPr>
              <w:autoSpaceDE w:val="0"/>
              <w:autoSpaceDN w:val="0"/>
              <w:adjustRightInd w:val="0"/>
              <w:rPr>
                <w:rFonts w:ascii="Times New Roman" w:hAnsi="Times New Roman"/>
              </w:rPr>
            </w:pPr>
            <w:r w:rsidRPr="005063D7">
              <w:rPr>
                <w:rFonts w:ascii="Times New Roman" w:hAnsi="Times New Roman"/>
              </w:rPr>
              <w:t>Реквизиты актовой записи о расторжении брака для супруга/</w:t>
            </w:r>
            <w:proofErr w:type="gramStart"/>
            <w:r w:rsidRPr="005063D7">
              <w:rPr>
                <w:rFonts w:ascii="Times New Roman" w:hAnsi="Times New Roman"/>
              </w:rPr>
              <w:t xml:space="preserve">супруги </w:t>
            </w:r>
            <w:r w:rsidRPr="005063D7">
              <w:rPr>
                <w:rFonts w:ascii="Arial" w:hAnsi="Arial" w:cs="Arial"/>
                <w:sz w:val="20"/>
                <w:szCs w:val="20"/>
              </w:rPr>
              <w:t xml:space="preserve"> &lt;</w:t>
            </w:r>
            <w:proofErr w:type="gramEnd"/>
            <w:r w:rsidRPr="005063D7">
              <w:rPr>
                <w:rFonts w:ascii="Arial" w:hAnsi="Arial" w:cs="Arial"/>
                <w:sz w:val="20"/>
                <w:szCs w:val="20"/>
              </w:rPr>
              <w:t>3&gt;</w:t>
            </w:r>
          </w:p>
        </w:tc>
        <w:tc>
          <w:tcPr>
            <w:tcW w:w="4980" w:type="dxa"/>
            <w:gridSpan w:val="4"/>
          </w:tcPr>
          <w:p w:rsidR="00D92658" w:rsidRPr="005063D7" w:rsidRDefault="00D92658" w:rsidP="00D92658">
            <w:pPr>
              <w:autoSpaceDE w:val="0"/>
              <w:autoSpaceDN w:val="0"/>
              <w:spacing w:after="200" w:line="276" w:lineRule="auto"/>
              <w:rPr>
                <w:rFonts w:ascii="Times New Roman" w:hAnsi="Times New Roman"/>
              </w:rPr>
            </w:pPr>
          </w:p>
        </w:tc>
      </w:tr>
    </w:tbl>
    <w:p w:rsidR="00D92658" w:rsidRPr="005063D7" w:rsidRDefault="00D92658" w:rsidP="00D92658">
      <w:pPr>
        <w:pBdr>
          <w:top w:val="single" w:sz="4" w:space="0" w:color="auto"/>
        </w:pBdr>
        <w:autoSpaceDE w:val="0"/>
        <w:autoSpaceDN w:val="0"/>
        <w:spacing w:after="0" w:line="240" w:lineRule="auto"/>
        <w:ind w:right="57"/>
        <w:rPr>
          <w:rFonts w:ascii="Times New Roman" w:eastAsia="Calibri" w:hAnsi="Times New Roman" w:cs="Times New Roman"/>
          <w:b/>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363"/>
        <w:gridCol w:w="5764"/>
      </w:tblGrid>
      <w:tr w:rsidR="00D92658" w:rsidRPr="005063D7" w:rsidTr="00D92658">
        <w:tc>
          <w:tcPr>
            <w:tcW w:w="10127" w:type="dxa"/>
            <w:gridSpan w:val="2"/>
          </w:tcPr>
          <w:p w:rsidR="00D92658" w:rsidRPr="005063D7" w:rsidRDefault="00D92658" w:rsidP="00D92658">
            <w:pPr>
              <w:autoSpaceDE w:val="0"/>
              <w:autoSpaceDN w:val="0"/>
              <w:adjustRightInd w:val="0"/>
              <w:spacing w:after="0" w:line="240" w:lineRule="auto"/>
              <w:ind w:firstLine="283"/>
              <w:jc w:val="both"/>
              <w:rPr>
                <w:rFonts w:ascii="Times New Roman" w:eastAsia="Calibri" w:hAnsi="Times New Roman" w:cs="Times New Roman"/>
                <w:sz w:val="24"/>
                <w:szCs w:val="24"/>
                <w:lang w:eastAsia="ru-RU"/>
              </w:rPr>
            </w:pPr>
            <w:r w:rsidRPr="005063D7">
              <w:rPr>
                <w:rFonts w:ascii="Times New Roman" w:eastAsia="Calibri" w:hAnsi="Times New Roman" w:cs="Times New Roman"/>
                <w:sz w:val="24"/>
                <w:szCs w:val="24"/>
                <w:lang w:eastAsia="ru-RU"/>
              </w:rPr>
              <w:t>Гражданско-правовых сделок с жилыми помещениями за последние пять лет я и члены моей семьи не производили/производили (нужное подчеркнуть).</w:t>
            </w:r>
          </w:p>
        </w:tc>
      </w:tr>
      <w:tr w:rsidR="00D92658" w:rsidRPr="005063D7" w:rsidTr="00D92658">
        <w:trPr>
          <w:trHeight w:val="297"/>
        </w:trPr>
        <w:tc>
          <w:tcPr>
            <w:tcW w:w="4363" w:type="dxa"/>
          </w:tcPr>
          <w:p w:rsidR="00D92658" w:rsidRPr="005063D7" w:rsidRDefault="00D92658" w:rsidP="00D92658">
            <w:pPr>
              <w:autoSpaceDE w:val="0"/>
              <w:autoSpaceDN w:val="0"/>
              <w:adjustRightInd w:val="0"/>
              <w:spacing w:after="0" w:line="240" w:lineRule="auto"/>
              <w:ind w:firstLine="283"/>
              <w:jc w:val="both"/>
              <w:rPr>
                <w:rFonts w:ascii="Times New Roman" w:eastAsia="Calibri" w:hAnsi="Times New Roman" w:cs="Times New Roman"/>
                <w:sz w:val="24"/>
                <w:szCs w:val="24"/>
                <w:lang w:eastAsia="ru-RU"/>
              </w:rPr>
            </w:pPr>
            <w:r w:rsidRPr="005063D7">
              <w:rPr>
                <w:rFonts w:ascii="Times New Roman" w:eastAsia="Calibri" w:hAnsi="Times New Roman" w:cs="Times New Roman"/>
                <w:sz w:val="24"/>
                <w:szCs w:val="24"/>
                <w:lang w:eastAsia="ru-RU"/>
              </w:rPr>
              <w:t>Если производили, то какие именно:</w:t>
            </w:r>
          </w:p>
        </w:tc>
        <w:tc>
          <w:tcPr>
            <w:tcW w:w="5764" w:type="dxa"/>
          </w:tcPr>
          <w:p w:rsidR="00D92658" w:rsidRPr="005063D7" w:rsidRDefault="00D92658" w:rsidP="00D92658">
            <w:pPr>
              <w:autoSpaceDE w:val="0"/>
              <w:autoSpaceDN w:val="0"/>
              <w:adjustRightInd w:val="0"/>
              <w:spacing w:after="0" w:line="240" w:lineRule="auto"/>
              <w:outlineLvl w:val="0"/>
              <w:rPr>
                <w:rFonts w:ascii="Times New Roman" w:eastAsia="Calibri" w:hAnsi="Times New Roman" w:cs="Times New Roman"/>
                <w:sz w:val="24"/>
                <w:szCs w:val="24"/>
                <w:lang w:eastAsia="ru-RU"/>
              </w:rPr>
            </w:pPr>
            <w:r w:rsidRPr="005063D7">
              <w:rPr>
                <w:rFonts w:ascii="Times New Roman" w:eastAsia="Calibri" w:hAnsi="Times New Roman" w:cs="Times New Roman"/>
                <w:sz w:val="24"/>
                <w:szCs w:val="24"/>
                <w:lang w:eastAsia="ru-RU"/>
              </w:rPr>
              <w:t>_______________________________________________</w:t>
            </w:r>
          </w:p>
          <w:p w:rsidR="00D92658" w:rsidRPr="005063D7" w:rsidRDefault="00D92658" w:rsidP="00D92658">
            <w:pPr>
              <w:autoSpaceDE w:val="0"/>
              <w:autoSpaceDN w:val="0"/>
              <w:adjustRightInd w:val="0"/>
              <w:spacing w:after="0" w:line="240" w:lineRule="auto"/>
              <w:outlineLvl w:val="0"/>
              <w:rPr>
                <w:rFonts w:ascii="Times New Roman" w:eastAsia="Calibri" w:hAnsi="Times New Roman" w:cs="Times New Roman"/>
                <w:sz w:val="24"/>
                <w:szCs w:val="24"/>
                <w:lang w:eastAsia="ru-RU"/>
              </w:rPr>
            </w:pPr>
          </w:p>
        </w:tc>
      </w:tr>
      <w:tr w:rsidR="00D92658" w:rsidRPr="005063D7" w:rsidTr="00D92658">
        <w:tc>
          <w:tcPr>
            <w:tcW w:w="10127" w:type="dxa"/>
            <w:gridSpan w:val="2"/>
          </w:tcPr>
          <w:p w:rsidR="00D92658" w:rsidRPr="005063D7" w:rsidRDefault="00D92658" w:rsidP="00D92658">
            <w:pPr>
              <w:autoSpaceDE w:val="0"/>
              <w:autoSpaceDN w:val="0"/>
              <w:adjustRightInd w:val="0"/>
              <w:spacing w:after="0" w:line="240" w:lineRule="auto"/>
              <w:rPr>
                <w:rFonts w:ascii="Times New Roman" w:eastAsia="Calibri" w:hAnsi="Times New Roman" w:cs="Times New Roman"/>
                <w:sz w:val="24"/>
                <w:szCs w:val="24"/>
                <w:lang w:eastAsia="ru-RU"/>
              </w:rPr>
            </w:pPr>
            <w:r w:rsidRPr="005063D7">
              <w:rPr>
                <w:rFonts w:ascii="Times New Roman" w:eastAsia="Calibri" w:hAnsi="Times New Roman" w:cs="Times New Roman"/>
                <w:sz w:val="24"/>
                <w:szCs w:val="24"/>
                <w:lang w:eastAsia="ru-RU"/>
              </w:rPr>
              <w:t>___________________________________________________________________________________</w:t>
            </w:r>
          </w:p>
        </w:tc>
      </w:tr>
      <w:tr w:rsidR="00D92658" w:rsidRPr="005063D7" w:rsidTr="00D92658">
        <w:tc>
          <w:tcPr>
            <w:tcW w:w="10127" w:type="dxa"/>
            <w:gridSpan w:val="2"/>
          </w:tcPr>
          <w:p w:rsidR="00D92658" w:rsidRPr="005063D7" w:rsidRDefault="00D92658" w:rsidP="00D92658">
            <w:pPr>
              <w:autoSpaceDE w:val="0"/>
              <w:autoSpaceDN w:val="0"/>
              <w:adjustRightInd w:val="0"/>
              <w:spacing w:after="0" w:line="240" w:lineRule="auto"/>
              <w:ind w:firstLine="283"/>
              <w:jc w:val="both"/>
              <w:rPr>
                <w:rFonts w:ascii="Times New Roman" w:eastAsia="Calibri" w:hAnsi="Times New Roman" w:cs="Times New Roman"/>
                <w:sz w:val="24"/>
                <w:szCs w:val="24"/>
                <w:lang w:eastAsia="ru-RU"/>
              </w:rPr>
            </w:pPr>
            <w:r w:rsidRPr="005063D7">
              <w:rPr>
                <w:rFonts w:ascii="Times New Roman" w:eastAsia="Calibri" w:hAnsi="Times New Roman" w:cs="Times New Roman"/>
                <w:sz w:val="24"/>
                <w:szCs w:val="24"/>
                <w:lang w:eastAsia="ru-RU"/>
              </w:rPr>
              <w:t>Заполняется на каждого члена семьи в случае необходимости признания малоимущим:</w:t>
            </w:r>
          </w:p>
        </w:tc>
      </w:tr>
    </w:tbl>
    <w:p w:rsidR="00D92658" w:rsidRPr="005063D7" w:rsidRDefault="00D92658" w:rsidP="00D92658">
      <w:pPr>
        <w:pBdr>
          <w:top w:val="single" w:sz="4" w:space="0" w:color="auto"/>
        </w:pBdr>
        <w:autoSpaceDE w:val="0"/>
        <w:autoSpaceDN w:val="0"/>
        <w:spacing w:after="0" w:line="240" w:lineRule="auto"/>
        <w:ind w:right="57"/>
        <w:rPr>
          <w:rFonts w:ascii="Times New Roman" w:eastAsia="Calibri" w:hAnsi="Times New Roman" w:cs="Times New Roman"/>
          <w:b/>
          <w:lang w:eastAsia="ru-RU"/>
        </w:rPr>
      </w:pPr>
    </w:p>
    <w:tbl>
      <w:tblPr>
        <w:tblW w:w="10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748"/>
        <w:gridCol w:w="2551"/>
        <w:gridCol w:w="567"/>
        <w:gridCol w:w="3261"/>
      </w:tblGrid>
      <w:tr w:rsidR="00D92658" w:rsidRPr="005063D7" w:rsidTr="00D92658">
        <w:trPr>
          <w:trHeight w:val="309"/>
        </w:trPr>
        <w:tc>
          <w:tcPr>
            <w:tcW w:w="3748" w:type="dxa"/>
          </w:tcPr>
          <w:p w:rsidR="00D92658" w:rsidRPr="005063D7" w:rsidRDefault="00D92658" w:rsidP="00D92658">
            <w:pPr>
              <w:autoSpaceDE w:val="0"/>
              <w:autoSpaceDN w:val="0"/>
              <w:adjustRightInd w:val="0"/>
              <w:spacing w:after="0" w:line="240" w:lineRule="auto"/>
              <w:jc w:val="center"/>
              <w:rPr>
                <w:rFonts w:ascii="Times New Roman" w:eastAsia="Calibri" w:hAnsi="Times New Roman" w:cs="Times New Roman"/>
              </w:rPr>
            </w:pPr>
            <w:r w:rsidRPr="005063D7">
              <w:rPr>
                <w:rFonts w:ascii="Times New Roman" w:eastAsia="Calibri" w:hAnsi="Times New Roman" w:cs="Times New Roman"/>
              </w:rPr>
              <w:t>Кем получен доход</w:t>
            </w:r>
          </w:p>
        </w:tc>
        <w:tc>
          <w:tcPr>
            <w:tcW w:w="2551" w:type="dxa"/>
          </w:tcPr>
          <w:p w:rsidR="00D92658" w:rsidRPr="005063D7" w:rsidRDefault="00D92658" w:rsidP="00D92658">
            <w:pPr>
              <w:autoSpaceDE w:val="0"/>
              <w:autoSpaceDN w:val="0"/>
              <w:adjustRightInd w:val="0"/>
              <w:spacing w:after="0" w:line="240" w:lineRule="auto"/>
              <w:rPr>
                <w:rFonts w:ascii="Times New Roman" w:eastAsia="Calibri" w:hAnsi="Times New Roman" w:cs="Times New Roman"/>
              </w:rPr>
            </w:pPr>
            <w:r w:rsidRPr="005063D7">
              <w:rPr>
                <w:rFonts w:ascii="Times New Roman" w:eastAsia="Calibri" w:hAnsi="Times New Roman" w:cs="Times New Roman"/>
              </w:rPr>
              <w:t>Вид полученного дохода</w:t>
            </w:r>
          </w:p>
        </w:tc>
        <w:tc>
          <w:tcPr>
            <w:tcW w:w="3828" w:type="dxa"/>
            <w:gridSpan w:val="2"/>
          </w:tcPr>
          <w:p w:rsidR="00D92658" w:rsidRPr="005063D7" w:rsidRDefault="00D92658" w:rsidP="00D92658">
            <w:pPr>
              <w:autoSpaceDE w:val="0"/>
              <w:autoSpaceDN w:val="0"/>
              <w:adjustRightInd w:val="0"/>
              <w:spacing w:after="0" w:line="240" w:lineRule="auto"/>
              <w:jc w:val="center"/>
              <w:rPr>
                <w:rFonts w:ascii="Times New Roman" w:eastAsia="Times New Roman" w:hAnsi="Times New Roman" w:cs="Times New Roman"/>
                <w:spacing w:val="-1"/>
                <w:lang w:eastAsia="ru-RU"/>
              </w:rPr>
            </w:pPr>
            <w:r w:rsidRPr="005063D7">
              <w:rPr>
                <w:rFonts w:ascii="Times New Roman" w:eastAsia="Times New Roman" w:hAnsi="Times New Roman" w:cs="Times New Roman"/>
                <w:spacing w:val="-1"/>
                <w:lang w:eastAsia="ru-RU"/>
              </w:rPr>
              <w:t xml:space="preserve">Сведения о доходах заявителя </w:t>
            </w:r>
          </w:p>
          <w:p w:rsidR="00D92658" w:rsidRPr="005063D7" w:rsidRDefault="00D92658" w:rsidP="00D92658">
            <w:pPr>
              <w:autoSpaceDE w:val="0"/>
              <w:autoSpaceDN w:val="0"/>
              <w:adjustRightInd w:val="0"/>
              <w:spacing w:after="0" w:line="240" w:lineRule="auto"/>
              <w:jc w:val="center"/>
              <w:rPr>
                <w:rFonts w:ascii="Times New Roman" w:eastAsia="Calibri" w:hAnsi="Times New Roman" w:cs="Times New Roman"/>
              </w:rPr>
            </w:pPr>
            <w:r w:rsidRPr="005063D7">
              <w:rPr>
                <w:rFonts w:ascii="Times New Roman" w:eastAsia="Times New Roman" w:hAnsi="Times New Roman" w:cs="Times New Roman"/>
                <w:spacing w:val="-1"/>
                <w:lang w:eastAsia="ru-RU"/>
              </w:rPr>
              <w:t>и членов его семьи</w:t>
            </w:r>
          </w:p>
        </w:tc>
      </w:tr>
      <w:tr w:rsidR="00D92658" w:rsidRPr="005063D7" w:rsidTr="00D92658">
        <w:trPr>
          <w:trHeight w:val="201"/>
        </w:trPr>
        <w:tc>
          <w:tcPr>
            <w:tcW w:w="3748" w:type="dxa"/>
          </w:tcPr>
          <w:p w:rsidR="00D92658" w:rsidRPr="005063D7" w:rsidRDefault="00D92658" w:rsidP="00D92658">
            <w:pPr>
              <w:autoSpaceDE w:val="0"/>
              <w:autoSpaceDN w:val="0"/>
              <w:adjustRightInd w:val="0"/>
              <w:spacing w:after="0" w:line="240" w:lineRule="auto"/>
              <w:jc w:val="both"/>
              <w:rPr>
                <w:rFonts w:ascii="Times New Roman" w:eastAsia="Calibri" w:hAnsi="Times New Roman" w:cs="Times New Roman"/>
              </w:rPr>
            </w:pPr>
            <w:r w:rsidRPr="005063D7">
              <w:rPr>
                <w:rFonts w:ascii="Times New Roman" w:eastAsia="Calibri" w:hAnsi="Times New Roman" w:cs="Times New Roman"/>
              </w:rPr>
              <w:t>Сведения о постановке на учет в государственную службу занятости населения (да/нет) с указанием наименования службы занятости населения</w:t>
            </w:r>
          </w:p>
        </w:tc>
        <w:tc>
          <w:tcPr>
            <w:tcW w:w="6379" w:type="dxa"/>
            <w:gridSpan w:val="3"/>
          </w:tcPr>
          <w:p w:rsidR="00D92658" w:rsidRPr="005063D7" w:rsidRDefault="00D92658" w:rsidP="00D92658">
            <w:pPr>
              <w:autoSpaceDE w:val="0"/>
              <w:autoSpaceDN w:val="0"/>
              <w:adjustRightInd w:val="0"/>
              <w:spacing w:after="0" w:line="240" w:lineRule="auto"/>
              <w:ind w:firstLine="720"/>
              <w:rPr>
                <w:rFonts w:ascii="Times New Roman" w:eastAsia="Calibri" w:hAnsi="Times New Roman" w:cs="Times New Roman"/>
              </w:rPr>
            </w:pPr>
          </w:p>
        </w:tc>
      </w:tr>
      <w:tr w:rsidR="00D92658" w:rsidRPr="005063D7" w:rsidTr="00D92658">
        <w:tc>
          <w:tcPr>
            <w:tcW w:w="3748" w:type="dxa"/>
          </w:tcPr>
          <w:p w:rsidR="00D92658" w:rsidRPr="005063D7" w:rsidRDefault="00D92658" w:rsidP="00D92658">
            <w:pPr>
              <w:autoSpaceDE w:val="0"/>
              <w:autoSpaceDN w:val="0"/>
              <w:adjustRightInd w:val="0"/>
              <w:spacing w:after="0" w:line="240" w:lineRule="auto"/>
              <w:jc w:val="both"/>
              <w:rPr>
                <w:rFonts w:ascii="Times New Roman" w:eastAsia="Calibri" w:hAnsi="Times New Roman" w:cs="Times New Roman"/>
              </w:rPr>
            </w:pPr>
            <w:r w:rsidRPr="005063D7">
              <w:rPr>
                <w:rFonts w:ascii="Times New Roman" w:eastAsia="Calibri" w:hAnsi="Times New Roman" w:cs="Times New Roman"/>
              </w:rPr>
              <w:t>Сведения о трудоустройстве заявителя на дату подачи заявления (да/нет) с указанием наименования организации и даты трудоустройства</w:t>
            </w:r>
          </w:p>
        </w:tc>
        <w:tc>
          <w:tcPr>
            <w:tcW w:w="6379" w:type="dxa"/>
            <w:gridSpan w:val="3"/>
          </w:tcPr>
          <w:p w:rsidR="00D92658" w:rsidRPr="005063D7" w:rsidRDefault="00D92658" w:rsidP="00D92658">
            <w:pPr>
              <w:autoSpaceDE w:val="0"/>
              <w:autoSpaceDN w:val="0"/>
              <w:adjustRightInd w:val="0"/>
              <w:spacing w:after="0" w:line="240" w:lineRule="auto"/>
              <w:ind w:firstLine="720"/>
              <w:rPr>
                <w:rFonts w:ascii="Times New Roman" w:eastAsia="Calibri" w:hAnsi="Times New Roman" w:cs="Times New Roman"/>
              </w:rPr>
            </w:pPr>
          </w:p>
        </w:tc>
      </w:tr>
      <w:tr w:rsidR="00D92658" w:rsidRPr="005063D7" w:rsidTr="00D92658">
        <w:tc>
          <w:tcPr>
            <w:tcW w:w="3748" w:type="dxa"/>
            <w:vMerge w:val="restart"/>
          </w:tcPr>
          <w:p w:rsidR="00D92658" w:rsidRPr="005063D7" w:rsidRDefault="00D92658" w:rsidP="00D92658">
            <w:pPr>
              <w:spacing w:after="0" w:line="240" w:lineRule="auto"/>
              <w:rPr>
                <w:rFonts w:ascii="Times New Roman" w:eastAsia="Calibri" w:hAnsi="Times New Roman" w:cs="Times New Roman"/>
                <w:lang w:eastAsia="x-none"/>
              </w:rPr>
            </w:pPr>
            <w:r w:rsidRPr="005063D7">
              <w:rPr>
                <w:rFonts w:ascii="Times New Roman" w:eastAsia="Calibri" w:hAnsi="Times New Roman" w:cs="Times New Roman"/>
              </w:rPr>
              <w:t xml:space="preserve">Информация в случае отсутствия у заявителя трудовой книжки и (или) сведений о трудовой деятельности, </w:t>
            </w:r>
            <w:r w:rsidRPr="005063D7">
              <w:rPr>
                <w:rFonts w:ascii="Times New Roman" w:eastAsia="Calibri" w:hAnsi="Times New Roman" w:cs="Times New Roman"/>
              </w:rPr>
              <w:lastRenderedPageBreak/>
              <w:t>предусмотренных Трудовым кодексом Российской Федерации (при наличии) (поставить отметку «</w:t>
            </w:r>
            <w:r w:rsidRPr="005063D7">
              <w:rPr>
                <w:rFonts w:ascii="Times New Roman" w:eastAsia="Calibri" w:hAnsi="Times New Roman" w:cs="Times New Roman"/>
                <w:lang w:val="en-US"/>
              </w:rPr>
              <w:t>V</w:t>
            </w:r>
            <w:r w:rsidRPr="005063D7">
              <w:rPr>
                <w:rFonts w:ascii="Times New Roman" w:eastAsia="Calibri" w:hAnsi="Times New Roman" w:cs="Times New Roman"/>
              </w:rPr>
              <w:t>»:</w:t>
            </w:r>
          </w:p>
        </w:tc>
        <w:tc>
          <w:tcPr>
            <w:tcW w:w="3118" w:type="dxa"/>
            <w:gridSpan w:val="2"/>
          </w:tcPr>
          <w:p w:rsidR="00D92658" w:rsidRPr="005063D7" w:rsidRDefault="00D92658" w:rsidP="00D92658">
            <w:pPr>
              <w:spacing w:after="0" w:line="240" w:lineRule="auto"/>
              <w:jc w:val="both"/>
              <w:rPr>
                <w:rFonts w:ascii="Times New Roman" w:eastAsia="Calibri" w:hAnsi="Times New Roman" w:cs="Times New Roman"/>
              </w:rPr>
            </w:pPr>
            <w:r w:rsidRPr="005063D7">
              <w:rPr>
                <w:rFonts w:ascii="Times New Roman" w:eastAsia="Calibri" w:hAnsi="Times New Roman" w:cs="Times New Roman"/>
              </w:rPr>
              <w:lastRenderedPageBreak/>
              <w:t xml:space="preserve">Не имею трудовой книжки и (или) сведений о трудовой деятельности, </w:t>
            </w:r>
            <w:r w:rsidRPr="005063D7">
              <w:rPr>
                <w:rFonts w:ascii="Times New Roman" w:eastAsia="Calibri" w:hAnsi="Times New Roman" w:cs="Times New Roman"/>
              </w:rPr>
              <w:lastRenderedPageBreak/>
              <w:t>предусмотренных Трудовым кодексом Российской Федерации</w:t>
            </w:r>
          </w:p>
        </w:tc>
        <w:tc>
          <w:tcPr>
            <w:tcW w:w="3261" w:type="dxa"/>
          </w:tcPr>
          <w:p w:rsidR="00D92658" w:rsidRPr="005063D7" w:rsidRDefault="00D92658" w:rsidP="00D92658">
            <w:pPr>
              <w:autoSpaceDE w:val="0"/>
              <w:autoSpaceDN w:val="0"/>
              <w:adjustRightInd w:val="0"/>
              <w:spacing w:after="0" w:line="240" w:lineRule="auto"/>
              <w:ind w:firstLine="720"/>
              <w:rPr>
                <w:rFonts w:ascii="Times New Roman" w:eastAsia="Calibri" w:hAnsi="Times New Roman" w:cs="Times New Roman"/>
              </w:rPr>
            </w:pPr>
          </w:p>
        </w:tc>
      </w:tr>
      <w:tr w:rsidR="00D92658" w:rsidRPr="005063D7" w:rsidTr="00D92658">
        <w:tc>
          <w:tcPr>
            <w:tcW w:w="3748" w:type="dxa"/>
            <w:vMerge/>
          </w:tcPr>
          <w:p w:rsidR="00D92658" w:rsidRPr="005063D7" w:rsidRDefault="00D92658" w:rsidP="00D92658">
            <w:pPr>
              <w:spacing w:after="0" w:line="240" w:lineRule="auto"/>
              <w:rPr>
                <w:rFonts w:ascii="Times New Roman" w:eastAsia="Calibri" w:hAnsi="Times New Roman" w:cs="Times New Roman"/>
                <w:lang w:eastAsia="x-none"/>
              </w:rPr>
            </w:pPr>
          </w:p>
        </w:tc>
        <w:tc>
          <w:tcPr>
            <w:tcW w:w="3118" w:type="dxa"/>
            <w:gridSpan w:val="2"/>
          </w:tcPr>
          <w:p w:rsidR="00D92658" w:rsidRPr="005063D7" w:rsidRDefault="00D92658" w:rsidP="00D92658">
            <w:pPr>
              <w:spacing w:after="0" w:line="240" w:lineRule="auto"/>
              <w:jc w:val="both"/>
              <w:rPr>
                <w:rFonts w:ascii="Times New Roman" w:eastAsia="Calibri" w:hAnsi="Times New Roman" w:cs="Times New Roman"/>
              </w:rPr>
            </w:pPr>
            <w:r w:rsidRPr="005063D7">
              <w:rPr>
                <w:rFonts w:ascii="Times New Roman" w:eastAsia="Calibri" w:hAnsi="Times New Roman" w:cs="Times New Roman"/>
              </w:rPr>
              <w:t>Нигде не работал (не работала) и не работаю по трудовому договору</w:t>
            </w:r>
          </w:p>
        </w:tc>
        <w:tc>
          <w:tcPr>
            <w:tcW w:w="3261" w:type="dxa"/>
          </w:tcPr>
          <w:p w:rsidR="00D92658" w:rsidRPr="005063D7" w:rsidRDefault="00D92658" w:rsidP="00D92658">
            <w:pPr>
              <w:autoSpaceDE w:val="0"/>
              <w:autoSpaceDN w:val="0"/>
              <w:adjustRightInd w:val="0"/>
              <w:spacing w:after="0" w:line="240" w:lineRule="auto"/>
              <w:ind w:firstLine="720"/>
              <w:rPr>
                <w:rFonts w:ascii="Times New Roman" w:eastAsia="Calibri" w:hAnsi="Times New Roman" w:cs="Times New Roman"/>
              </w:rPr>
            </w:pPr>
          </w:p>
        </w:tc>
      </w:tr>
      <w:tr w:rsidR="00D92658" w:rsidRPr="005063D7" w:rsidTr="00D92658">
        <w:trPr>
          <w:trHeight w:val="3026"/>
        </w:trPr>
        <w:tc>
          <w:tcPr>
            <w:tcW w:w="3748" w:type="dxa"/>
            <w:vMerge/>
          </w:tcPr>
          <w:p w:rsidR="00D92658" w:rsidRPr="005063D7" w:rsidRDefault="00D92658" w:rsidP="00D92658">
            <w:pPr>
              <w:spacing w:after="0" w:line="240" w:lineRule="auto"/>
              <w:rPr>
                <w:rFonts w:ascii="Times New Roman" w:eastAsia="Calibri" w:hAnsi="Times New Roman" w:cs="Times New Roman"/>
                <w:lang w:eastAsia="x-none"/>
              </w:rPr>
            </w:pPr>
          </w:p>
        </w:tc>
        <w:tc>
          <w:tcPr>
            <w:tcW w:w="3118" w:type="dxa"/>
            <w:gridSpan w:val="2"/>
          </w:tcPr>
          <w:p w:rsidR="00D92658" w:rsidRPr="005063D7" w:rsidRDefault="00D92658" w:rsidP="00D92658">
            <w:pPr>
              <w:spacing w:after="0" w:line="240" w:lineRule="auto"/>
              <w:jc w:val="both"/>
              <w:rPr>
                <w:rFonts w:ascii="Times New Roman" w:eastAsia="Calibri" w:hAnsi="Times New Roman" w:cs="Times New Roman"/>
              </w:rPr>
            </w:pPr>
            <w:r w:rsidRPr="005063D7">
              <w:rPr>
                <w:rFonts w:ascii="Times New Roman" w:eastAsia="Calibri" w:hAnsi="Times New Roman" w:cs="Times New Roman"/>
              </w:rPr>
              <w:t>Не осуществляю деятельность в качестве индивидуального предпринимателя, адвоката, нотариуса, занимающегося частной практикой, не относится к иным физическим лицам, профессиональная деятельность которых в соответствии с федеральными законами подлежит государственной регистрации и (или) лицензированию</w:t>
            </w:r>
          </w:p>
        </w:tc>
        <w:tc>
          <w:tcPr>
            <w:tcW w:w="3261" w:type="dxa"/>
          </w:tcPr>
          <w:p w:rsidR="00D92658" w:rsidRPr="005063D7" w:rsidRDefault="00D92658" w:rsidP="00D92658">
            <w:pPr>
              <w:autoSpaceDE w:val="0"/>
              <w:autoSpaceDN w:val="0"/>
              <w:adjustRightInd w:val="0"/>
              <w:spacing w:after="0" w:line="240" w:lineRule="auto"/>
              <w:ind w:firstLine="720"/>
              <w:rPr>
                <w:rFonts w:ascii="Times New Roman" w:eastAsia="Calibri" w:hAnsi="Times New Roman" w:cs="Times New Roman"/>
              </w:rPr>
            </w:pPr>
          </w:p>
        </w:tc>
      </w:tr>
      <w:tr w:rsidR="00D92658" w:rsidRPr="005063D7" w:rsidTr="00D92658">
        <w:tc>
          <w:tcPr>
            <w:tcW w:w="3748" w:type="dxa"/>
          </w:tcPr>
          <w:p w:rsidR="00D92658" w:rsidRPr="005063D7" w:rsidRDefault="00D92658" w:rsidP="00D92658">
            <w:pPr>
              <w:spacing w:after="0" w:line="240" w:lineRule="auto"/>
              <w:rPr>
                <w:rFonts w:ascii="Times New Roman" w:eastAsia="Calibri" w:hAnsi="Times New Roman" w:cs="Times New Roman"/>
                <w:lang w:eastAsia="x-none"/>
              </w:rPr>
            </w:pPr>
            <w:r w:rsidRPr="005063D7">
              <w:rPr>
                <w:rFonts w:ascii="Times New Roman" w:eastAsia="Calibri" w:hAnsi="Times New Roman" w:cs="Times New Roman"/>
                <w:lang w:eastAsia="x-none"/>
              </w:rPr>
              <w:t>наследуемые и подаренные денежные средства (при наличии)</w:t>
            </w:r>
          </w:p>
        </w:tc>
        <w:tc>
          <w:tcPr>
            <w:tcW w:w="3118" w:type="dxa"/>
            <w:gridSpan w:val="2"/>
          </w:tcPr>
          <w:p w:rsidR="00D92658" w:rsidRPr="005063D7" w:rsidRDefault="00D92658" w:rsidP="00D92658">
            <w:pPr>
              <w:spacing w:after="0" w:line="240" w:lineRule="auto"/>
              <w:jc w:val="both"/>
              <w:rPr>
                <w:rFonts w:ascii="Times New Roman" w:eastAsia="Calibri" w:hAnsi="Times New Roman" w:cs="Times New Roman"/>
              </w:rPr>
            </w:pPr>
          </w:p>
        </w:tc>
        <w:tc>
          <w:tcPr>
            <w:tcW w:w="3261" w:type="dxa"/>
          </w:tcPr>
          <w:p w:rsidR="00D92658" w:rsidRPr="005063D7" w:rsidRDefault="00D92658" w:rsidP="00D92658">
            <w:pPr>
              <w:autoSpaceDE w:val="0"/>
              <w:autoSpaceDN w:val="0"/>
              <w:adjustRightInd w:val="0"/>
              <w:spacing w:after="0" w:line="240" w:lineRule="auto"/>
              <w:ind w:firstLine="720"/>
              <w:rPr>
                <w:rFonts w:ascii="Times New Roman" w:eastAsia="Calibri" w:hAnsi="Times New Roman" w:cs="Times New Roman"/>
              </w:rPr>
            </w:pPr>
          </w:p>
        </w:tc>
      </w:tr>
    </w:tbl>
    <w:p w:rsidR="00D92658" w:rsidRPr="005063D7" w:rsidRDefault="00D92658" w:rsidP="00D92658">
      <w:pPr>
        <w:spacing w:after="200" w:line="276" w:lineRule="auto"/>
        <w:jc w:val="both"/>
        <w:rPr>
          <w:rFonts w:ascii="Times New Roman" w:eastAsia="Calibri" w:hAnsi="Times New Roman" w:cs="Times New Roman"/>
          <w:sz w:val="24"/>
          <w:szCs w:val="24"/>
        </w:rPr>
      </w:pPr>
    </w:p>
    <w:p w:rsidR="00D92658" w:rsidRPr="005063D7" w:rsidRDefault="00D92658" w:rsidP="00D92658">
      <w:pPr>
        <w:spacing w:after="0" w:line="240" w:lineRule="auto"/>
        <w:jc w:val="both"/>
        <w:rPr>
          <w:rFonts w:ascii="Times New Roman" w:eastAsia="Calibri" w:hAnsi="Times New Roman" w:cs="Times New Roman"/>
          <w:sz w:val="24"/>
          <w:szCs w:val="24"/>
        </w:rPr>
      </w:pPr>
      <w:r w:rsidRPr="005063D7">
        <w:rPr>
          <w:rFonts w:ascii="Times New Roman" w:eastAsia="Calibri" w:hAnsi="Times New Roman" w:cs="Times New Roman"/>
          <w:sz w:val="24"/>
          <w:szCs w:val="24"/>
        </w:rPr>
        <w:t xml:space="preserve">Прошу исключить из общей </w:t>
      </w:r>
      <w:proofErr w:type="gramStart"/>
      <w:r w:rsidRPr="005063D7">
        <w:rPr>
          <w:rFonts w:ascii="Times New Roman" w:eastAsia="Calibri" w:hAnsi="Times New Roman" w:cs="Times New Roman"/>
          <w:sz w:val="24"/>
          <w:szCs w:val="24"/>
        </w:rPr>
        <w:t>суммы  дохода</w:t>
      </w:r>
      <w:proofErr w:type="gramEnd"/>
      <w:r w:rsidRPr="005063D7">
        <w:rPr>
          <w:rFonts w:ascii="Times New Roman" w:eastAsia="Calibri" w:hAnsi="Times New Roman" w:cs="Times New Roman"/>
          <w:sz w:val="24"/>
          <w:szCs w:val="24"/>
        </w:rPr>
        <w:t xml:space="preserve">,  выплаченные  алименты  в  сумме _______ </w:t>
      </w:r>
      <w:proofErr w:type="spellStart"/>
      <w:r w:rsidRPr="005063D7">
        <w:rPr>
          <w:rFonts w:ascii="Times New Roman" w:eastAsia="Calibri" w:hAnsi="Times New Roman" w:cs="Times New Roman"/>
          <w:sz w:val="24"/>
          <w:szCs w:val="24"/>
        </w:rPr>
        <w:t>руб</w:t>
      </w:r>
      <w:proofErr w:type="spellEnd"/>
      <w:r w:rsidRPr="005063D7">
        <w:rPr>
          <w:rFonts w:ascii="Times New Roman" w:eastAsia="Calibri" w:hAnsi="Times New Roman" w:cs="Times New Roman"/>
          <w:sz w:val="24"/>
          <w:szCs w:val="24"/>
        </w:rPr>
        <w:t>.________коп., удерживаемые по ____________________________________________________</w:t>
      </w:r>
    </w:p>
    <w:p w:rsidR="00D92658" w:rsidRPr="005063D7" w:rsidRDefault="00D92658" w:rsidP="00D92658">
      <w:pPr>
        <w:widowControl w:val="0"/>
        <w:autoSpaceDE w:val="0"/>
        <w:autoSpaceDN w:val="0"/>
        <w:adjustRightInd w:val="0"/>
        <w:spacing w:after="0" w:line="240" w:lineRule="auto"/>
        <w:jc w:val="both"/>
        <w:rPr>
          <w:rFonts w:ascii="Times New Roman" w:eastAsia="Calibri" w:hAnsi="Times New Roman" w:cs="Times New Roman"/>
          <w:sz w:val="24"/>
          <w:szCs w:val="24"/>
        </w:rPr>
      </w:pPr>
      <w:r w:rsidRPr="005063D7">
        <w:rPr>
          <w:rFonts w:ascii="Times New Roman" w:eastAsia="Calibri" w:hAnsi="Times New Roman" w:cs="Times New Roman"/>
          <w:sz w:val="24"/>
          <w:szCs w:val="24"/>
        </w:rPr>
        <w:t>(основание для удержания алиментов, Ф.И.О. лица, в пользу которого производятся удержания)</w:t>
      </w:r>
    </w:p>
    <w:p w:rsidR="00D92658" w:rsidRPr="005063D7" w:rsidRDefault="00D92658" w:rsidP="00D92658">
      <w:pPr>
        <w:widowControl w:val="0"/>
        <w:autoSpaceDE w:val="0"/>
        <w:autoSpaceDN w:val="0"/>
        <w:adjustRightInd w:val="0"/>
        <w:spacing w:after="0" w:line="240" w:lineRule="auto"/>
        <w:jc w:val="both"/>
        <w:rPr>
          <w:rFonts w:ascii="Times New Roman" w:eastAsia="Calibri" w:hAnsi="Times New Roman" w:cs="Times New Roman"/>
          <w:sz w:val="24"/>
          <w:szCs w:val="24"/>
        </w:rPr>
      </w:pPr>
    </w:p>
    <w:tbl>
      <w:tblPr>
        <w:tblStyle w:val="afb"/>
        <w:tblW w:w="9706" w:type="dxa"/>
        <w:tblLook w:val="04A0" w:firstRow="1" w:lastRow="0" w:firstColumn="1" w:lastColumn="0" w:noHBand="0" w:noVBand="1"/>
      </w:tblPr>
      <w:tblGrid>
        <w:gridCol w:w="651"/>
        <w:gridCol w:w="9055"/>
      </w:tblGrid>
      <w:tr w:rsidR="00D92658" w:rsidRPr="005063D7" w:rsidTr="00D92658">
        <w:trPr>
          <w:trHeight w:val="1291"/>
        </w:trPr>
        <w:tc>
          <w:tcPr>
            <w:tcW w:w="651" w:type="dxa"/>
          </w:tcPr>
          <w:p w:rsidR="00D92658" w:rsidRPr="005063D7" w:rsidRDefault="00D92658" w:rsidP="00D92658">
            <w:pPr>
              <w:spacing w:after="200" w:line="276" w:lineRule="auto"/>
              <w:jc w:val="both"/>
              <w:rPr>
                <w:rFonts w:ascii="Times New Roman" w:hAnsi="Times New Roman"/>
                <w:sz w:val="24"/>
                <w:szCs w:val="24"/>
              </w:rPr>
            </w:pPr>
          </w:p>
        </w:tc>
        <w:tc>
          <w:tcPr>
            <w:tcW w:w="9055" w:type="dxa"/>
          </w:tcPr>
          <w:p w:rsidR="00D92658" w:rsidRPr="005063D7" w:rsidRDefault="00D92658" w:rsidP="00D92658">
            <w:pPr>
              <w:autoSpaceDE w:val="0"/>
              <w:autoSpaceDN w:val="0"/>
              <w:adjustRightInd w:val="0"/>
              <w:jc w:val="both"/>
              <w:rPr>
                <w:rFonts w:ascii="Times New Roman" w:eastAsia="Times New Roman" w:hAnsi="Times New Roman"/>
                <w:sz w:val="24"/>
                <w:szCs w:val="24"/>
              </w:rPr>
            </w:pPr>
            <w:r w:rsidRPr="005063D7">
              <w:rPr>
                <w:rFonts w:ascii="Times New Roman" w:eastAsia="Times New Roman" w:hAnsi="Times New Roman"/>
              </w:rPr>
              <w:t xml:space="preserve">Я и члены моей семьи предупреждены об ответственности, предусмотренной законодательством, за представление недостоверных сведений, а </w:t>
            </w:r>
            <w:proofErr w:type="gramStart"/>
            <w:r w:rsidRPr="005063D7">
              <w:rPr>
                <w:rFonts w:ascii="Times New Roman" w:eastAsia="Times New Roman" w:hAnsi="Times New Roman"/>
              </w:rPr>
              <w:t>так же</w:t>
            </w:r>
            <w:proofErr w:type="gramEnd"/>
            <w:r w:rsidRPr="005063D7">
              <w:rPr>
                <w:rFonts w:ascii="Times New Roman" w:eastAsia="Times New Roman" w:hAnsi="Times New Roman"/>
              </w:rPr>
              <w:t xml:space="preserve"> о том, что при изменении в указанных сведениях о доходе семьи и составе принадлежащего ей имущества мы будем обязаны в 10-дневный срок информировать о них в письменной форме жилищные органы по месту учета</w:t>
            </w:r>
            <w:r w:rsidRPr="005063D7">
              <w:rPr>
                <w:rFonts w:ascii="Arial" w:hAnsi="Arial" w:cs="Arial"/>
                <w:sz w:val="20"/>
                <w:szCs w:val="20"/>
              </w:rPr>
              <w:t>&lt;4&gt;</w:t>
            </w:r>
          </w:p>
        </w:tc>
      </w:tr>
      <w:tr w:rsidR="00D92658" w:rsidRPr="005063D7" w:rsidTr="00D92658">
        <w:trPr>
          <w:trHeight w:val="772"/>
        </w:trPr>
        <w:tc>
          <w:tcPr>
            <w:tcW w:w="651" w:type="dxa"/>
          </w:tcPr>
          <w:p w:rsidR="00D92658" w:rsidRPr="005063D7" w:rsidRDefault="00D92658" w:rsidP="00D92658">
            <w:pPr>
              <w:spacing w:after="200" w:line="276" w:lineRule="auto"/>
              <w:jc w:val="both"/>
              <w:rPr>
                <w:rFonts w:ascii="Times New Roman" w:hAnsi="Times New Roman"/>
                <w:sz w:val="24"/>
                <w:szCs w:val="24"/>
              </w:rPr>
            </w:pPr>
          </w:p>
        </w:tc>
        <w:tc>
          <w:tcPr>
            <w:tcW w:w="9055" w:type="dxa"/>
          </w:tcPr>
          <w:p w:rsidR="00D92658" w:rsidRPr="005063D7" w:rsidRDefault="00D92658" w:rsidP="00D92658">
            <w:pPr>
              <w:autoSpaceDE w:val="0"/>
              <w:autoSpaceDN w:val="0"/>
              <w:adjustRightInd w:val="0"/>
              <w:jc w:val="both"/>
              <w:rPr>
                <w:rFonts w:ascii="Times New Roman" w:eastAsia="Times New Roman" w:hAnsi="Times New Roman"/>
              </w:rPr>
            </w:pPr>
            <w:r w:rsidRPr="005063D7">
              <w:rPr>
                <w:rFonts w:ascii="Times New Roman" w:eastAsia="Times New Roman" w:hAnsi="Times New Roman"/>
              </w:rPr>
              <w:t xml:space="preserve">С перечнем видов доходов, а </w:t>
            </w:r>
            <w:proofErr w:type="gramStart"/>
            <w:r w:rsidRPr="005063D7">
              <w:rPr>
                <w:rFonts w:ascii="Times New Roman" w:eastAsia="Times New Roman" w:hAnsi="Times New Roman"/>
              </w:rPr>
              <w:t>так же</w:t>
            </w:r>
            <w:proofErr w:type="gramEnd"/>
            <w:r w:rsidRPr="005063D7">
              <w:rPr>
                <w:rFonts w:ascii="Times New Roman" w:eastAsia="Times New Roman" w:hAnsi="Times New Roman"/>
              </w:rPr>
              <w:t xml:space="preserve"> имущества, учитываемых при отнесении граждан к малоимущим в целях принятия на учет нуждающихся в жилых помещениях, предоставляемых по договорам социального найма, ознакомлены </w:t>
            </w:r>
            <w:r w:rsidRPr="005063D7">
              <w:rPr>
                <w:rFonts w:ascii="Arial" w:hAnsi="Arial" w:cs="Arial"/>
                <w:sz w:val="20"/>
                <w:szCs w:val="20"/>
              </w:rPr>
              <w:t>&lt;5&gt;</w:t>
            </w:r>
          </w:p>
        </w:tc>
      </w:tr>
      <w:tr w:rsidR="00D92658" w:rsidRPr="005063D7" w:rsidTr="00D92658">
        <w:trPr>
          <w:trHeight w:val="276"/>
        </w:trPr>
        <w:tc>
          <w:tcPr>
            <w:tcW w:w="651" w:type="dxa"/>
          </w:tcPr>
          <w:p w:rsidR="00D92658" w:rsidRPr="005063D7" w:rsidRDefault="00D92658" w:rsidP="00D92658">
            <w:pPr>
              <w:spacing w:after="200" w:line="276" w:lineRule="auto"/>
              <w:jc w:val="both"/>
              <w:rPr>
                <w:rFonts w:ascii="Times New Roman" w:hAnsi="Times New Roman"/>
                <w:sz w:val="24"/>
                <w:szCs w:val="24"/>
              </w:rPr>
            </w:pPr>
          </w:p>
        </w:tc>
        <w:tc>
          <w:tcPr>
            <w:tcW w:w="9055" w:type="dxa"/>
          </w:tcPr>
          <w:p w:rsidR="00D92658" w:rsidRPr="005063D7" w:rsidRDefault="00D92658" w:rsidP="00D92658">
            <w:pPr>
              <w:jc w:val="both"/>
              <w:rPr>
                <w:rFonts w:ascii="Times New Roman" w:eastAsia="Times New Roman" w:hAnsi="Times New Roman"/>
                <w:sz w:val="24"/>
                <w:szCs w:val="24"/>
              </w:rPr>
            </w:pPr>
            <w:r w:rsidRPr="005063D7">
              <w:rPr>
                <w:rFonts w:ascii="Times New Roman" w:eastAsia="Times New Roman" w:hAnsi="Times New Roman"/>
                <w:sz w:val="24"/>
                <w:szCs w:val="24"/>
              </w:rPr>
              <w:t>Я и члены моей семьи даем согласие на проведение проверки представленных сведений</w:t>
            </w:r>
          </w:p>
        </w:tc>
      </w:tr>
      <w:tr w:rsidR="00D92658" w:rsidRPr="005063D7" w:rsidTr="00D92658">
        <w:trPr>
          <w:trHeight w:val="486"/>
        </w:trPr>
        <w:tc>
          <w:tcPr>
            <w:tcW w:w="651" w:type="dxa"/>
          </w:tcPr>
          <w:p w:rsidR="00D92658" w:rsidRPr="005063D7" w:rsidRDefault="00D92658" w:rsidP="00D92658">
            <w:pPr>
              <w:spacing w:after="200" w:line="276" w:lineRule="auto"/>
              <w:jc w:val="both"/>
              <w:rPr>
                <w:rFonts w:ascii="Times New Roman" w:hAnsi="Times New Roman"/>
                <w:sz w:val="24"/>
                <w:szCs w:val="24"/>
              </w:rPr>
            </w:pPr>
          </w:p>
        </w:tc>
        <w:tc>
          <w:tcPr>
            <w:tcW w:w="9055" w:type="dxa"/>
          </w:tcPr>
          <w:p w:rsidR="00D92658" w:rsidRPr="005063D7" w:rsidRDefault="00D92658" w:rsidP="00D92658">
            <w:pPr>
              <w:autoSpaceDE w:val="0"/>
              <w:autoSpaceDN w:val="0"/>
              <w:jc w:val="both"/>
              <w:rPr>
                <w:rFonts w:ascii="Times New Roman" w:hAnsi="Times New Roman"/>
                <w:sz w:val="24"/>
                <w:szCs w:val="24"/>
              </w:rPr>
            </w:pPr>
            <w:r w:rsidRPr="005063D7">
              <w:rPr>
                <w:rFonts w:ascii="Times New Roman" w:hAnsi="Times New Roman"/>
                <w:sz w:val="24"/>
                <w:szCs w:val="24"/>
              </w:rPr>
              <w:t>Я и члены моей семьи даем согласие на проверку указанных в заявлении сведений и на запрос необходимых для рассмотрения заявления документов</w:t>
            </w:r>
          </w:p>
        </w:tc>
      </w:tr>
      <w:tr w:rsidR="00D92658" w:rsidRPr="005063D7" w:rsidTr="00D92658">
        <w:trPr>
          <w:trHeight w:val="486"/>
        </w:trPr>
        <w:tc>
          <w:tcPr>
            <w:tcW w:w="651" w:type="dxa"/>
          </w:tcPr>
          <w:p w:rsidR="00D92658" w:rsidRPr="005063D7" w:rsidRDefault="00D92658" w:rsidP="00D92658">
            <w:pPr>
              <w:spacing w:after="200" w:line="276" w:lineRule="auto"/>
              <w:jc w:val="both"/>
              <w:rPr>
                <w:rFonts w:ascii="Times New Roman" w:hAnsi="Times New Roman"/>
                <w:sz w:val="24"/>
                <w:szCs w:val="24"/>
              </w:rPr>
            </w:pPr>
          </w:p>
        </w:tc>
        <w:tc>
          <w:tcPr>
            <w:tcW w:w="9055" w:type="dxa"/>
          </w:tcPr>
          <w:p w:rsidR="00D92658" w:rsidRPr="005063D7" w:rsidRDefault="00D92658" w:rsidP="00D92658">
            <w:pPr>
              <w:autoSpaceDE w:val="0"/>
              <w:autoSpaceDN w:val="0"/>
              <w:adjustRightInd w:val="0"/>
              <w:jc w:val="both"/>
              <w:rPr>
                <w:rFonts w:ascii="Times New Roman" w:hAnsi="Times New Roman"/>
                <w:sz w:val="24"/>
                <w:szCs w:val="24"/>
              </w:rPr>
            </w:pPr>
            <w:r w:rsidRPr="005063D7">
              <w:rPr>
                <w:rFonts w:ascii="Times New Roman" w:hAnsi="Times New Roman"/>
                <w:sz w:val="24"/>
                <w:szCs w:val="24"/>
              </w:rPr>
              <w:t xml:space="preserve">Я и члены моей семьи даем согласие в соответствии со </w:t>
            </w:r>
            <w:hyperlink r:id="rId21" w:history="1">
              <w:r w:rsidRPr="005063D7">
                <w:rPr>
                  <w:rFonts w:ascii="Times New Roman" w:hAnsi="Times New Roman"/>
                  <w:sz w:val="24"/>
                  <w:szCs w:val="24"/>
                </w:rPr>
                <w:t>статьей 9</w:t>
              </w:r>
            </w:hyperlink>
            <w:r w:rsidRPr="005063D7">
              <w:rPr>
                <w:rFonts w:ascii="Times New Roman" w:hAnsi="Times New Roman"/>
                <w:sz w:val="24"/>
                <w:szCs w:val="24"/>
              </w:rPr>
              <w:t xml:space="preserve"> Федерального закона от 27 июля 2006 года N 152-ФЗ "О персональных данных" на автоматизированную, а также без использования средств автоматизации обработку персональных данных в целях постановки на учет в качестве нуждающихся в жилом помещении, а именно: на совершение действий, предусмотренных </w:t>
            </w:r>
            <w:hyperlink r:id="rId22" w:history="1">
              <w:r w:rsidRPr="005063D7">
                <w:rPr>
                  <w:rFonts w:ascii="Times New Roman" w:hAnsi="Times New Roman"/>
                  <w:sz w:val="24"/>
                  <w:szCs w:val="24"/>
                </w:rPr>
                <w:t>частью 3 статьи 3</w:t>
              </w:r>
            </w:hyperlink>
            <w:r w:rsidRPr="005063D7">
              <w:rPr>
                <w:rFonts w:ascii="Times New Roman" w:hAnsi="Times New Roman"/>
                <w:sz w:val="24"/>
                <w:szCs w:val="24"/>
              </w:rPr>
              <w:t xml:space="preserve"> Федерального закона от 27 июля 2006 года N 152-ФЗ "О персональных данных", с представленными сведениями. Настоящее согласие дается на период до истечения сроков хранения соответствующей информации или документов, содержащих указанную информацию, определяемых в соответствии с законодательством Российской Федерации</w:t>
            </w:r>
          </w:p>
        </w:tc>
      </w:tr>
      <w:tr w:rsidR="00D92658" w:rsidRPr="005063D7" w:rsidTr="00D92658">
        <w:trPr>
          <w:trHeight w:val="262"/>
        </w:trPr>
        <w:tc>
          <w:tcPr>
            <w:tcW w:w="651" w:type="dxa"/>
          </w:tcPr>
          <w:p w:rsidR="00D92658" w:rsidRPr="005063D7" w:rsidRDefault="00D92658" w:rsidP="00D92658">
            <w:pPr>
              <w:spacing w:after="200" w:line="276" w:lineRule="auto"/>
              <w:jc w:val="both"/>
              <w:rPr>
                <w:rFonts w:ascii="Times New Roman" w:hAnsi="Times New Roman"/>
                <w:sz w:val="24"/>
                <w:szCs w:val="24"/>
              </w:rPr>
            </w:pPr>
          </w:p>
        </w:tc>
        <w:tc>
          <w:tcPr>
            <w:tcW w:w="9055" w:type="dxa"/>
          </w:tcPr>
          <w:p w:rsidR="00D92658" w:rsidRPr="005063D7" w:rsidRDefault="00D92658" w:rsidP="00D92658">
            <w:pPr>
              <w:autoSpaceDE w:val="0"/>
              <w:autoSpaceDN w:val="0"/>
              <w:jc w:val="both"/>
              <w:rPr>
                <w:rFonts w:ascii="Times New Roman" w:hAnsi="Times New Roman"/>
                <w:sz w:val="24"/>
                <w:szCs w:val="24"/>
              </w:rPr>
            </w:pPr>
            <w:r w:rsidRPr="005063D7">
              <w:rPr>
                <w:rFonts w:ascii="Times New Roman" w:hAnsi="Times New Roman"/>
                <w:sz w:val="24"/>
                <w:szCs w:val="24"/>
              </w:rPr>
              <w:t>Я и члены моей семьи предупреждены, что в случае принятия нас на учет мы будем обязаны при изменении указанных в заявлении сведений в десятидневный срок информировать о них в письменной форме жилищные органы по месту учета.</w:t>
            </w:r>
          </w:p>
        </w:tc>
      </w:tr>
      <w:tr w:rsidR="00D92658" w:rsidRPr="005063D7" w:rsidTr="00D92658">
        <w:trPr>
          <w:trHeight w:val="262"/>
        </w:trPr>
        <w:tc>
          <w:tcPr>
            <w:tcW w:w="651" w:type="dxa"/>
          </w:tcPr>
          <w:p w:rsidR="00D92658" w:rsidRPr="005063D7" w:rsidRDefault="00D92658" w:rsidP="00D92658">
            <w:pPr>
              <w:spacing w:after="200" w:line="276" w:lineRule="auto"/>
              <w:jc w:val="both"/>
              <w:rPr>
                <w:rFonts w:ascii="Times New Roman" w:hAnsi="Times New Roman"/>
                <w:sz w:val="24"/>
                <w:szCs w:val="24"/>
              </w:rPr>
            </w:pPr>
          </w:p>
        </w:tc>
        <w:tc>
          <w:tcPr>
            <w:tcW w:w="9055" w:type="dxa"/>
          </w:tcPr>
          <w:p w:rsidR="00D92658" w:rsidRPr="005063D7" w:rsidRDefault="00D92658" w:rsidP="00D92658">
            <w:pPr>
              <w:autoSpaceDE w:val="0"/>
              <w:autoSpaceDN w:val="0"/>
              <w:jc w:val="both"/>
              <w:rPr>
                <w:rFonts w:ascii="Times New Roman" w:hAnsi="Times New Roman"/>
                <w:sz w:val="24"/>
                <w:szCs w:val="24"/>
              </w:rPr>
            </w:pPr>
            <w:r w:rsidRPr="005063D7">
              <w:rPr>
                <w:rFonts w:ascii="Times New Roman" w:hAnsi="Times New Roman"/>
                <w:sz w:val="24"/>
                <w:szCs w:val="24"/>
              </w:rPr>
              <w:t>Я и члены моей семьи предупреждены, что в случае выявления сведений, не соответствующих указанным в заявлении и приложенных документах, послуживших основанием для принятия на учет, мы будем сняты с учета в установленном законом порядке.</w:t>
            </w:r>
          </w:p>
        </w:tc>
      </w:tr>
    </w:tbl>
    <w:p w:rsidR="00D92658" w:rsidRPr="005063D7" w:rsidRDefault="00D92658" w:rsidP="00D92658">
      <w:pPr>
        <w:widowControl w:val="0"/>
        <w:autoSpaceDE w:val="0"/>
        <w:autoSpaceDN w:val="0"/>
        <w:adjustRightInd w:val="0"/>
        <w:spacing w:after="0" w:line="240" w:lineRule="auto"/>
        <w:rPr>
          <w:rFonts w:ascii="Times New Roman" w:eastAsia="Calibri" w:hAnsi="Times New Roman" w:cs="Times New Roman"/>
          <w:sz w:val="24"/>
          <w:szCs w:val="24"/>
          <w:lang w:eastAsia="ru-RU"/>
        </w:rPr>
      </w:pPr>
    </w:p>
    <w:p w:rsidR="00D92658" w:rsidRPr="005063D7" w:rsidRDefault="00D92658" w:rsidP="00D92658">
      <w:pPr>
        <w:widowControl w:val="0"/>
        <w:autoSpaceDE w:val="0"/>
        <w:autoSpaceDN w:val="0"/>
        <w:adjustRightInd w:val="0"/>
        <w:spacing w:after="0" w:line="240" w:lineRule="auto"/>
        <w:rPr>
          <w:rFonts w:ascii="Times New Roman" w:eastAsia="Calibri" w:hAnsi="Times New Roman" w:cs="Times New Roman"/>
          <w:lang w:eastAsia="ru-RU"/>
        </w:rPr>
      </w:pPr>
      <w:r w:rsidRPr="005063D7">
        <w:rPr>
          <w:rFonts w:ascii="Times New Roman" w:eastAsia="Calibri" w:hAnsi="Times New Roman" w:cs="Times New Roman"/>
          <w:lang w:eastAsia="ru-RU"/>
        </w:rPr>
        <w:t>Результат рассмотрения заявления прошу:</w:t>
      </w:r>
    </w:p>
    <w:p w:rsidR="00D92658" w:rsidRPr="005063D7" w:rsidRDefault="00D92658" w:rsidP="00D92658">
      <w:pPr>
        <w:widowControl w:val="0"/>
        <w:autoSpaceDE w:val="0"/>
        <w:autoSpaceDN w:val="0"/>
        <w:adjustRightInd w:val="0"/>
        <w:spacing w:after="0" w:line="240" w:lineRule="auto"/>
        <w:ind w:left="709"/>
        <w:rPr>
          <w:rFonts w:ascii="Times New Roman" w:eastAsia="Calibri" w:hAnsi="Times New Roman" w:cs="Times New Roman"/>
          <w:lang w:eastAsia="ru-RU"/>
        </w:rPr>
      </w:pPr>
    </w:p>
    <w:tbl>
      <w:tblPr>
        <w:tblStyle w:val="afb"/>
        <w:tblW w:w="0" w:type="auto"/>
        <w:tblInd w:w="-34" w:type="dxa"/>
        <w:tblLook w:val="04A0" w:firstRow="1" w:lastRow="0" w:firstColumn="1" w:lastColumn="0" w:noHBand="0" w:noVBand="1"/>
      </w:tblPr>
      <w:tblGrid>
        <w:gridCol w:w="709"/>
        <w:gridCol w:w="7655"/>
      </w:tblGrid>
      <w:tr w:rsidR="00D92658" w:rsidRPr="005063D7" w:rsidTr="00D92658">
        <w:tc>
          <w:tcPr>
            <w:tcW w:w="709" w:type="dxa"/>
          </w:tcPr>
          <w:p w:rsidR="00D92658" w:rsidRPr="005063D7" w:rsidRDefault="00D92658" w:rsidP="00D92658">
            <w:pPr>
              <w:autoSpaceDE w:val="0"/>
              <w:autoSpaceDN w:val="0"/>
              <w:spacing w:after="200" w:line="276" w:lineRule="auto"/>
              <w:jc w:val="center"/>
              <w:rPr>
                <w:rFonts w:ascii="Times New Roman" w:hAnsi="Times New Roman"/>
              </w:rPr>
            </w:pPr>
          </w:p>
        </w:tc>
        <w:tc>
          <w:tcPr>
            <w:tcW w:w="7655" w:type="dxa"/>
          </w:tcPr>
          <w:p w:rsidR="00D92658" w:rsidRPr="005063D7" w:rsidRDefault="00D92658" w:rsidP="00D92658">
            <w:pPr>
              <w:widowControl w:val="0"/>
              <w:autoSpaceDE w:val="0"/>
              <w:autoSpaceDN w:val="0"/>
              <w:adjustRightInd w:val="0"/>
              <w:rPr>
                <w:rFonts w:ascii="Times New Roman" w:hAnsi="Times New Roman"/>
              </w:rPr>
            </w:pPr>
            <w:r w:rsidRPr="005063D7">
              <w:rPr>
                <w:rFonts w:ascii="Times New Roman" w:hAnsi="Times New Roman"/>
              </w:rPr>
              <w:t>выдать на руки в ОМСУ/Организации</w:t>
            </w:r>
          </w:p>
        </w:tc>
      </w:tr>
      <w:tr w:rsidR="00D92658" w:rsidRPr="005063D7" w:rsidTr="00D92658">
        <w:tc>
          <w:tcPr>
            <w:tcW w:w="709" w:type="dxa"/>
          </w:tcPr>
          <w:p w:rsidR="00D92658" w:rsidRPr="005063D7" w:rsidRDefault="00D92658" w:rsidP="00D92658">
            <w:pPr>
              <w:autoSpaceDE w:val="0"/>
              <w:autoSpaceDN w:val="0"/>
              <w:spacing w:after="200" w:line="276" w:lineRule="auto"/>
              <w:jc w:val="center"/>
              <w:rPr>
                <w:rFonts w:ascii="Times New Roman" w:hAnsi="Times New Roman"/>
              </w:rPr>
            </w:pPr>
          </w:p>
        </w:tc>
        <w:tc>
          <w:tcPr>
            <w:tcW w:w="7655" w:type="dxa"/>
          </w:tcPr>
          <w:p w:rsidR="00D92658" w:rsidRPr="005063D7" w:rsidRDefault="00D92658" w:rsidP="00D92658">
            <w:pPr>
              <w:widowControl w:val="0"/>
              <w:autoSpaceDE w:val="0"/>
              <w:autoSpaceDN w:val="0"/>
              <w:adjustRightInd w:val="0"/>
              <w:rPr>
                <w:rFonts w:ascii="Times New Roman" w:hAnsi="Times New Roman"/>
              </w:rPr>
            </w:pPr>
            <w:r w:rsidRPr="005063D7">
              <w:rPr>
                <w:rFonts w:ascii="Times New Roman" w:hAnsi="Times New Roman"/>
              </w:rPr>
              <w:t>выдать на руки в МФЦ</w:t>
            </w:r>
          </w:p>
        </w:tc>
      </w:tr>
      <w:tr w:rsidR="00D92658" w:rsidRPr="005063D7" w:rsidTr="00D92658">
        <w:tc>
          <w:tcPr>
            <w:tcW w:w="709" w:type="dxa"/>
          </w:tcPr>
          <w:p w:rsidR="00D92658" w:rsidRPr="005063D7" w:rsidRDefault="00D92658" w:rsidP="00D92658">
            <w:pPr>
              <w:autoSpaceDE w:val="0"/>
              <w:autoSpaceDN w:val="0"/>
              <w:spacing w:after="200" w:line="276" w:lineRule="auto"/>
              <w:jc w:val="center"/>
              <w:rPr>
                <w:rFonts w:ascii="Times New Roman" w:hAnsi="Times New Roman"/>
              </w:rPr>
            </w:pPr>
          </w:p>
        </w:tc>
        <w:tc>
          <w:tcPr>
            <w:tcW w:w="7655" w:type="dxa"/>
          </w:tcPr>
          <w:p w:rsidR="00D92658" w:rsidRPr="005063D7" w:rsidRDefault="00D92658" w:rsidP="00D92658">
            <w:pPr>
              <w:widowControl w:val="0"/>
              <w:autoSpaceDE w:val="0"/>
              <w:autoSpaceDN w:val="0"/>
              <w:adjustRightInd w:val="0"/>
              <w:spacing w:after="200" w:line="276" w:lineRule="auto"/>
              <w:rPr>
                <w:rFonts w:ascii="Times New Roman" w:hAnsi="Times New Roman"/>
              </w:rPr>
            </w:pPr>
            <w:r w:rsidRPr="005063D7">
              <w:rPr>
                <w:rFonts w:ascii="Times New Roman" w:hAnsi="Times New Roman"/>
              </w:rPr>
              <w:t>направить в электронной форме в личный кабинет на ПГУ ЛО/ЕПГУ</w:t>
            </w:r>
          </w:p>
        </w:tc>
      </w:tr>
      <w:tr w:rsidR="00D92658" w:rsidRPr="005063D7" w:rsidTr="00D92658">
        <w:tc>
          <w:tcPr>
            <w:tcW w:w="709" w:type="dxa"/>
          </w:tcPr>
          <w:p w:rsidR="00D92658" w:rsidRPr="005063D7" w:rsidRDefault="00D92658" w:rsidP="00D92658">
            <w:pPr>
              <w:autoSpaceDE w:val="0"/>
              <w:autoSpaceDN w:val="0"/>
              <w:spacing w:after="200" w:line="276" w:lineRule="auto"/>
              <w:jc w:val="center"/>
              <w:rPr>
                <w:rFonts w:ascii="Times New Roman" w:hAnsi="Times New Roman"/>
              </w:rPr>
            </w:pPr>
          </w:p>
        </w:tc>
        <w:tc>
          <w:tcPr>
            <w:tcW w:w="7655" w:type="dxa"/>
          </w:tcPr>
          <w:p w:rsidR="00D92658" w:rsidRPr="005063D7" w:rsidRDefault="00D92658" w:rsidP="00D92658">
            <w:pPr>
              <w:autoSpaceDE w:val="0"/>
              <w:autoSpaceDN w:val="0"/>
              <w:spacing w:after="200" w:line="276" w:lineRule="auto"/>
              <w:rPr>
                <w:rFonts w:ascii="Times New Roman" w:hAnsi="Times New Roman"/>
              </w:rPr>
            </w:pPr>
            <w:r w:rsidRPr="005063D7">
              <w:rPr>
                <w:rFonts w:ascii="Times New Roman" w:hAnsi="Times New Roman"/>
              </w:rPr>
              <w:t>направить по электронной почте: (указать адрес электронной почты)</w:t>
            </w:r>
          </w:p>
        </w:tc>
      </w:tr>
    </w:tbl>
    <w:p w:rsidR="00D92658" w:rsidRPr="005063D7" w:rsidRDefault="00D92658" w:rsidP="00D92658">
      <w:pPr>
        <w:autoSpaceDE w:val="0"/>
        <w:autoSpaceDN w:val="0"/>
        <w:spacing w:before="120" w:after="120" w:line="240" w:lineRule="auto"/>
        <w:ind w:firstLine="720"/>
        <w:rPr>
          <w:rFonts w:ascii="Times New Roman" w:eastAsia="Calibri" w:hAnsi="Times New Roman" w:cs="Times New Roman"/>
          <w:lang w:eastAsia="ru-RU"/>
        </w:rPr>
      </w:pPr>
      <w:r w:rsidRPr="005063D7">
        <w:rPr>
          <w:rFonts w:ascii="Times New Roman" w:eastAsia="Calibri" w:hAnsi="Times New Roman" w:cs="Times New Roman"/>
          <w:lang w:eastAsia="ru-RU"/>
        </w:rPr>
        <w:t>Подпись заявителя:</w:t>
      </w: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D92658" w:rsidRPr="005063D7" w:rsidTr="00D92658">
        <w:tc>
          <w:tcPr>
            <w:tcW w:w="5557" w:type="dxa"/>
            <w:gridSpan w:val="8"/>
            <w:tcBorders>
              <w:top w:val="nil"/>
              <w:left w:val="nil"/>
              <w:bottom w:val="single" w:sz="4" w:space="0" w:color="auto"/>
              <w:right w:val="nil"/>
            </w:tcBorders>
            <w:vAlign w:val="bottom"/>
          </w:tcPr>
          <w:p w:rsidR="00D92658" w:rsidRPr="005063D7" w:rsidRDefault="00D92658" w:rsidP="00D92658">
            <w:pPr>
              <w:autoSpaceDE w:val="0"/>
              <w:autoSpaceDN w:val="0"/>
              <w:spacing w:after="0" w:line="240" w:lineRule="auto"/>
              <w:rPr>
                <w:rFonts w:ascii="Times New Roman" w:eastAsia="Calibri" w:hAnsi="Times New Roman" w:cs="Times New Roman"/>
                <w:lang w:eastAsia="ru-RU"/>
              </w:rPr>
            </w:pPr>
          </w:p>
        </w:tc>
        <w:tc>
          <w:tcPr>
            <w:tcW w:w="708" w:type="dxa"/>
            <w:tcBorders>
              <w:top w:val="nil"/>
              <w:left w:val="nil"/>
              <w:bottom w:val="nil"/>
              <w:right w:val="nil"/>
            </w:tcBorders>
            <w:vAlign w:val="bottom"/>
          </w:tcPr>
          <w:p w:rsidR="00D92658" w:rsidRPr="005063D7" w:rsidRDefault="00D92658" w:rsidP="00D92658">
            <w:pPr>
              <w:autoSpaceDE w:val="0"/>
              <w:autoSpaceDN w:val="0"/>
              <w:spacing w:after="0" w:line="240" w:lineRule="auto"/>
              <w:rPr>
                <w:rFonts w:ascii="Times New Roman" w:eastAsia="Calibri" w:hAnsi="Times New Roman" w:cs="Times New Roman"/>
                <w:lang w:eastAsia="ru-RU"/>
              </w:rPr>
            </w:pPr>
          </w:p>
        </w:tc>
        <w:tc>
          <w:tcPr>
            <w:tcW w:w="2977" w:type="dxa"/>
            <w:tcBorders>
              <w:top w:val="nil"/>
              <w:left w:val="nil"/>
              <w:bottom w:val="single" w:sz="4" w:space="0" w:color="auto"/>
              <w:right w:val="nil"/>
            </w:tcBorders>
            <w:vAlign w:val="bottom"/>
          </w:tcPr>
          <w:p w:rsidR="00D92658" w:rsidRPr="005063D7" w:rsidRDefault="00D92658" w:rsidP="00D92658">
            <w:pPr>
              <w:autoSpaceDE w:val="0"/>
              <w:autoSpaceDN w:val="0"/>
              <w:spacing w:after="0" w:line="240" w:lineRule="auto"/>
              <w:rPr>
                <w:rFonts w:ascii="Times New Roman" w:eastAsia="Calibri" w:hAnsi="Times New Roman" w:cs="Times New Roman"/>
                <w:lang w:eastAsia="ru-RU"/>
              </w:rPr>
            </w:pPr>
          </w:p>
        </w:tc>
      </w:tr>
      <w:tr w:rsidR="00D92658" w:rsidRPr="005063D7" w:rsidTr="00D92658">
        <w:tc>
          <w:tcPr>
            <w:tcW w:w="5557" w:type="dxa"/>
            <w:gridSpan w:val="8"/>
            <w:tcBorders>
              <w:top w:val="nil"/>
              <w:left w:val="nil"/>
              <w:bottom w:val="nil"/>
              <w:right w:val="nil"/>
            </w:tcBorders>
          </w:tcPr>
          <w:p w:rsidR="00D92658" w:rsidRPr="005063D7" w:rsidRDefault="00D92658" w:rsidP="00D92658">
            <w:pPr>
              <w:autoSpaceDE w:val="0"/>
              <w:autoSpaceDN w:val="0"/>
              <w:spacing w:after="0" w:line="240" w:lineRule="auto"/>
              <w:jc w:val="center"/>
              <w:rPr>
                <w:rFonts w:ascii="Times New Roman" w:eastAsia="Calibri" w:hAnsi="Times New Roman" w:cs="Times New Roman"/>
                <w:lang w:eastAsia="ru-RU"/>
              </w:rPr>
            </w:pPr>
            <w:r w:rsidRPr="005063D7">
              <w:rPr>
                <w:rFonts w:ascii="Times New Roman" w:eastAsia="Calibri" w:hAnsi="Times New Roman" w:cs="Times New Roman"/>
                <w:lang w:eastAsia="ru-RU"/>
              </w:rPr>
              <w:t>(фамилия, имя, отчество)</w:t>
            </w:r>
          </w:p>
        </w:tc>
        <w:tc>
          <w:tcPr>
            <w:tcW w:w="708" w:type="dxa"/>
            <w:tcBorders>
              <w:top w:val="nil"/>
              <w:left w:val="nil"/>
              <w:bottom w:val="nil"/>
              <w:right w:val="nil"/>
            </w:tcBorders>
          </w:tcPr>
          <w:p w:rsidR="00D92658" w:rsidRPr="005063D7" w:rsidRDefault="00D92658" w:rsidP="00D92658">
            <w:pPr>
              <w:autoSpaceDE w:val="0"/>
              <w:autoSpaceDN w:val="0"/>
              <w:spacing w:after="0" w:line="240" w:lineRule="auto"/>
              <w:jc w:val="center"/>
              <w:rPr>
                <w:rFonts w:ascii="Times New Roman" w:eastAsia="Calibri" w:hAnsi="Times New Roman" w:cs="Times New Roman"/>
                <w:lang w:eastAsia="ru-RU"/>
              </w:rPr>
            </w:pPr>
          </w:p>
        </w:tc>
        <w:tc>
          <w:tcPr>
            <w:tcW w:w="2977" w:type="dxa"/>
            <w:tcBorders>
              <w:top w:val="nil"/>
              <w:left w:val="nil"/>
              <w:bottom w:val="nil"/>
              <w:right w:val="nil"/>
            </w:tcBorders>
          </w:tcPr>
          <w:p w:rsidR="00D92658" w:rsidRPr="005063D7" w:rsidRDefault="00D92658" w:rsidP="00D92658">
            <w:pPr>
              <w:autoSpaceDE w:val="0"/>
              <w:autoSpaceDN w:val="0"/>
              <w:spacing w:after="0" w:line="240" w:lineRule="auto"/>
              <w:jc w:val="center"/>
              <w:rPr>
                <w:rFonts w:ascii="Times New Roman" w:eastAsia="Calibri" w:hAnsi="Times New Roman" w:cs="Times New Roman"/>
                <w:lang w:eastAsia="ru-RU"/>
              </w:rPr>
            </w:pPr>
            <w:r w:rsidRPr="005063D7">
              <w:rPr>
                <w:rFonts w:ascii="Times New Roman" w:eastAsia="Calibri" w:hAnsi="Times New Roman" w:cs="Times New Roman"/>
                <w:lang w:eastAsia="ru-RU"/>
              </w:rPr>
              <w:t>(подпись)</w:t>
            </w:r>
          </w:p>
        </w:tc>
      </w:tr>
      <w:tr w:rsidR="00D92658" w:rsidRPr="005063D7" w:rsidTr="00D92658">
        <w:trPr>
          <w:gridAfter w:val="3"/>
          <w:wAfter w:w="4111" w:type="dxa"/>
          <w:trHeight w:val="202"/>
        </w:trPr>
        <w:tc>
          <w:tcPr>
            <w:tcW w:w="170" w:type="dxa"/>
            <w:tcBorders>
              <w:top w:val="nil"/>
              <w:left w:val="nil"/>
              <w:bottom w:val="nil"/>
              <w:right w:val="nil"/>
            </w:tcBorders>
            <w:vAlign w:val="bottom"/>
          </w:tcPr>
          <w:p w:rsidR="00D92658" w:rsidRPr="005063D7" w:rsidRDefault="00D92658" w:rsidP="00D92658">
            <w:pPr>
              <w:autoSpaceDE w:val="0"/>
              <w:autoSpaceDN w:val="0"/>
              <w:spacing w:before="120" w:after="0" w:line="240" w:lineRule="auto"/>
              <w:rPr>
                <w:rFonts w:ascii="Times New Roman" w:eastAsia="Calibri" w:hAnsi="Times New Roman" w:cs="Times New Roman"/>
                <w:lang w:eastAsia="ru-RU"/>
              </w:rPr>
            </w:pPr>
            <w:r w:rsidRPr="005063D7">
              <w:rPr>
                <w:rFonts w:ascii="Times New Roman" w:eastAsia="Calibri" w:hAnsi="Times New Roman" w:cs="Times New Roman"/>
                <w:lang w:eastAsia="ru-RU"/>
              </w:rPr>
              <w:t>«</w:t>
            </w:r>
          </w:p>
        </w:tc>
        <w:tc>
          <w:tcPr>
            <w:tcW w:w="567" w:type="dxa"/>
            <w:tcBorders>
              <w:top w:val="nil"/>
              <w:left w:val="nil"/>
              <w:bottom w:val="single" w:sz="4" w:space="0" w:color="auto"/>
              <w:right w:val="nil"/>
            </w:tcBorders>
            <w:vAlign w:val="bottom"/>
          </w:tcPr>
          <w:p w:rsidR="00D92658" w:rsidRPr="005063D7" w:rsidRDefault="00D92658" w:rsidP="00D92658">
            <w:pPr>
              <w:autoSpaceDE w:val="0"/>
              <w:autoSpaceDN w:val="0"/>
              <w:spacing w:after="0" w:line="240" w:lineRule="auto"/>
              <w:jc w:val="center"/>
              <w:rPr>
                <w:rFonts w:ascii="Times New Roman" w:eastAsia="Calibri" w:hAnsi="Times New Roman" w:cs="Times New Roman"/>
                <w:lang w:eastAsia="ru-RU"/>
              </w:rPr>
            </w:pPr>
          </w:p>
        </w:tc>
        <w:tc>
          <w:tcPr>
            <w:tcW w:w="170" w:type="dxa"/>
            <w:tcBorders>
              <w:top w:val="nil"/>
              <w:left w:val="nil"/>
              <w:bottom w:val="nil"/>
              <w:right w:val="nil"/>
            </w:tcBorders>
            <w:vAlign w:val="bottom"/>
          </w:tcPr>
          <w:p w:rsidR="00D92658" w:rsidRPr="005063D7" w:rsidRDefault="00D92658" w:rsidP="00D92658">
            <w:pPr>
              <w:autoSpaceDE w:val="0"/>
              <w:autoSpaceDN w:val="0"/>
              <w:spacing w:after="0" w:line="240" w:lineRule="auto"/>
              <w:rPr>
                <w:rFonts w:ascii="Times New Roman" w:eastAsia="Calibri" w:hAnsi="Times New Roman" w:cs="Times New Roman"/>
                <w:lang w:eastAsia="ru-RU"/>
              </w:rPr>
            </w:pPr>
            <w:r w:rsidRPr="005063D7">
              <w:rPr>
                <w:rFonts w:ascii="Times New Roman" w:eastAsia="Calibri" w:hAnsi="Times New Roman" w:cs="Times New Roman"/>
                <w:lang w:eastAsia="ru-RU"/>
              </w:rPr>
              <w:t>«</w:t>
            </w:r>
          </w:p>
        </w:tc>
        <w:tc>
          <w:tcPr>
            <w:tcW w:w="2665" w:type="dxa"/>
            <w:tcBorders>
              <w:top w:val="nil"/>
              <w:left w:val="nil"/>
              <w:bottom w:val="single" w:sz="4" w:space="0" w:color="auto"/>
              <w:right w:val="nil"/>
            </w:tcBorders>
            <w:vAlign w:val="bottom"/>
          </w:tcPr>
          <w:p w:rsidR="00D92658" w:rsidRPr="005063D7" w:rsidRDefault="00D92658" w:rsidP="00D92658">
            <w:pPr>
              <w:autoSpaceDE w:val="0"/>
              <w:autoSpaceDN w:val="0"/>
              <w:spacing w:after="0" w:line="240" w:lineRule="auto"/>
              <w:jc w:val="center"/>
              <w:rPr>
                <w:rFonts w:ascii="Times New Roman" w:eastAsia="Calibri" w:hAnsi="Times New Roman" w:cs="Times New Roman"/>
                <w:lang w:eastAsia="ru-RU"/>
              </w:rPr>
            </w:pPr>
          </w:p>
        </w:tc>
        <w:tc>
          <w:tcPr>
            <w:tcW w:w="397" w:type="dxa"/>
            <w:tcBorders>
              <w:top w:val="nil"/>
              <w:left w:val="nil"/>
              <w:bottom w:val="nil"/>
              <w:right w:val="nil"/>
            </w:tcBorders>
            <w:vAlign w:val="bottom"/>
          </w:tcPr>
          <w:p w:rsidR="00D92658" w:rsidRPr="005063D7" w:rsidRDefault="00D92658" w:rsidP="00D92658">
            <w:pPr>
              <w:autoSpaceDE w:val="0"/>
              <w:autoSpaceDN w:val="0"/>
              <w:spacing w:after="0" w:line="240" w:lineRule="auto"/>
              <w:jc w:val="right"/>
              <w:rPr>
                <w:rFonts w:ascii="Times New Roman" w:eastAsia="Calibri" w:hAnsi="Times New Roman" w:cs="Times New Roman"/>
                <w:lang w:eastAsia="ru-RU"/>
              </w:rPr>
            </w:pPr>
            <w:r w:rsidRPr="005063D7">
              <w:rPr>
                <w:rFonts w:ascii="Times New Roman" w:eastAsia="Calibri" w:hAnsi="Times New Roman" w:cs="Times New Roman"/>
                <w:lang w:eastAsia="ru-RU"/>
              </w:rPr>
              <w:t>20</w:t>
            </w:r>
          </w:p>
        </w:tc>
        <w:tc>
          <w:tcPr>
            <w:tcW w:w="454" w:type="dxa"/>
            <w:tcBorders>
              <w:top w:val="nil"/>
              <w:left w:val="nil"/>
              <w:bottom w:val="single" w:sz="4" w:space="0" w:color="auto"/>
              <w:right w:val="nil"/>
            </w:tcBorders>
            <w:vAlign w:val="bottom"/>
          </w:tcPr>
          <w:p w:rsidR="00D92658" w:rsidRPr="005063D7" w:rsidRDefault="00D92658" w:rsidP="00D92658">
            <w:pPr>
              <w:autoSpaceDE w:val="0"/>
              <w:autoSpaceDN w:val="0"/>
              <w:spacing w:after="0" w:line="240" w:lineRule="auto"/>
              <w:rPr>
                <w:rFonts w:ascii="Times New Roman" w:eastAsia="Calibri" w:hAnsi="Times New Roman" w:cs="Times New Roman"/>
                <w:lang w:eastAsia="ru-RU"/>
              </w:rPr>
            </w:pPr>
          </w:p>
        </w:tc>
        <w:tc>
          <w:tcPr>
            <w:tcW w:w="708" w:type="dxa"/>
            <w:tcBorders>
              <w:top w:val="nil"/>
              <w:left w:val="nil"/>
              <w:bottom w:val="nil"/>
              <w:right w:val="nil"/>
            </w:tcBorders>
            <w:vAlign w:val="bottom"/>
          </w:tcPr>
          <w:p w:rsidR="00D92658" w:rsidRPr="005063D7" w:rsidRDefault="00D92658" w:rsidP="00D92658">
            <w:pPr>
              <w:autoSpaceDE w:val="0"/>
              <w:autoSpaceDN w:val="0"/>
              <w:spacing w:after="0" w:line="240" w:lineRule="auto"/>
              <w:rPr>
                <w:rFonts w:ascii="Times New Roman" w:eastAsia="Calibri" w:hAnsi="Times New Roman" w:cs="Times New Roman"/>
                <w:lang w:eastAsia="ru-RU"/>
              </w:rPr>
            </w:pPr>
            <w:r w:rsidRPr="005063D7">
              <w:rPr>
                <w:rFonts w:ascii="Times New Roman" w:eastAsia="Calibri" w:hAnsi="Times New Roman" w:cs="Times New Roman"/>
                <w:lang w:eastAsia="ru-RU"/>
              </w:rPr>
              <w:t>года</w:t>
            </w:r>
          </w:p>
        </w:tc>
      </w:tr>
    </w:tbl>
    <w:p w:rsidR="00D92658" w:rsidRPr="005063D7" w:rsidRDefault="00D92658" w:rsidP="00D92658">
      <w:pPr>
        <w:autoSpaceDE w:val="0"/>
        <w:autoSpaceDN w:val="0"/>
        <w:spacing w:before="240" w:after="0" w:line="240" w:lineRule="auto"/>
        <w:ind w:firstLine="720"/>
        <w:rPr>
          <w:rFonts w:ascii="Times New Roman" w:eastAsia="Calibri" w:hAnsi="Times New Roman" w:cs="Times New Roman"/>
          <w:lang w:eastAsia="ru-RU"/>
        </w:rPr>
      </w:pPr>
      <w:r w:rsidRPr="005063D7">
        <w:rPr>
          <w:rFonts w:ascii="Times New Roman" w:eastAsia="Calibri" w:hAnsi="Times New Roman" w:cs="Times New Roman"/>
          <w:lang w:eastAsia="ru-RU"/>
        </w:rPr>
        <w:t>К заявлению прилагаются следующие документы:</w:t>
      </w:r>
    </w:p>
    <w:p w:rsidR="00D92658" w:rsidRPr="005063D7" w:rsidRDefault="00D92658" w:rsidP="00D92658">
      <w:pPr>
        <w:numPr>
          <w:ilvl w:val="0"/>
          <w:numId w:val="27"/>
        </w:numPr>
        <w:tabs>
          <w:tab w:val="left" w:pos="284"/>
        </w:tabs>
        <w:autoSpaceDE w:val="0"/>
        <w:autoSpaceDN w:val="0"/>
        <w:spacing w:after="0" w:line="240" w:lineRule="auto"/>
        <w:rPr>
          <w:rFonts w:ascii="Times New Roman" w:eastAsia="Calibri" w:hAnsi="Times New Roman" w:cs="Times New Roman"/>
        </w:rPr>
      </w:pPr>
      <w:r w:rsidRPr="005063D7">
        <w:rPr>
          <w:rFonts w:ascii="Times New Roman" w:eastAsia="Calibri" w:hAnsi="Times New Roman" w:cs="Times New Roman"/>
        </w:rPr>
        <w:t>___________________________________________________________________________</w:t>
      </w:r>
    </w:p>
    <w:p w:rsidR="00D92658" w:rsidRPr="005063D7" w:rsidRDefault="00D92658" w:rsidP="00D92658">
      <w:pPr>
        <w:numPr>
          <w:ilvl w:val="0"/>
          <w:numId w:val="27"/>
        </w:numPr>
        <w:tabs>
          <w:tab w:val="left" w:pos="284"/>
        </w:tabs>
        <w:autoSpaceDE w:val="0"/>
        <w:autoSpaceDN w:val="0"/>
        <w:spacing w:after="0" w:line="240" w:lineRule="auto"/>
        <w:rPr>
          <w:rFonts w:ascii="Times New Roman" w:eastAsia="Calibri" w:hAnsi="Times New Roman" w:cs="Times New Roman"/>
          <w:lang w:eastAsia="ru-RU"/>
        </w:rPr>
      </w:pPr>
      <w:r w:rsidRPr="005063D7">
        <w:rPr>
          <w:rFonts w:ascii="Times New Roman" w:eastAsia="Calibri" w:hAnsi="Times New Roman" w:cs="Times New Roman"/>
          <w:lang w:eastAsia="ru-RU"/>
        </w:rPr>
        <w:t>_____________________________________________________________________</w:t>
      </w:r>
    </w:p>
    <w:p w:rsidR="00D92658" w:rsidRPr="005063D7" w:rsidRDefault="00D92658" w:rsidP="00D92658">
      <w:pPr>
        <w:numPr>
          <w:ilvl w:val="0"/>
          <w:numId w:val="27"/>
        </w:numPr>
        <w:tabs>
          <w:tab w:val="left" w:pos="284"/>
        </w:tabs>
        <w:autoSpaceDE w:val="0"/>
        <w:autoSpaceDN w:val="0"/>
        <w:spacing w:after="0" w:line="240" w:lineRule="auto"/>
        <w:rPr>
          <w:rFonts w:ascii="Times New Roman" w:eastAsia="Calibri" w:hAnsi="Times New Roman" w:cs="Times New Roman"/>
          <w:lang w:eastAsia="ru-RU"/>
        </w:rPr>
      </w:pPr>
      <w:r w:rsidRPr="005063D7">
        <w:rPr>
          <w:rFonts w:ascii="Times New Roman" w:eastAsia="Calibri" w:hAnsi="Times New Roman" w:cs="Times New Roman"/>
          <w:lang w:eastAsia="ru-RU"/>
        </w:rPr>
        <w:t>_____________________________________________________________________</w:t>
      </w:r>
    </w:p>
    <w:p w:rsidR="00D92658" w:rsidRPr="005063D7" w:rsidRDefault="00D92658" w:rsidP="00D92658">
      <w:pPr>
        <w:tabs>
          <w:tab w:val="left" w:pos="284"/>
        </w:tabs>
        <w:autoSpaceDE w:val="0"/>
        <w:autoSpaceDN w:val="0"/>
        <w:spacing w:after="0" w:line="240" w:lineRule="auto"/>
        <w:ind w:left="720"/>
        <w:rPr>
          <w:rFonts w:ascii="Times New Roman" w:eastAsia="Calibri" w:hAnsi="Times New Roman" w:cs="Times New Roman"/>
          <w:lang w:eastAsia="ru-RU"/>
        </w:rPr>
      </w:pPr>
    </w:p>
    <w:p w:rsidR="00D92658" w:rsidRPr="005063D7" w:rsidRDefault="00D92658" w:rsidP="00D92658">
      <w:pPr>
        <w:tabs>
          <w:tab w:val="left" w:pos="284"/>
        </w:tabs>
        <w:autoSpaceDE w:val="0"/>
        <w:autoSpaceDN w:val="0"/>
        <w:spacing w:after="0" w:line="240" w:lineRule="auto"/>
        <w:ind w:left="720"/>
        <w:rPr>
          <w:rFonts w:ascii="Times New Roman" w:eastAsia="Calibri" w:hAnsi="Times New Roman" w:cs="Times New Roman"/>
          <w:lang w:eastAsia="ru-RU"/>
        </w:rPr>
      </w:pPr>
      <w:r w:rsidRPr="005063D7">
        <w:rPr>
          <w:rFonts w:ascii="Times New Roman" w:eastAsia="Calibri" w:hAnsi="Times New Roman" w:cs="Times New Roman"/>
          <w:lang w:eastAsia="ru-RU"/>
        </w:rPr>
        <w:t>Дата принятия заявления «______» _____________ 20_____ года</w:t>
      </w:r>
    </w:p>
    <w:p w:rsidR="00D92658" w:rsidRPr="005063D7" w:rsidRDefault="00D92658" w:rsidP="00D92658">
      <w:pPr>
        <w:tabs>
          <w:tab w:val="left" w:pos="284"/>
        </w:tabs>
        <w:autoSpaceDE w:val="0"/>
        <w:autoSpaceDN w:val="0"/>
        <w:spacing w:after="0" w:line="240" w:lineRule="auto"/>
        <w:ind w:left="720"/>
        <w:rPr>
          <w:rFonts w:ascii="Times New Roman" w:eastAsia="Calibri" w:hAnsi="Times New Roman" w:cs="Times New Roman"/>
          <w:lang w:eastAsia="ru-RU"/>
        </w:rPr>
      </w:pPr>
      <w:r w:rsidRPr="005063D7">
        <w:rPr>
          <w:rFonts w:ascii="Times New Roman" w:eastAsia="Calibri" w:hAnsi="Times New Roman" w:cs="Times New Roman"/>
          <w:lang w:eastAsia="ru-RU"/>
        </w:rPr>
        <w:t>Заявителю выдана расписка в получении заявления и прилагаемых копий документов.</w:t>
      </w:r>
    </w:p>
    <w:p w:rsidR="00D92658" w:rsidRPr="005063D7" w:rsidRDefault="00D92658" w:rsidP="00D92658">
      <w:pPr>
        <w:spacing w:after="0" w:line="240" w:lineRule="auto"/>
        <w:rPr>
          <w:rFonts w:ascii="Times New Roman" w:eastAsia="Times New Roman" w:hAnsi="Times New Roman" w:cs="Times New Roman"/>
          <w:lang w:eastAsia="ru-RU"/>
        </w:rPr>
      </w:pPr>
    </w:p>
    <w:tbl>
      <w:tblPr>
        <w:tblpPr w:leftFromText="180" w:rightFromText="180" w:vertAnchor="text" w:horzAnchor="margin" w:tblpY="-33"/>
        <w:tblW w:w="9382" w:type="dxa"/>
        <w:tblLayout w:type="fixed"/>
        <w:tblCellMar>
          <w:left w:w="28" w:type="dxa"/>
          <w:right w:w="28" w:type="dxa"/>
        </w:tblCellMar>
        <w:tblLook w:val="0000" w:firstRow="0" w:lastRow="0" w:firstColumn="0" w:lastColumn="0" w:noHBand="0" w:noVBand="0"/>
      </w:tblPr>
      <w:tblGrid>
        <w:gridCol w:w="3385"/>
        <w:gridCol w:w="651"/>
        <w:gridCol w:w="1871"/>
        <w:gridCol w:w="268"/>
        <w:gridCol w:w="3207"/>
      </w:tblGrid>
      <w:tr w:rsidR="00D92658" w:rsidRPr="005063D7" w:rsidTr="00D92658">
        <w:trPr>
          <w:trHeight w:val="458"/>
        </w:trPr>
        <w:tc>
          <w:tcPr>
            <w:tcW w:w="3385" w:type="dxa"/>
            <w:tcBorders>
              <w:top w:val="nil"/>
              <w:left w:val="nil"/>
              <w:bottom w:val="single" w:sz="4" w:space="0" w:color="auto"/>
              <w:right w:val="nil"/>
            </w:tcBorders>
            <w:vAlign w:val="bottom"/>
          </w:tcPr>
          <w:p w:rsidR="00D92658" w:rsidRPr="005063D7" w:rsidRDefault="00D92658" w:rsidP="00D92658">
            <w:pPr>
              <w:autoSpaceDE w:val="0"/>
              <w:autoSpaceDN w:val="0"/>
              <w:spacing w:after="0" w:line="240" w:lineRule="auto"/>
              <w:rPr>
                <w:rFonts w:ascii="Times New Roman" w:eastAsia="Calibri" w:hAnsi="Times New Roman" w:cs="Times New Roman"/>
                <w:lang w:eastAsia="ru-RU"/>
              </w:rPr>
            </w:pPr>
          </w:p>
        </w:tc>
        <w:tc>
          <w:tcPr>
            <w:tcW w:w="651" w:type="dxa"/>
            <w:tcBorders>
              <w:top w:val="nil"/>
              <w:left w:val="nil"/>
              <w:bottom w:val="nil"/>
              <w:right w:val="nil"/>
            </w:tcBorders>
            <w:vAlign w:val="bottom"/>
          </w:tcPr>
          <w:p w:rsidR="00D92658" w:rsidRPr="005063D7" w:rsidRDefault="00D92658" w:rsidP="00D92658">
            <w:pPr>
              <w:autoSpaceDE w:val="0"/>
              <w:autoSpaceDN w:val="0"/>
              <w:spacing w:after="0" w:line="240" w:lineRule="auto"/>
              <w:rPr>
                <w:rFonts w:ascii="Times New Roman" w:eastAsia="Calibri" w:hAnsi="Times New Roman" w:cs="Times New Roman"/>
                <w:lang w:eastAsia="ru-RU"/>
              </w:rPr>
            </w:pPr>
          </w:p>
        </w:tc>
        <w:tc>
          <w:tcPr>
            <w:tcW w:w="1871" w:type="dxa"/>
            <w:tcBorders>
              <w:top w:val="nil"/>
              <w:left w:val="nil"/>
              <w:bottom w:val="single" w:sz="4" w:space="0" w:color="auto"/>
              <w:right w:val="nil"/>
            </w:tcBorders>
            <w:vAlign w:val="bottom"/>
          </w:tcPr>
          <w:p w:rsidR="00D92658" w:rsidRPr="005063D7" w:rsidRDefault="00D92658" w:rsidP="00D92658">
            <w:pPr>
              <w:autoSpaceDE w:val="0"/>
              <w:autoSpaceDN w:val="0"/>
              <w:spacing w:after="0" w:line="240" w:lineRule="auto"/>
              <w:rPr>
                <w:rFonts w:ascii="Times New Roman" w:eastAsia="Calibri" w:hAnsi="Times New Roman" w:cs="Times New Roman"/>
                <w:lang w:eastAsia="ru-RU"/>
              </w:rPr>
            </w:pPr>
          </w:p>
        </w:tc>
        <w:tc>
          <w:tcPr>
            <w:tcW w:w="268" w:type="dxa"/>
            <w:tcBorders>
              <w:top w:val="nil"/>
              <w:left w:val="nil"/>
              <w:bottom w:val="nil"/>
              <w:right w:val="nil"/>
            </w:tcBorders>
          </w:tcPr>
          <w:p w:rsidR="00D92658" w:rsidRPr="005063D7" w:rsidRDefault="00D92658" w:rsidP="00D92658">
            <w:pPr>
              <w:autoSpaceDE w:val="0"/>
              <w:autoSpaceDN w:val="0"/>
              <w:spacing w:after="0" w:line="240" w:lineRule="auto"/>
              <w:rPr>
                <w:rFonts w:ascii="Times New Roman" w:eastAsia="Calibri" w:hAnsi="Times New Roman" w:cs="Times New Roman"/>
                <w:lang w:eastAsia="ru-RU"/>
              </w:rPr>
            </w:pPr>
          </w:p>
        </w:tc>
        <w:tc>
          <w:tcPr>
            <w:tcW w:w="3207" w:type="dxa"/>
            <w:tcBorders>
              <w:top w:val="nil"/>
              <w:left w:val="nil"/>
              <w:bottom w:val="single" w:sz="4" w:space="0" w:color="auto"/>
              <w:right w:val="nil"/>
            </w:tcBorders>
          </w:tcPr>
          <w:p w:rsidR="00D92658" w:rsidRPr="005063D7" w:rsidRDefault="00D92658" w:rsidP="00D92658">
            <w:pPr>
              <w:autoSpaceDE w:val="0"/>
              <w:autoSpaceDN w:val="0"/>
              <w:spacing w:after="0" w:line="240" w:lineRule="auto"/>
              <w:rPr>
                <w:rFonts w:ascii="Times New Roman" w:eastAsia="Calibri" w:hAnsi="Times New Roman" w:cs="Times New Roman"/>
                <w:lang w:eastAsia="ru-RU"/>
              </w:rPr>
            </w:pPr>
          </w:p>
        </w:tc>
      </w:tr>
      <w:tr w:rsidR="00D92658" w:rsidRPr="005063D7" w:rsidTr="00D92658">
        <w:trPr>
          <w:trHeight w:val="361"/>
        </w:trPr>
        <w:tc>
          <w:tcPr>
            <w:tcW w:w="3385" w:type="dxa"/>
            <w:tcBorders>
              <w:top w:val="nil"/>
              <w:left w:val="nil"/>
              <w:bottom w:val="nil"/>
              <w:right w:val="nil"/>
            </w:tcBorders>
          </w:tcPr>
          <w:p w:rsidR="00D92658" w:rsidRPr="005063D7" w:rsidRDefault="00D92658" w:rsidP="00D92658">
            <w:pPr>
              <w:autoSpaceDE w:val="0"/>
              <w:autoSpaceDN w:val="0"/>
              <w:spacing w:after="0" w:line="240" w:lineRule="auto"/>
              <w:jc w:val="center"/>
              <w:rPr>
                <w:rFonts w:ascii="Times New Roman" w:eastAsia="Calibri" w:hAnsi="Times New Roman" w:cs="Times New Roman"/>
                <w:lang w:eastAsia="ru-RU"/>
              </w:rPr>
            </w:pPr>
            <w:r w:rsidRPr="005063D7">
              <w:rPr>
                <w:rFonts w:ascii="Times New Roman" w:eastAsia="Calibri" w:hAnsi="Times New Roman" w:cs="Times New Roman"/>
                <w:lang w:eastAsia="ru-RU"/>
              </w:rPr>
              <w:t>(должность)</w:t>
            </w:r>
          </w:p>
        </w:tc>
        <w:tc>
          <w:tcPr>
            <w:tcW w:w="651" w:type="dxa"/>
            <w:tcBorders>
              <w:top w:val="nil"/>
              <w:left w:val="nil"/>
              <w:bottom w:val="nil"/>
              <w:right w:val="nil"/>
            </w:tcBorders>
          </w:tcPr>
          <w:p w:rsidR="00D92658" w:rsidRPr="005063D7" w:rsidRDefault="00D92658" w:rsidP="00D92658">
            <w:pPr>
              <w:autoSpaceDE w:val="0"/>
              <w:autoSpaceDN w:val="0"/>
              <w:spacing w:after="0" w:line="240" w:lineRule="auto"/>
              <w:jc w:val="center"/>
              <w:rPr>
                <w:rFonts w:ascii="Times New Roman" w:eastAsia="Calibri" w:hAnsi="Times New Roman" w:cs="Times New Roman"/>
                <w:lang w:eastAsia="ru-RU"/>
              </w:rPr>
            </w:pPr>
          </w:p>
        </w:tc>
        <w:tc>
          <w:tcPr>
            <w:tcW w:w="1871" w:type="dxa"/>
            <w:tcBorders>
              <w:top w:val="nil"/>
              <w:left w:val="nil"/>
              <w:bottom w:val="nil"/>
              <w:right w:val="nil"/>
            </w:tcBorders>
          </w:tcPr>
          <w:p w:rsidR="00D92658" w:rsidRPr="005063D7" w:rsidRDefault="00D92658" w:rsidP="00D92658">
            <w:pPr>
              <w:autoSpaceDE w:val="0"/>
              <w:autoSpaceDN w:val="0"/>
              <w:spacing w:after="0" w:line="240" w:lineRule="auto"/>
              <w:jc w:val="center"/>
              <w:rPr>
                <w:rFonts w:ascii="Times New Roman" w:eastAsia="Calibri" w:hAnsi="Times New Roman" w:cs="Times New Roman"/>
                <w:lang w:eastAsia="ru-RU"/>
              </w:rPr>
            </w:pPr>
            <w:r w:rsidRPr="005063D7">
              <w:rPr>
                <w:rFonts w:ascii="Times New Roman" w:eastAsia="Calibri" w:hAnsi="Times New Roman" w:cs="Times New Roman"/>
                <w:lang w:eastAsia="ru-RU"/>
              </w:rPr>
              <w:t>(подпись)</w:t>
            </w:r>
          </w:p>
        </w:tc>
        <w:tc>
          <w:tcPr>
            <w:tcW w:w="268" w:type="dxa"/>
            <w:tcBorders>
              <w:top w:val="nil"/>
              <w:left w:val="nil"/>
              <w:bottom w:val="nil"/>
              <w:right w:val="nil"/>
            </w:tcBorders>
          </w:tcPr>
          <w:p w:rsidR="00D92658" w:rsidRPr="005063D7" w:rsidRDefault="00D92658" w:rsidP="00D92658">
            <w:pPr>
              <w:autoSpaceDE w:val="0"/>
              <w:autoSpaceDN w:val="0"/>
              <w:spacing w:after="0" w:line="240" w:lineRule="auto"/>
              <w:jc w:val="center"/>
              <w:rPr>
                <w:rFonts w:ascii="Times New Roman" w:eastAsia="Calibri" w:hAnsi="Times New Roman" w:cs="Times New Roman"/>
                <w:lang w:eastAsia="ru-RU"/>
              </w:rPr>
            </w:pPr>
          </w:p>
        </w:tc>
        <w:tc>
          <w:tcPr>
            <w:tcW w:w="3207" w:type="dxa"/>
            <w:tcBorders>
              <w:top w:val="nil"/>
              <w:left w:val="nil"/>
              <w:bottom w:val="nil"/>
              <w:right w:val="nil"/>
            </w:tcBorders>
          </w:tcPr>
          <w:p w:rsidR="00D92658" w:rsidRPr="005063D7" w:rsidRDefault="00D92658" w:rsidP="00D92658">
            <w:pPr>
              <w:autoSpaceDE w:val="0"/>
              <w:autoSpaceDN w:val="0"/>
              <w:spacing w:after="0" w:line="240" w:lineRule="auto"/>
              <w:jc w:val="center"/>
              <w:rPr>
                <w:rFonts w:ascii="Times New Roman" w:eastAsia="Calibri" w:hAnsi="Times New Roman" w:cs="Times New Roman"/>
                <w:lang w:eastAsia="ru-RU"/>
              </w:rPr>
            </w:pPr>
            <w:r w:rsidRPr="005063D7">
              <w:rPr>
                <w:rFonts w:ascii="Times New Roman" w:eastAsia="Calibri" w:hAnsi="Times New Roman" w:cs="Times New Roman"/>
                <w:lang w:eastAsia="ru-RU"/>
              </w:rPr>
              <w:t>(фамилия, имя, отчество)</w:t>
            </w:r>
          </w:p>
        </w:tc>
      </w:tr>
    </w:tbl>
    <w:p w:rsidR="00D92658" w:rsidRPr="005063D7" w:rsidRDefault="00D92658" w:rsidP="00D92658">
      <w:pPr>
        <w:spacing w:after="0" w:line="240" w:lineRule="auto"/>
        <w:rPr>
          <w:rFonts w:ascii="Calibri" w:eastAsia="Calibri" w:hAnsi="Calibri" w:cs="Calibri"/>
        </w:rPr>
      </w:pPr>
    </w:p>
    <w:p w:rsidR="00D92658" w:rsidRPr="005063D7" w:rsidRDefault="00D92658" w:rsidP="00D92658">
      <w:pPr>
        <w:spacing w:after="0" w:line="240" w:lineRule="auto"/>
        <w:rPr>
          <w:rFonts w:ascii="Calibri" w:eastAsia="Calibri" w:hAnsi="Calibri" w:cs="Calibri"/>
        </w:rPr>
      </w:pPr>
    </w:p>
    <w:p w:rsidR="00D92658" w:rsidRPr="005063D7" w:rsidRDefault="00D92658" w:rsidP="00D92658">
      <w:pPr>
        <w:spacing w:after="0" w:line="240" w:lineRule="auto"/>
        <w:rPr>
          <w:rFonts w:ascii="Calibri" w:eastAsia="Calibri" w:hAnsi="Calibri" w:cs="Calibri"/>
        </w:rPr>
      </w:pPr>
    </w:p>
    <w:p w:rsidR="00D92658" w:rsidRPr="005063D7" w:rsidRDefault="00D92658" w:rsidP="00D92658">
      <w:pPr>
        <w:tabs>
          <w:tab w:val="left" w:pos="284"/>
        </w:tabs>
        <w:autoSpaceDE w:val="0"/>
        <w:autoSpaceDN w:val="0"/>
        <w:spacing w:after="0" w:line="240" w:lineRule="auto"/>
        <w:ind w:left="720"/>
        <w:jc w:val="right"/>
        <w:rPr>
          <w:rFonts w:ascii="Times New Roman" w:eastAsia="Calibri" w:hAnsi="Times New Roman" w:cs="Times New Roman"/>
          <w:lang w:eastAsia="ru-RU"/>
        </w:rPr>
      </w:pPr>
      <w:r w:rsidRPr="005063D7">
        <w:rPr>
          <w:rFonts w:ascii="Times New Roman" w:eastAsia="Calibri" w:hAnsi="Times New Roman" w:cs="Times New Roman"/>
          <w:lang w:eastAsia="ru-RU"/>
        </w:rPr>
        <w:t xml:space="preserve">(Место </w:t>
      </w:r>
      <w:proofErr w:type="gramStart"/>
      <w:r w:rsidRPr="005063D7">
        <w:rPr>
          <w:rFonts w:ascii="Times New Roman" w:eastAsia="Calibri" w:hAnsi="Times New Roman" w:cs="Times New Roman"/>
          <w:lang w:eastAsia="ru-RU"/>
        </w:rPr>
        <w:t xml:space="preserve">печати)   </w:t>
      </w:r>
      <w:proofErr w:type="gramEnd"/>
      <w:r w:rsidRPr="005063D7">
        <w:rPr>
          <w:rFonts w:ascii="Times New Roman" w:eastAsia="Calibri" w:hAnsi="Times New Roman" w:cs="Times New Roman"/>
          <w:lang w:eastAsia="ru-RU"/>
        </w:rPr>
        <w:t>_________________________</w:t>
      </w:r>
    </w:p>
    <w:p w:rsidR="00D92658" w:rsidRPr="005063D7" w:rsidRDefault="00D92658" w:rsidP="00D92658">
      <w:pPr>
        <w:tabs>
          <w:tab w:val="left" w:pos="284"/>
        </w:tabs>
        <w:autoSpaceDE w:val="0"/>
        <w:autoSpaceDN w:val="0"/>
        <w:spacing w:after="0" w:line="240" w:lineRule="auto"/>
        <w:ind w:left="720"/>
        <w:jc w:val="center"/>
        <w:rPr>
          <w:rFonts w:ascii="Times New Roman" w:eastAsia="Calibri" w:hAnsi="Times New Roman" w:cs="Times New Roman"/>
          <w:sz w:val="24"/>
          <w:szCs w:val="24"/>
          <w:lang w:eastAsia="ru-RU"/>
        </w:rPr>
      </w:pPr>
      <w:r w:rsidRPr="005063D7">
        <w:rPr>
          <w:rFonts w:ascii="Times New Roman" w:eastAsia="Calibri" w:hAnsi="Times New Roman" w:cs="Times New Roman"/>
          <w:lang w:eastAsia="ru-RU"/>
        </w:rPr>
        <w:t xml:space="preserve">                                                                                               (подпись заявителя</w:t>
      </w:r>
      <w:r w:rsidRPr="005063D7">
        <w:rPr>
          <w:rFonts w:ascii="Times New Roman" w:eastAsia="Calibri" w:hAnsi="Times New Roman" w:cs="Times New Roman"/>
          <w:sz w:val="24"/>
          <w:szCs w:val="24"/>
          <w:lang w:eastAsia="ru-RU"/>
        </w:rPr>
        <w:t xml:space="preserve">)  </w:t>
      </w:r>
    </w:p>
    <w:p w:rsidR="00D92658" w:rsidRPr="005063D7" w:rsidRDefault="00D92658" w:rsidP="00D92658">
      <w:pPr>
        <w:spacing w:after="0" w:line="240" w:lineRule="auto"/>
        <w:rPr>
          <w:rFonts w:ascii="Times New Roman" w:eastAsia="Calibri" w:hAnsi="Times New Roman" w:cs="Times New Roman"/>
          <w:sz w:val="24"/>
          <w:szCs w:val="24"/>
          <w:lang w:eastAsia="ru-RU"/>
        </w:rPr>
      </w:pPr>
    </w:p>
    <w:p w:rsidR="00D92658" w:rsidRPr="005063D7" w:rsidRDefault="00D92658" w:rsidP="00D92658">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5063D7">
        <w:rPr>
          <w:rFonts w:ascii="Times New Roman" w:eastAsia="Calibri" w:hAnsi="Times New Roman" w:cs="Times New Roman"/>
          <w:sz w:val="24"/>
          <w:szCs w:val="24"/>
          <w:lang w:eastAsia="ru-RU"/>
        </w:rPr>
        <w:t>--------------------------------</w:t>
      </w:r>
    </w:p>
    <w:p w:rsidR="00D92658" w:rsidRPr="005063D7" w:rsidRDefault="00D92658" w:rsidP="00D92658">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5063D7">
        <w:rPr>
          <w:rFonts w:ascii="Times New Roman" w:eastAsia="Calibri" w:hAnsi="Times New Roman" w:cs="Times New Roman"/>
          <w:sz w:val="24"/>
          <w:szCs w:val="24"/>
          <w:lang w:eastAsia="ru-RU"/>
        </w:rPr>
        <w:t>&lt;1&gt; В случае если заявителем/представителем заявителя представляется иной документ, удостоверяющий личность, то графа не заполняется, к заявлению приобщается копия (скан) указанного документа.</w:t>
      </w:r>
    </w:p>
    <w:p w:rsidR="00D92658" w:rsidRPr="005063D7" w:rsidRDefault="00D92658" w:rsidP="00D92658">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5063D7">
        <w:rPr>
          <w:rFonts w:ascii="Times New Roman" w:eastAsia="Calibri" w:hAnsi="Times New Roman" w:cs="Times New Roman"/>
          <w:sz w:val="24"/>
          <w:szCs w:val="24"/>
          <w:lang w:eastAsia="ru-RU"/>
        </w:rPr>
        <w:t xml:space="preserve">&lt;2&gt; Заполняется для подтверждения </w:t>
      </w:r>
      <w:proofErr w:type="spellStart"/>
      <w:r w:rsidRPr="005063D7">
        <w:rPr>
          <w:rFonts w:ascii="Times New Roman" w:eastAsia="Calibri" w:hAnsi="Times New Roman" w:cs="Times New Roman"/>
          <w:sz w:val="24"/>
          <w:szCs w:val="24"/>
          <w:lang w:eastAsia="ru-RU"/>
        </w:rPr>
        <w:t>малоимущности</w:t>
      </w:r>
      <w:proofErr w:type="spellEnd"/>
      <w:r w:rsidRPr="005063D7">
        <w:rPr>
          <w:rFonts w:ascii="Times New Roman" w:eastAsia="Calibri" w:hAnsi="Times New Roman" w:cs="Times New Roman"/>
          <w:sz w:val="24"/>
          <w:szCs w:val="24"/>
          <w:lang w:eastAsia="ru-RU"/>
        </w:rPr>
        <w:t>.</w:t>
      </w:r>
    </w:p>
    <w:p w:rsidR="00D92658" w:rsidRPr="005063D7" w:rsidRDefault="00D92658" w:rsidP="00D92658">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5063D7">
        <w:rPr>
          <w:rFonts w:ascii="Times New Roman" w:eastAsia="Calibri" w:hAnsi="Times New Roman" w:cs="Times New Roman"/>
          <w:sz w:val="24"/>
          <w:szCs w:val="24"/>
          <w:lang w:eastAsia="ru-RU"/>
        </w:rPr>
        <w:t xml:space="preserve">&lt;3&gt; Заполняется для подтверждения </w:t>
      </w:r>
      <w:proofErr w:type="spellStart"/>
      <w:r w:rsidRPr="005063D7">
        <w:rPr>
          <w:rFonts w:ascii="Times New Roman" w:eastAsia="Calibri" w:hAnsi="Times New Roman" w:cs="Times New Roman"/>
          <w:sz w:val="24"/>
          <w:szCs w:val="24"/>
          <w:lang w:eastAsia="ru-RU"/>
        </w:rPr>
        <w:t>малоимущности</w:t>
      </w:r>
      <w:proofErr w:type="spellEnd"/>
      <w:r w:rsidRPr="005063D7">
        <w:rPr>
          <w:rFonts w:ascii="Times New Roman" w:eastAsia="Calibri" w:hAnsi="Times New Roman" w:cs="Times New Roman"/>
          <w:sz w:val="24"/>
          <w:szCs w:val="24"/>
          <w:lang w:eastAsia="ru-RU"/>
        </w:rPr>
        <w:t>.</w:t>
      </w:r>
    </w:p>
    <w:p w:rsidR="00D92658" w:rsidRPr="005063D7" w:rsidRDefault="00D92658" w:rsidP="00D92658">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5063D7">
        <w:rPr>
          <w:rFonts w:ascii="Times New Roman" w:eastAsia="Calibri" w:hAnsi="Times New Roman" w:cs="Times New Roman"/>
          <w:sz w:val="24"/>
          <w:szCs w:val="24"/>
          <w:lang w:eastAsia="ru-RU"/>
        </w:rPr>
        <w:t xml:space="preserve">&lt;4&gt; Заполняется для подтверждения </w:t>
      </w:r>
      <w:proofErr w:type="spellStart"/>
      <w:r w:rsidRPr="005063D7">
        <w:rPr>
          <w:rFonts w:ascii="Times New Roman" w:eastAsia="Calibri" w:hAnsi="Times New Roman" w:cs="Times New Roman"/>
          <w:sz w:val="24"/>
          <w:szCs w:val="24"/>
          <w:lang w:eastAsia="ru-RU"/>
        </w:rPr>
        <w:t>малоимущности</w:t>
      </w:r>
      <w:proofErr w:type="spellEnd"/>
      <w:r w:rsidRPr="005063D7">
        <w:rPr>
          <w:rFonts w:ascii="Times New Roman" w:eastAsia="Calibri" w:hAnsi="Times New Roman" w:cs="Times New Roman"/>
          <w:sz w:val="24"/>
          <w:szCs w:val="24"/>
          <w:lang w:eastAsia="ru-RU"/>
        </w:rPr>
        <w:t>.</w:t>
      </w:r>
    </w:p>
    <w:p w:rsidR="00D92658" w:rsidRPr="005063D7" w:rsidRDefault="00D92658" w:rsidP="00D92658">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5063D7">
        <w:rPr>
          <w:rFonts w:ascii="Times New Roman" w:eastAsia="Calibri" w:hAnsi="Times New Roman" w:cs="Times New Roman"/>
          <w:sz w:val="24"/>
          <w:szCs w:val="24"/>
          <w:lang w:eastAsia="ru-RU"/>
        </w:rPr>
        <w:t xml:space="preserve">&lt;5&gt; Заполняется для подтверждения </w:t>
      </w:r>
      <w:proofErr w:type="spellStart"/>
      <w:r w:rsidRPr="005063D7">
        <w:rPr>
          <w:rFonts w:ascii="Times New Roman" w:eastAsia="Calibri" w:hAnsi="Times New Roman" w:cs="Times New Roman"/>
          <w:sz w:val="24"/>
          <w:szCs w:val="24"/>
          <w:lang w:eastAsia="ru-RU"/>
        </w:rPr>
        <w:t>малоимущности</w:t>
      </w:r>
      <w:proofErr w:type="spellEnd"/>
      <w:r w:rsidRPr="005063D7">
        <w:rPr>
          <w:rFonts w:ascii="Times New Roman" w:eastAsia="Calibri" w:hAnsi="Times New Roman" w:cs="Times New Roman"/>
          <w:sz w:val="24"/>
          <w:szCs w:val="24"/>
          <w:lang w:eastAsia="ru-RU"/>
        </w:rPr>
        <w:t>.</w:t>
      </w:r>
    </w:p>
    <w:p w:rsidR="00D92658" w:rsidRPr="005063D7" w:rsidRDefault="00D92658" w:rsidP="00D92658">
      <w:pPr>
        <w:spacing w:after="0" w:line="240" w:lineRule="auto"/>
        <w:jc w:val="right"/>
        <w:rPr>
          <w:rFonts w:ascii="Times New Roman" w:eastAsia="Calibri" w:hAnsi="Times New Roman" w:cs="Times New Roman"/>
          <w:sz w:val="24"/>
          <w:szCs w:val="24"/>
          <w:lang w:eastAsia="ru-RU"/>
        </w:rPr>
      </w:pPr>
    </w:p>
    <w:p w:rsidR="00D92658" w:rsidRPr="005063D7" w:rsidRDefault="00D92658" w:rsidP="00D92658">
      <w:pPr>
        <w:spacing w:after="0" w:line="240" w:lineRule="auto"/>
        <w:jc w:val="right"/>
        <w:rPr>
          <w:rFonts w:ascii="Times New Roman" w:eastAsia="Calibri" w:hAnsi="Times New Roman" w:cs="Times New Roman"/>
          <w:sz w:val="24"/>
          <w:szCs w:val="24"/>
          <w:lang w:eastAsia="ru-RU"/>
        </w:rPr>
      </w:pPr>
    </w:p>
    <w:p w:rsidR="00D92658" w:rsidRPr="005063D7" w:rsidRDefault="00D92658" w:rsidP="00D92658">
      <w:pPr>
        <w:spacing w:after="0" w:line="240" w:lineRule="auto"/>
        <w:jc w:val="right"/>
        <w:rPr>
          <w:rFonts w:ascii="Times New Roman" w:eastAsia="Calibri" w:hAnsi="Times New Roman" w:cs="Times New Roman"/>
          <w:sz w:val="24"/>
          <w:szCs w:val="24"/>
          <w:lang w:eastAsia="ru-RU"/>
        </w:rPr>
      </w:pPr>
    </w:p>
    <w:p w:rsidR="00D92658" w:rsidRPr="005063D7" w:rsidRDefault="00D92658" w:rsidP="00D92658">
      <w:pPr>
        <w:spacing w:after="0" w:line="240" w:lineRule="auto"/>
        <w:jc w:val="right"/>
        <w:rPr>
          <w:rFonts w:ascii="Times New Roman" w:eastAsia="Calibri" w:hAnsi="Times New Roman" w:cs="Times New Roman"/>
          <w:sz w:val="24"/>
          <w:szCs w:val="24"/>
          <w:lang w:eastAsia="ru-RU"/>
        </w:rPr>
      </w:pPr>
      <w:r w:rsidRPr="005063D7">
        <w:rPr>
          <w:rFonts w:ascii="Times New Roman" w:eastAsia="Calibri" w:hAnsi="Times New Roman" w:cs="Times New Roman"/>
          <w:sz w:val="24"/>
          <w:szCs w:val="24"/>
          <w:lang w:eastAsia="ru-RU"/>
        </w:rPr>
        <w:t xml:space="preserve">ПРИЛОЖЕНИЕ № </w:t>
      </w:r>
      <w:r w:rsidRPr="005063D7">
        <w:rPr>
          <w:rFonts w:ascii="Times New Roman" w:eastAsia="Calibri" w:hAnsi="Times New Roman" w:cs="Times New Roman"/>
          <w:sz w:val="24"/>
          <w:szCs w:val="24"/>
        </w:rPr>
        <w:t>2</w:t>
      </w:r>
    </w:p>
    <w:p w:rsidR="00D92658" w:rsidRPr="005063D7" w:rsidRDefault="00D92658" w:rsidP="00D92658">
      <w:pPr>
        <w:spacing w:after="0" w:line="240" w:lineRule="auto"/>
        <w:ind w:firstLine="4860"/>
        <w:jc w:val="right"/>
        <w:rPr>
          <w:rFonts w:ascii="Times New Roman" w:eastAsia="Calibri" w:hAnsi="Times New Roman" w:cs="Times New Roman"/>
          <w:sz w:val="24"/>
          <w:szCs w:val="24"/>
          <w:lang w:eastAsia="ru-RU"/>
        </w:rPr>
      </w:pPr>
      <w:r w:rsidRPr="005063D7">
        <w:rPr>
          <w:rFonts w:ascii="Times New Roman" w:eastAsia="Calibri" w:hAnsi="Times New Roman" w:cs="Times New Roman"/>
          <w:sz w:val="24"/>
          <w:szCs w:val="24"/>
          <w:lang w:eastAsia="ru-RU"/>
        </w:rPr>
        <w:t>к административному регламенту</w:t>
      </w:r>
    </w:p>
    <w:p w:rsidR="00D92658" w:rsidRPr="005063D7" w:rsidRDefault="00D92658" w:rsidP="00D92658">
      <w:pPr>
        <w:spacing w:after="0" w:line="240" w:lineRule="auto"/>
        <w:ind w:firstLine="4860"/>
        <w:jc w:val="right"/>
        <w:rPr>
          <w:rFonts w:ascii="Times New Roman" w:eastAsia="Calibri" w:hAnsi="Times New Roman" w:cs="Times New Roman"/>
          <w:sz w:val="24"/>
          <w:szCs w:val="24"/>
          <w:lang w:eastAsia="ru-RU"/>
        </w:rPr>
      </w:pPr>
    </w:p>
    <w:p w:rsidR="00D92658" w:rsidRPr="005063D7" w:rsidRDefault="00D92658" w:rsidP="00D92658">
      <w:pPr>
        <w:autoSpaceDE w:val="0"/>
        <w:autoSpaceDN w:val="0"/>
        <w:spacing w:after="0" w:line="240" w:lineRule="auto"/>
        <w:ind w:left="4536"/>
        <w:jc w:val="both"/>
        <w:rPr>
          <w:rFonts w:ascii="Times New Roman" w:eastAsia="Calibri" w:hAnsi="Times New Roman" w:cs="Times New Roman"/>
          <w:sz w:val="24"/>
          <w:szCs w:val="24"/>
          <w:lang w:eastAsia="ru-RU"/>
        </w:rPr>
      </w:pPr>
      <w:r w:rsidRPr="005063D7">
        <w:rPr>
          <w:rFonts w:ascii="Times New Roman" w:eastAsia="Calibri" w:hAnsi="Times New Roman" w:cs="Times New Roman"/>
          <w:sz w:val="24"/>
          <w:szCs w:val="24"/>
          <w:lang w:eastAsia="ru-RU"/>
        </w:rPr>
        <w:t>Главе администрации муниципального образования</w:t>
      </w:r>
    </w:p>
    <w:p w:rsidR="00D92658" w:rsidRPr="005063D7" w:rsidRDefault="00D92658" w:rsidP="00D92658">
      <w:pPr>
        <w:autoSpaceDE w:val="0"/>
        <w:autoSpaceDN w:val="0"/>
        <w:spacing w:after="0" w:line="240" w:lineRule="auto"/>
        <w:ind w:left="4536"/>
        <w:rPr>
          <w:rFonts w:ascii="Times New Roman" w:eastAsia="Calibri" w:hAnsi="Times New Roman" w:cs="Times New Roman"/>
          <w:sz w:val="24"/>
          <w:szCs w:val="24"/>
          <w:lang w:eastAsia="ru-RU"/>
        </w:rPr>
      </w:pPr>
    </w:p>
    <w:p w:rsidR="00D92658" w:rsidRPr="005063D7" w:rsidRDefault="00D92658" w:rsidP="00D92658">
      <w:pPr>
        <w:autoSpaceDE w:val="0"/>
        <w:autoSpaceDN w:val="0"/>
        <w:spacing w:after="0" w:line="240" w:lineRule="auto"/>
        <w:ind w:left="4536"/>
        <w:rPr>
          <w:rFonts w:ascii="Times New Roman" w:eastAsia="Calibri" w:hAnsi="Times New Roman" w:cs="Times New Roman"/>
          <w:sz w:val="24"/>
          <w:szCs w:val="24"/>
          <w:lang w:eastAsia="ru-RU"/>
        </w:rPr>
      </w:pPr>
    </w:p>
    <w:p w:rsidR="00D92658" w:rsidRPr="005063D7" w:rsidRDefault="00D92658" w:rsidP="00D92658">
      <w:pPr>
        <w:pBdr>
          <w:top w:val="single" w:sz="4" w:space="1" w:color="auto"/>
        </w:pBdr>
        <w:autoSpaceDE w:val="0"/>
        <w:autoSpaceDN w:val="0"/>
        <w:spacing w:after="0" w:line="240" w:lineRule="auto"/>
        <w:ind w:left="4536"/>
        <w:rPr>
          <w:rFonts w:ascii="Times New Roman" w:eastAsia="Calibri" w:hAnsi="Times New Roman" w:cs="Times New Roman"/>
          <w:sz w:val="24"/>
          <w:szCs w:val="24"/>
          <w:lang w:eastAsia="ru-RU"/>
        </w:rPr>
      </w:pPr>
    </w:p>
    <w:p w:rsidR="00D92658" w:rsidRPr="005063D7" w:rsidRDefault="00D92658" w:rsidP="00D92658">
      <w:pPr>
        <w:tabs>
          <w:tab w:val="left" w:pos="4820"/>
        </w:tabs>
        <w:autoSpaceDE w:val="0"/>
        <w:autoSpaceDN w:val="0"/>
        <w:spacing w:after="0" w:line="240" w:lineRule="auto"/>
        <w:ind w:left="4536"/>
        <w:rPr>
          <w:rFonts w:ascii="Times New Roman" w:eastAsia="Calibri" w:hAnsi="Times New Roman" w:cs="Times New Roman"/>
          <w:sz w:val="24"/>
          <w:szCs w:val="24"/>
        </w:rPr>
      </w:pPr>
      <w:r w:rsidRPr="005063D7">
        <w:rPr>
          <w:rFonts w:ascii="Times New Roman" w:eastAsia="Calibri" w:hAnsi="Times New Roman" w:cs="Times New Roman"/>
          <w:sz w:val="24"/>
          <w:szCs w:val="24"/>
        </w:rPr>
        <w:t xml:space="preserve">от заявителя ________________________________________  </w:t>
      </w:r>
    </w:p>
    <w:p w:rsidR="00D92658" w:rsidRPr="005063D7" w:rsidRDefault="00D92658" w:rsidP="00D92658">
      <w:pPr>
        <w:tabs>
          <w:tab w:val="left" w:pos="4820"/>
        </w:tabs>
        <w:autoSpaceDE w:val="0"/>
        <w:autoSpaceDN w:val="0"/>
        <w:spacing w:after="0" w:line="240" w:lineRule="auto"/>
        <w:ind w:left="4536"/>
        <w:rPr>
          <w:rFonts w:ascii="Times New Roman" w:eastAsia="Calibri" w:hAnsi="Times New Roman" w:cs="Times New Roman"/>
          <w:sz w:val="24"/>
          <w:szCs w:val="24"/>
          <w:lang w:eastAsia="ru-RU"/>
        </w:rPr>
      </w:pPr>
      <w:r w:rsidRPr="005063D7">
        <w:rPr>
          <w:rFonts w:ascii="Times New Roman" w:eastAsia="Calibri" w:hAnsi="Times New Roman" w:cs="Times New Roman"/>
          <w:sz w:val="24"/>
          <w:szCs w:val="24"/>
        </w:rPr>
        <w:t xml:space="preserve">   </w:t>
      </w:r>
      <w:r w:rsidRPr="005063D7">
        <w:rPr>
          <w:rFonts w:ascii="Times New Roman" w:eastAsia="Calibri" w:hAnsi="Times New Roman" w:cs="Times New Roman"/>
          <w:i/>
          <w:sz w:val="24"/>
          <w:szCs w:val="24"/>
          <w:vertAlign w:val="superscript"/>
        </w:rPr>
        <w:t xml:space="preserve">фамилия, </w:t>
      </w:r>
      <w:proofErr w:type="gramStart"/>
      <w:r w:rsidRPr="005063D7">
        <w:rPr>
          <w:rFonts w:ascii="Times New Roman" w:eastAsia="Calibri" w:hAnsi="Times New Roman" w:cs="Times New Roman"/>
          <w:i/>
          <w:sz w:val="24"/>
          <w:szCs w:val="24"/>
          <w:vertAlign w:val="superscript"/>
        </w:rPr>
        <w:t>имя,  отчество</w:t>
      </w:r>
      <w:proofErr w:type="gramEnd"/>
      <w:r w:rsidRPr="005063D7">
        <w:rPr>
          <w:rFonts w:ascii="Times New Roman" w:eastAsia="Calibri" w:hAnsi="Times New Roman" w:cs="Times New Roman"/>
          <w:i/>
          <w:sz w:val="24"/>
          <w:szCs w:val="24"/>
          <w:vertAlign w:val="superscript"/>
        </w:rPr>
        <w:t xml:space="preserve">, дата рождения  заполняется заявителем </w:t>
      </w:r>
    </w:p>
    <w:p w:rsidR="00D92658" w:rsidRPr="005063D7" w:rsidRDefault="00D92658" w:rsidP="00D92658">
      <w:pPr>
        <w:pBdr>
          <w:top w:val="single" w:sz="4" w:space="1" w:color="auto"/>
        </w:pBdr>
        <w:autoSpaceDE w:val="0"/>
        <w:autoSpaceDN w:val="0"/>
        <w:spacing w:after="0" w:line="240" w:lineRule="auto"/>
        <w:ind w:left="4536"/>
        <w:rPr>
          <w:rFonts w:ascii="Times New Roman" w:eastAsia="Calibri" w:hAnsi="Times New Roman" w:cs="Times New Roman"/>
          <w:sz w:val="24"/>
          <w:szCs w:val="24"/>
          <w:lang w:eastAsia="ru-RU"/>
        </w:rPr>
      </w:pPr>
    </w:p>
    <w:p w:rsidR="00D92658" w:rsidRPr="005063D7" w:rsidRDefault="00D92658" w:rsidP="00D92658">
      <w:pPr>
        <w:tabs>
          <w:tab w:val="left" w:pos="5529"/>
        </w:tabs>
        <w:autoSpaceDE w:val="0"/>
        <w:autoSpaceDN w:val="0"/>
        <w:spacing w:after="0" w:line="240" w:lineRule="auto"/>
        <w:ind w:left="4536"/>
        <w:rPr>
          <w:rFonts w:ascii="Times New Roman" w:eastAsia="Calibri" w:hAnsi="Times New Roman" w:cs="Times New Roman"/>
          <w:sz w:val="24"/>
          <w:szCs w:val="24"/>
        </w:rPr>
      </w:pPr>
      <w:r w:rsidRPr="005063D7">
        <w:rPr>
          <w:rFonts w:ascii="Times New Roman" w:eastAsia="Calibri" w:hAnsi="Times New Roman" w:cs="Times New Roman"/>
          <w:sz w:val="24"/>
          <w:szCs w:val="24"/>
        </w:rPr>
        <w:t>от представителя заявителя</w:t>
      </w:r>
      <w:r w:rsidRPr="005063D7">
        <w:rPr>
          <w:rFonts w:ascii="Times New Roman" w:eastAsia="Calibri" w:hAnsi="Times New Roman" w:cs="Times New Roman"/>
          <w:sz w:val="24"/>
          <w:szCs w:val="24"/>
        </w:rPr>
        <w:softHyphen/>
        <w:t>________________________________________</w:t>
      </w:r>
    </w:p>
    <w:p w:rsidR="00D92658" w:rsidRPr="005063D7" w:rsidRDefault="00D92658" w:rsidP="00D92658">
      <w:pPr>
        <w:tabs>
          <w:tab w:val="left" w:pos="5529"/>
        </w:tabs>
        <w:autoSpaceDE w:val="0"/>
        <w:autoSpaceDN w:val="0"/>
        <w:spacing w:after="0" w:line="240" w:lineRule="auto"/>
        <w:ind w:left="4536"/>
        <w:rPr>
          <w:rFonts w:ascii="Times New Roman" w:eastAsia="Calibri" w:hAnsi="Times New Roman" w:cs="Times New Roman"/>
          <w:sz w:val="24"/>
          <w:szCs w:val="24"/>
        </w:rPr>
      </w:pPr>
      <w:r w:rsidRPr="005063D7">
        <w:rPr>
          <w:rFonts w:ascii="Times New Roman" w:eastAsia="Calibri" w:hAnsi="Times New Roman" w:cs="Times New Roman"/>
          <w:sz w:val="24"/>
          <w:szCs w:val="24"/>
        </w:rPr>
        <w:t>________________________________________</w:t>
      </w:r>
    </w:p>
    <w:p w:rsidR="00D92658" w:rsidRPr="005063D7" w:rsidRDefault="00D92658" w:rsidP="00D92658">
      <w:pPr>
        <w:tabs>
          <w:tab w:val="left" w:pos="4820"/>
        </w:tabs>
        <w:autoSpaceDE w:val="0"/>
        <w:autoSpaceDN w:val="0"/>
        <w:spacing w:after="0" w:line="240" w:lineRule="auto"/>
        <w:ind w:left="4536"/>
        <w:jc w:val="center"/>
        <w:rPr>
          <w:rFonts w:ascii="Times New Roman" w:eastAsia="Calibri" w:hAnsi="Times New Roman" w:cs="Times New Roman"/>
          <w:sz w:val="24"/>
          <w:szCs w:val="24"/>
        </w:rPr>
      </w:pPr>
      <w:r w:rsidRPr="005063D7">
        <w:rPr>
          <w:rFonts w:ascii="Times New Roman" w:eastAsia="Calibri" w:hAnsi="Times New Roman" w:cs="Times New Roman"/>
          <w:i/>
          <w:sz w:val="24"/>
          <w:szCs w:val="24"/>
          <w:vertAlign w:val="superscript"/>
        </w:rPr>
        <w:t xml:space="preserve">фамилия, </w:t>
      </w:r>
      <w:proofErr w:type="gramStart"/>
      <w:r w:rsidRPr="005063D7">
        <w:rPr>
          <w:rFonts w:ascii="Times New Roman" w:eastAsia="Calibri" w:hAnsi="Times New Roman" w:cs="Times New Roman"/>
          <w:i/>
          <w:sz w:val="24"/>
          <w:szCs w:val="24"/>
          <w:vertAlign w:val="superscript"/>
        </w:rPr>
        <w:t>имя,  отчество</w:t>
      </w:r>
      <w:proofErr w:type="gramEnd"/>
      <w:r w:rsidRPr="005063D7">
        <w:rPr>
          <w:rFonts w:ascii="Times New Roman" w:eastAsia="Calibri" w:hAnsi="Times New Roman" w:cs="Times New Roman"/>
          <w:i/>
          <w:sz w:val="24"/>
          <w:szCs w:val="24"/>
          <w:vertAlign w:val="superscript"/>
        </w:rPr>
        <w:t>, дата рождения  заполняется представителем заявителя от имени заявителя</w:t>
      </w:r>
    </w:p>
    <w:p w:rsidR="00D92658" w:rsidRPr="005063D7" w:rsidRDefault="00D92658" w:rsidP="00D92658">
      <w:pPr>
        <w:tabs>
          <w:tab w:val="left" w:pos="5529"/>
        </w:tabs>
        <w:autoSpaceDE w:val="0"/>
        <w:autoSpaceDN w:val="0"/>
        <w:spacing w:after="0" w:line="240" w:lineRule="auto"/>
        <w:ind w:left="4536"/>
        <w:rPr>
          <w:rFonts w:ascii="Times New Roman" w:eastAsia="Calibri" w:hAnsi="Times New Roman" w:cs="Times New Roman"/>
          <w:sz w:val="24"/>
          <w:szCs w:val="24"/>
          <w:lang w:eastAsia="ru-RU"/>
        </w:rPr>
      </w:pPr>
      <w:r w:rsidRPr="005063D7">
        <w:rPr>
          <w:rFonts w:ascii="Times New Roman" w:eastAsia="Calibri" w:hAnsi="Times New Roman" w:cs="Times New Roman"/>
          <w:sz w:val="24"/>
          <w:szCs w:val="24"/>
        </w:rPr>
        <w:t>Адрес постоянного места жительства заявителя</w:t>
      </w:r>
      <w:r w:rsidRPr="005063D7">
        <w:rPr>
          <w:rFonts w:ascii="Times New Roman" w:eastAsia="Calibri" w:hAnsi="Times New Roman" w:cs="Times New Roman"/>
          <w:sz w:val="24"/>
          <w:szCs w:val="24"/>
          <w:lang w:eastAsia="ru-RU"/>
        </w:rPr>
        <w:t>:</w:t>
      </w:r>
    </w:p>
    <w:p w:rsidR="00D92658" w:rsidRPr="005063D7" w:rsidRDefault="00D92658" w:rsidP="00D92658">
      <w:pPr>
        <w:autoSpaceDE w:val="0"/>
        <w:autoSpaceDN w:val="0"/>
        <w:spacing w:after="0" w:line="240" w:lineRule="auto"/>
        <w:ind w:left="4536"/>
        <w:rPr>
          <w:rFonts w:ascii="Times New Roman" w:eastAsia="Calibri" w:hAnsi="Times New Roman" w:cs="Times New Roman"/>
          <w:sz w:val="24"/>
          <w:szCs w:val="24"/>
          <w:lang w:eastAsia="ru-RU"/>
        </w:rPr>
      </w:pPr>
    </w:p>
    <w:p w:rsidR="00D92658" w:rsidRPr="005063D7" w:rsidRDefault="00D92658" w:rsidP="00D92658">
      <w:pPr>
        <w:pBdr>
          <w:top w:val="single" w:sz="4" w:space="1" w:color="auto"/>
        </w:pBdr>
        <w:autoSpaceDE w:val="0"/>
        <w:autoSpaceDN w:val="0"/>
        <w:spacing w:after="0" w:line="240" w:lineRule="auto"/>
        <w:ind w:left="4536" w:right="57"/>
        <w:rPr>
          <w:rFonts w:ascii="Times New Roman" w:eastAsia="Calibri" w:hAnsi="Times New Roman" w:cs="Times New Roman"/>
          <w:sz w:val="24"/>
          <w:szCs w:val="24"/>
          <w:lang w:eastAsia="ru-RU"/>
        </w:rPr>
      </w:pPr>
    </w:p>
    <w:p w:rsidR="00D92658" w:rsidRPr="005063D7" w:rsidRDefault="00D92658" w:rsidP="00D92658">
      <w:pPr>
        <w:tabs>
          <w:tab w:val="left" w:pos="5529"/>
        </w:tabs>
        <w:autoSpaceDE w:val="0"/>
        <w:autoSpaceDN w:val="0"/>
        <w:spacing w:after="0" w:line="240" w:lineRule="auto"/>
        <w:ind w:left="4536"/>
        <w:rPr>
          <w:rFonts w:ascii="Times New Roman" w:eastAsia="Calibri" w:hAnsi="Times New Roman" w:cs="Times New Roman"/>
          <w:sz w:val="24"/>
          <w:szCs w:val="24"/>
          <w:lang w:eastAsia="ru-RU"/>
        </w:rPr>
      </w:pPr>
      <w:r w:rsidRPr="005063D7">
        <w:rPr>
          <w:rFonts w:ascii="Times New Roman" w:eastAsia="Calibri" w:hAnsi="Times New Roman" w:cs="Times New Roman"/>
          <w:sz w:val="24"/>
          <w:szCs w:val="24"/>
          <w:lang w:eastAsia="ru-RU"/>
        </w:rPr>
        <w:t>телефон</w:t>
      </w:r>
      <w:r w:rsidRPr="005063D7">
        <w:rPr>
          <w:rFonts w:ascii="Times New Roman" w:eastAsia="Calibri" w:hAnsi="Times New Roman" w:cs="Times New Roman"/>
          <w:sz w:val="24"/>
          <w:szCs w:val="24"/>
          <w:lang w:eastAsia="ru-RU"/>
        </w:rPr>
        <w:tab/>
      </w:r>
    </w:p>
    <w:p w:rsidR="00D92658" w:rsidRPr="005063D7" w:rsidRDefault="00D92658" w:rsidP="00D92658">
      <w:pPr>
        <w:pBdr>
          <w:top w:val="single" w:sz="4" w:space="1" w:color="auto"/>
        </w:pBdr>
        <w:autoSpaceDE w:val="0"/>
        <w:autoSpaceDN w:val="0"/>
        <w:spacing w:after="0" w:line="240" w:lineRule="auto"/>
        <w:ind w:left="5529"/>
        <w:rPr>
          <w:rFonts w:ascii="Times New Roman" w:eastAsia="Calibri" w:hAnsi="Times New Roman" w:cs="Times New Roman"/>
          <w:sz w:val="24"/>
          <w:szCs w:val="24"/>
          <w:lang w:eastAsia="ru-RU"/>
        </w:rPr>
      </w:pPr>
    </w:p>
    <w:p w:rsidR="00D92658" w:rsidRPr="005063D7" w:rsidRDefault="00D92658" w:rsidP="00D92658">
      <w:pPr>
        <w:pBdr>
          <w:top w:val="single" w:sz="4" w:space="1" w:color="auto"/>
        </w:pBdr>
        <w:autoSpaceDE w:val="0"/>
        <w:autoSpaceDN w:val="0"/>
        <w:spacing w:after="0" w:line="240" w:lineRule="auto"/>
        <w:ind w:left="5529"/>
        <w:rPr>
          <w:rFonts w:ascii="Times New Roman" w:eastAsia="Calibri" w:hAnsi="Times New Roman" w:cs="Times New Roman"/>
          <w:sz w:val="24"/>
          <w:szCs w:val="24"/>
          <w:lang w:eastAsia="ru-RU"/>
        </w:rPr>
      </w:pPr>
    </w:p>
    <w:p w:rsidR="00D92658" w:rsidRPr="005063D7" w:rsidRDefault="00D92658" w:rsidP="00D92658">
      <w:pPr>
        <w:autoSpaceDE w:val="0"/>
        <w:autoSpaceDN w:val="0"/>
        <w:spacing w:after="0" w:line="240" w:lineRule="auto"/>
        <w:jc w:val="center"/>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Заявление</w:t>
      </w:r>
      <w:r w:rsidRPr="005063D7">
        <w:rPr>
          <w:rFonts w:ascii="Times New Roman" w:eastAsia="Calibri" w:hAnsi="Times New Roman" w:cs="Times New Roman"/>
          <w:sz w:val="28"/>
          <w:szCs w:val="28"/>
          <w:lang w:eastAsia="ru-RU"/>
        </w:rPr>
        <w:br/>
        <w:t>о предоставлении информации об очередности предоставления жилых помещений по договорам социального найма</w:t>
      </w:r>
    </w:p>
    <w:p w:rsidR="00D92658" w:rsidRPr="005063D7" w:rsidRDefault="00D92658" w:rsidP="00D92658">
      <w:pPr>
        <w:spacing w:after="0" w:line="240" w:lineRule="auto"/>
        <w:rPr>
          <w:rFonts w:ascii="Times New Roman" w:eastAsia="Times New Roman" w:hAnsi="Times New Roman" w:cs="Times New Roman"/>
          <w:sz w:val="24"/>
          <w:szCs w:val="24"/>
          <w:lang w:eastAsia="ru-RU"/>
        </w:rPr>
      </w:pPr>
    </w:p>
    <w:p w:rsidR="00D92658" w:rsidRPr="005063D7" w:rsidRDefault="00D92658" w:rsidP="00D92658">
      <w:pPr>
        <w:tabs>
          <w:tab w:val="left" w:pos="4253"/>
          <w:tab w:val="left" w:pos="8789"/>
        </w:tabs>
        <w:autoSpaceDE w:val="0"/>
        <w:autoSpaceDN w:val="0"/>
        <w:spacing w:after="0" w:line="240" w:lineRule="auto"/>
        <w:ind w:firstLine="720"/>
        <w:rPr>
          <w:rFonts w:ascii="Times New Roman" w:eastAsia="Calibri" w:hAnsi="Times New Roman" w:cs="Times New Roman"/>
          <w:sz w:val="24"/>
          <w:szCs w:val="24"/>
          <w:lang w:eastAsia="ru-RU"/>
        </w:rPr>
      </w:pPr>
    </w:p>
    <w:p w:rsidR="00D92658" w:rsidRPr="005063D7" w:rsidRDefault="00D92658" w:rsidP="00D92658">
      <w:pPr>
        <w:autoSpaceDE w:val="0"/>
        <w:autoSpaceDN w:val="0"/>
        <w:adjustRightInd w:val="0"/>
        <w:spacing w:after="200" w:line="276" w:lineRule="auto"/>
        <w:jc w:val="both"/>
        <w:rPr>
          <w:rFonts w:ascii="Times New Roman" w:eastAsia="Calibri" w:hAnsi="Times New Roman" w:cs="Times New Roman"/>
          <w:sz w:val="24"/>
          <w:szCs w:val="24"/>
        </w:rPr>
      </w:pPr>
      <w:r w:rsidRPr="005063D7">
        <w:rPr>
          <w:rFonts w:ascii="Times New Roman" w:eastAsia="Calibri" w:hAnsi="Times New Roman" w:cs="Times New Roman"/>
          <w:sz w:val="24"/>
          <w:szCs w:val="24"/>
        </w:rPr>
        <w:t>Сведения о представителе заявителя при подаче документов представителем заявителя</w:t>
      </w:r>
    </w:p>
    <w:tbl>
      <w:tblPr>
        <w:tblW w:w="4828" w:type="pct"/>
        <w:tblCellMar>
          <w:top w:w="102" w:type="dxa"/>
          <w:left w:w="62" w:type="dxa"/>
          <w:bottom w:w="102" w:type="dxa"/>
          <w:right w:w="62" w:type="dxa"/>
        </w:tblCellMar>
        <w:tblLook w:val="0000" w:firstRow="0" w:lastRow="0" w:firstColumn="0" w:lastColumn="0" w:noHBand="0" w:noVBand="0"/>
      </w:tblPr>
      <w:tblGrid>
        <w:gridCol w:w="3135"/>
        <w:gridCol w:w="3207"/>
        <w:gridCol w:w="2682"/>
      </w:tblGrid>
      <w:tr w:rsidR="00D92658" w:rsidRPr="005063D7" w:rsidTr="00D92658">
        <w:tc>
          <w:tcPr>
            <w:tcW w:w="1737" w:type="pct"/>
            <w:vMerge w:val="restart"/>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jc w:val="both"/>
              <w:rPr>
                <w:rFonts w:ascii="Times New Roman" w:eastAsia="Calibri" w:hAnsi="Times New Roman" w:cs="Times New Roman"/>
              </w:rPr>
            </w:pPr>
            <w:r w:rsidRPr="005063D7">
              <w:rPr>
                <w:rFonts w:ascii="Times New Roman" w:eastAsia="Calibri" w:hAnsi="Times New Roman" w:cs="Times New Roman"/>
              </w:rPr>
              <w:t>Паспорт РФ</w:t>
            </w:r>
          </w:p>
        </w:tc>
        <w:tc>
          <w:tcPr>
            <w:tcW w:w="1777" w:type="pct"/>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rPr>
                <w:rFonts w:ascii="Times New Roman" w:eastAsia="Calibri" w:hAnsi="Times New Roman" w:cs="Times New Roman"/>
              </w:rPr>
            </w:pPr>
            <w:r w:rsidRPr="005063D7">
              <w:rPr>
                <w:rFonts w:ascii="Times New Roman" w:eastAsia="Calibri" w:hAnsi="Times New Roman" w:cs="Times New Roman"/>
              </w:rPr>
              <w:t>серия и номер</w:t>
            </w:r>
          </w:p>
        </w:tc>
        <w:tc>
          <w:tcPr>
            <w:tcW w:w="1486" w:type="pct"/>
            <w:tcBorders>
              <w:top w:val="single" w:sz="4" w:space="0" w:color="auto"/>
              <w:left w:val="single" w:sz="4" w:space="0" w:color="auto"/>
              <w:bottom w:val="single" w:sz="4" w:space="0" w:color="auto"/>
              <w:right w:val="single" w:sz="4" w:space="0" w:color="auto"/>
            </w:tcBorders>
            <w:vAlign w:val="center"/>
          </w:tcPr>
          <w:p w:rsidR="00D92658" w:rsidRPr="005063D7" w:rsidRDefault="00D92658" w:rsidP="00D92658">
            <w:pPr>
              <w:autoSpaceDE w:val="0"/>
              <w:autoSpaceDN w:val="0"/>
              <w:adjustRightInd w:val="0"/>
              <w:spacing w:after="0" w:line="240" w:lineRule="auto"/>
              <w:jc w:val="center"/>
              <w:rPr>
                <w:rFonts w:ascii="Times New Roman" w:eastAsia="Calibri" w:hAnsi="Times New Roman" w:cs="Times New Roman"/>
              </w:rPr>
            </w:pPr>
          </w:p>
        </w:tc>
      </w:tr>
      <w:tr w:rsidR="00D92658" w:rsidRPr="005063D7" w:rsidTr="00D92658">
        <w:tc>
          <w:tcPr>
            <w:tcW w:w="1737" w:type="pct"/>
            <w:vMerge/>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jc w:val="both"/>
              <w:rPr>
                <w:rFonts w:ascii="Times New Roman" w:eastAsia="Calibri" w:hAnsi="Times New Roman" w:cs="Times New Roman"/>
              </w:rPr>
            </w:pPr>
            <w:r w:rsidRPr="005063D7">
              <w:rPr>
                <w:rFonts w:ascii="Times New Roman" w:eastAsia="Calibri" w:hAnsi="Times New Roman" w:cs="Times New Roman"/>
              </w:rPr>
              <w:t>дата выдачи</w:t>
            </w:r>
          </w:p>
        </w:tc>
        <w:tc>
          <w:tcPr>
            <w:tcW w:w="1486" w:type="pct"/>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rPr>
                <w:rFonts w:ascii="Times New Roman" w:eastAsia="Calibri" w:hAnsi="Times New Roman" w:cs="Times New Roman"/>
              </w:rPr>
            </w:pPr>
          </w:p>
        </w:tc>
      </w:tr>
      <w:tr w:rsidR="00D92658" w:rsidRPr="005063D7" w:rsidTr="00D92658">
        <w:tc>
          <w:tcPr>
            <w:tcW w:w="1737" w:type="pct"/>
            <w:vMerge/>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jc w:val="both"/>
              <w:rPr>
                <w:rFonts w:ascii="Times New Roman" w:eastAsia="Calibri" w:hAnsi="Times New Roman" w:cs="Times New Roman"/>
              </w:rPr>
            </w:pPr>
            <w:r w:rsidRPr="005063D7">
              <w:rPr>
                <w:rFonts w:ascii="Times New Roman" w:eastAsia="Calibri" w:hAnsi="Times New Roman" w:cs="Times New Roman"/>
              </w:rPr>
              <w:t>код подразделения</w:t>
            </w:r>
          </w:p>
        </w:tc>
        <w:tc>
          <w:tcPr>
            <w:tcW w:w="1486" w:type="pct"/>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rPr>
                <w:rFonts w:ascii="Times New Roman" w:eastAsia="Calibri" w:hAnsi="Times New Roman" w:cs="Times New Roman"/>
              </w:rPr>
            </w:pPr>
          </w:p>
        </w:tc>
      </w:tr>
    </w:tbl>
    <w:p w:rsidR="00D92658" w:rsidRPr="005063D7" w:rsidRDefault="00D92658" w:rsidP="00D9265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063D7">
        <w:rPr>
          <w:rFonts w:ascii="Times New Roman" w:eastAsia="Times New Roman" w:hAnsi="Times New Roman" w:cs="Times New Roman"/>
          <w:sz w:val="24"/>
          <w:szCs w:val="24"/>
          <w:lang w:eastAsia="ru-RU"/>
        </w:rPr>
        <w:t>Реквизиты документа, подтверждающего полномочия представителя заявителя: __________________________________________________________________________________</w:t>
      </w:r>
    </w:p>
    <w:p w:rsidR="00D92658" w:rsidRPr="005063D7" w:rsidRDefault="00D92658" w:rsidP="00D92658">
      <w:pPr>
        <w:autoSpaceDE w:val="0"/>
        <w:autoSpaceDN w:val="0"/>
        <w:adjustRightInd w:val="0"/>
        <w:spacing w:after="0" w:line="240" w:lineRule="auto"/>
        <w:jc w:val="both"/>
        <w:rPr>
          <w:rFonts w:ascii="Times New Roman" w:eastAsia="Calibri" w:hAnsi="Times New Roman" w:cs="Times New Roman"/>
          <w:sz w:val="24"/>
          <w:szCs w:val="24"/>
        </w:rPr>
      </w:pPr>
      <w:r w:rsidRPr="005063D7">
        <w:rPr>
          <w:rFonts w:ascii="Times New Roman" w:eastAsia="Times New Roman" w:hAnsi="Times New Roman" w:cs="Times New Roman"/>
          <w:sz w:val="24"/>
          <w:szCs w:val="24"/>
          <w:lang w:eastAsia="ru-RU"/>
        </w:rPr>
        <w:t>(номер, серия, наименование органа/организации, выдавшего документ, дата выдачи)</w:t>
      </w:r>
    </w:p>
    <w:p w:rsidR="00D92658" w:rsidRPr="005063D7" w:rsidRDefault="00D92658" w:rsidP="00D92658">
      <w:pPr>
        <w:autoSpaceDE w:val="0"/>
        <w:autoSpaceDN w:val="0"/>
        <w:adjustRightInd w:val="0"/>
        <w:spacing w:after="200" w:line="276" w:lineRule="auto"/>
        <w:jc w:val="both"/>
        <w:rPr>
          <w:rFonts w:ascii="Times New Roman" w:eastAsia="Calibri" w:hAnsi="Times New Roman" w:cs="Times New Roman"/>
        </w:rPr>
      </w:pPr>
    </w:p>
    <w:p w:rsidR="00D92658" w:rsidRPr="005063D7" w:rsidRDefault="00D92658" w:rsidP="00D92658">
      <w:pPr>
        <w:autoSpaceDE w:val="0"/>
        <w:autoSpaceDN w:val="0"/>
        <w:adjustRightInd w:val="0"/>
        <w:spacing w:after="200" w:line="276" w:lineRule="auto"/>
        <w:jc w:val="both"/>
        <w:rPr>
          <w:rFonts w:ascii="Times New Roman" w:eastAsia="Calibri" w:hAnsi="Times New Roman" w:cs="Times New Roman"/>
        </w:rPr>
      </w:pPr>
      <w:r w:rsidRPr="005063D7">
        <w:rPr>
          <w:rFonts w:ascii="Times New Roman" w:eastAsia="Calibri" w:hAnsi="Times New Roman" w:cs="Times New Roman"/>
        </w:rPr>
        <w:t>Сведения о заявителе</w:t>
      </w:r>
    </w:p>
    <w:tbl>
      <w:tblPr>
        <w:tblW w:w="4828" w:type="pct"/>
        <w:tblCellMar>
          <w:top w:w="102" w:type="dxa"/>
          <w:left w:w="62" w:type="dxa"/>
          <w:bottom w:w="102" w:type="dxa"/>
          <w:right w:w="62" w:type="dxa"/>
        </w:tblCellMar>
        <w:tblLook w:val="0000" w:firstRow="0" w:lastRow="0" w:firstColumn="0" w:lastColumn="0" w:noHBand="0" w:noVBand="0"/>
      </w:tblPr>
      <w:tblGrid>
        <w:gridCol w:w="3133"/>
        <w:gridCol w:w="3207"/>
        <w:gridCol w:w="2684"/>
      </w:tblGrid>
      <w:tr w:rsidR="00D92658" w:rsidRPr="005063D7" w:rsidTr="00D92658">
        <w:trPr>
          <w:trHeight w:val="335"/>
        </w:trPr>
        <w:tc>
          <w:tcPr>
            <w:tcW w:w="1736" w:type="pct"/>
            <w:vMerge w:val="restart"/>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jc w:val="both"/>
              <w:rPr>
                <w:rFonts w:ascii="Times New Roman" w:eastAsia="Calibri" w:hAnsi="Times New Roman" w:cs="Times New Roman"/>
              </w:rPr>
            </w:pPr>
            <w:r w:rsidRPr="005063D7">
              <w:rPr>
                <w:rFonts w:ascii="Times New Roman" w:eastAsia="Calibri" w:hAnsi="Times New Roman" w:cs="Times New Roman"/>
              </w:rPr>
              <w:t>Паспорт РФ</w:t>
            </w:r>
          </w:p>
        </w:tc>
        <w:tc>
          <w:tcPr>
            <w:tcW w:w="1777" w:type="pct"/>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jc w:val="both"/>
              <w:rPr>
                <w:rFonts w:ascii="Times New Roman" w:eastAsia="Calibri" w:hAnsi="Times New Roman" w:cs="Times New Roman"/>
              </w:rPr>
            </w:pPr>
            <w:r w:rsidRPr="005063D7">
              <w:rPr>
                <w:rFonts w:ascii="Times New Roman" w:eastAsia="Calibri" w:hAnsi="Times New Roman" w:cs="Times New Roman"/>
              </w:rPr>
              <w:t>серия и номер</w:t>
            </w:r>
          </w:p>
        </w:tc>
        <w:tc>
          <w:tcPr>
            <w:tcW w:w="1487" w:type="pct"/>
            <w:tcBorders>
              <w:top w:val="single" w:sz="4" w:space="0" w:color="auto"/>
              <w:left w:val="single" w:sz="4" w:space="0" w:color="auto"/>
              <w:bottom w:val="single" w:sz="4" w:space="0" w:color="auto"/>
              <w:right w:val="single" w:sz="4" w:space="0" w:color="auto"/>
            </w:tcBorders>
            <w:vAlign w:val="center"/>
          </w:tcPr>
          <w:p w:rsidR="00D92658" w:rsidRPr="005063D7" w:rsidRDefault="00D92658" w:rsidP="00D92658">
            <w:pPr>
              <w:autoSpaceDE w:val="0"/>
              <w:autoSpaceDN w:val="0"/>
              <w:adjustRightInd w:val="0"/>
              <w:spacing w:after="0" w:line="240" w:lineRule="auto"/>
              <w:jc w:val="center"/>
              <w:rPr>
                <w:rFonts w:ascii="Times New Roman" w:eastAsia="Calibri" w:hAnsi="Times New Roman" w:cs="Times New Roman"/>
              </w:rPr>
            </w:pPr>
          </w:p>
        </w:tc>
      </w:tr>
      <w:tr w:rsidR="00D92658" w:rsidRPr="005063D7" w:rsidTr="00D92658">
        <w:tc>
          <w:tcPr>
            <w:tcW w:w="1736" w:type="pct"/>
            <w:vMerge/>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jc w:val="both"/>
              <w:rPr>
                <w:rFonts w:ascii="Times New Roman" w:eastAsia="Calibri" w:hAnsi="Times New Roman" w:cs="Times New Roman"/>
              </w:rPr>
            </w:pPr>
            <w:r w:rsidRPr="005063D7">
              <w:rPr>
                <w:rFonts w:ascii="Times New Roman" w:eastAsia="Calibri" w:hAnsi="Times New Roman" w:cs="Times New Roman"/>
              </w:rPr>
              <w:t>дата выдачи</w:t>
            </w:r>
          </w:p>
        </w:tc>
        <w:tc>
          <w:tcPr>
            <w:tcW w:w="1487" w:type="pct"/>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rPr>
                <w:rFonts w:ascii="Times New Roman" w:eastAsia="Calibri" w:hAnsi="Times New Roman" w:cs="Times New Roman"/>
              </w:rPr>
            </w:pPr>
          </w:p>
        </w:tc>
      </w:tr>
      <w:tr w:rsidR="00D92658" w:rsidRPr="005063D7" w:rsidTr="00D92658">
        <w:trPr>
          <w:trHeight w:val="299"/>
        </w:trPr>
        <w:tc>
          <w:tcPr>
            <w:tcW w:w="1736" w:type="pct"/>
            <w:vMerge/>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jc w:val="both"/>
              <w:rPr>
                <w:rFonts w:ascii="Times New Roman" w:eastAsia="Calibri" w:hAnsi="Times New Roman" w:cs="Times New Roman"/>
              </w:rPr>
            </w:pPr>
            <w:r w:rsidRPr="005063D7">
              <w:rPr>
                <w:rFonts w:ascii="Times New Roman" w:eastAsia="Calibri" w:hAnsi="Times New Roman" w:cs="Times New Roman"/>
              </w:rPr>
              <w:t>код подразделения</w:t>
            </w:r>
          </w:p>
        </w:tc>
        <w:tc>
          <w:tcPr>
            <w:tcW w:w="1487" w:type="pct"/>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rPr>
                <w:rFonts w:ascii="Times New Roman" w:eastAsia="Calibri" w:hAnsi="Times New Roman" w:cs="Times New Roman"/>
              </w:rPr>
            </w:pPr>
          </w:p>
        </w:tc>
      </w:tr>
    </w:tbl>
    <w:p w:rsidR="00D92658" w:rsidRPr="005063D7" w:rsidRDefault="00D92658" w:rsidP="00D92658">
      <w:pPr>
        <w:tabs>
          <w:tab w:val="left" w:pos="4253"/>
          <w:tab w:val="left" w:pos="8789"/>
        </w:tabs>
        <w:autoSpaceDE w:val="0"/>
        <w:autoSpaceDN w:val="0"/>
        <w:spacing w:after="0" w:line="240" w:lineRule="auto"/>
        <w:ind w:firstLine="720"/>
        <w:rPr>
          <w:rFonts w:ascii="Times New Roman" w:eastAsia="Calibri" w:hAnsi="Times New Roman" w:cs="Times New Roman"/>
          <w:lang w:eastAsia="ru-RU"/>
        </w:rPr>
      </w:pPr>
    </w:p>
    <w:p w:rsidR="00D92658" w:rsidRPr="005063D7" w:rsidRDefault="00D92658" w:rsidP="00D92658">
      <w:pPr>
        <w:tabs>
          <w:tab w:val="left" w:pos="4253"/>
          <w:tab w:val="left" w:pos="8789"/>
        </w:tabs>
        <w:autoSpaceDE w:val="0"/>
        <w:autoSpaceDN w:val="0"/>
        <w:spacing w:after="0" w:line="240" w:lineRule="auto"/>
        <w:ind w:firstLine="720"/>
        <w:rPr>
          <w:rFonts w:ascii="Times New Roman" w:eastAsia="Calibri" w:hAnsi="Times New Roman" w:cs="Times New Roman"/>
          <w:sz w:val="24"/>
          <w:szCs w:val="24"/>
          <w:lang w:eastAsia="ru-RU"/>
        </w:rPr>
      </w:pPr>
      <w:r w:rsidRPr="005063D7">
        <w:rPr>
          <w:rFonts w:ascii="Times New Roman" w:eastAsia="Calibri" w:hAnsi="Times New Roman" w:cs="Times New Roman"/>
          <w:sz w:val="24"/>
          <w:szCs w:val="24"/>
          <w:lang w:eastAsia="ru-RU"/>
        </w:rPr>
        <w:t>Прошу предоставить информацию о номере очереди на получение жилого помещения по договору социального найма из муниципального жилищного фонда.</w:t>
      </w:r>
    </w:p>
    <w:p w:rsidR="00D92658" w:rsidRPr="005063D7" w:rsidRDefault="00D92658" w:rsidP="00D92658">
      <w:pPr>
        <w:autoSpaceDE w:val="0"/>
        <w:autoSpaceDN w:val="0"/>
        <w:spacing w:after="0" w:line="240" w:lineRule="auto"/>
        <w:ind w:firstLine="720"/>
        <w:jc w:val="both"/>
        <w:rPr>
          <w:rFonts w:ascii="Times New Roman" w:eastAsia="Calibri" w:hAnsi="Times New Roman" w:cs="Times New Roman"/>
          <w:sz w:val="24"/>
          <w:szCs w:val="24"/>
          <w:lang w:eastAsia="ru-RU"/>
        </w:rPr>
      </w:pPr>
    </w:p>
    <w:p w:rsidR="00D92658" w:rsidRPr="005063D7" w:rsidRDefault="00D92658" w:rsidP="00D92658">
      <w:pPr>
        <w:autoSpaceDE w:val="0"/>
        <w:autoSpaceDN w:val="0"/>
        <w:spacing w:after="0" w:line="240" w:lineRule="auto"/>
        <w:rPr>
          <w:rFonts w:ascii="Times New Roman" w:eastAsia="Calibri" w:hAnsi="Times New Roman" w:cs="Times New Roman"/>
          <w:sz w:val="24"/>
          <w:szCs w:val="24"/>
          <w:lang w:eastAsia="ru-RU"/>
        </w:rPr>
      </w:pPr>
      <w:r w:rsidRPr="005063D7">
        <w:rPr>
          <w:rFonts w:ascii="Times New Roman" w:eastAsia="Calibri" w:hAnsi="Times New Roman" w:cs="Times New Roman"/>
          <w:sz w:val="24"/>
          <w:szCs w:val="24"/>
          <w:lang w:eastAsia="ru-RU"/>
        </w:rPr>
        <w:t>На дату подписания настоящего заявления я и члены моей семьи __________________________________________________________________________________</w:t>
      </w:r>
    </w:p>
    <w:p w:rsidR="00D92658" w:rsidRPr="005063D7" w:rsidRDefault="00D92658" w:rsidP="00D92658">
      <w:pPr>
        <w:autoSpaceDE w:val="0"/>
        <w:autoSpaceDN w:val="0"/>
        <w:spacing w:after="0" w:line="240" w:lineRule="auto"/>
        <w:rPr>
          <w:rFonts w:ascii="Times New Roman" w:eastAsia="Calibri" w:hAnsi="Times New Roman" w:cs="Times New Roman"/>
          <w:sz w:val="16"/>
          <w:szCs w:val="16"/>
          <w:lang w:eastAsia="ru-RU"/>
        </w:rPr>
      </w:pPr>
      <w:r w:rsidRPr="005063D7">
        <w:rPr>
          <w:rFonts w:ascii="Times New Roman" w:eastAsia="Calibri" w:hAnsi="Times New Roman" w:cs="Times New Roman"/>
          <w:sz w:val="16"/>
          <w:szCs w:val="16"/>
          <w:lang w:eastAsia="ru-RU"/>
        </w:rPr>
        <w:t>(указывается Ф.И.О. того, кто первоначально подавал</w:t>
      </w:r>
      <w:r w:rsidRPr="005063D7">
        <w:rPr>
          <w:rFonts w:ascii="Calibri" w:eastAsia="Calibri" w:hAnsi="Calibri" w:cs="Calibri"/>
          <w:sz w:val="16"/>
          <w:szCs w:val="16"/>
        </w:rPr>
        <w:t xml:space="preserve"> </w:t>
      </w:r>
      <w:r w:rsidRPr="005063D7">
        <w:rPr>
          <w:rFonts w:ascii="Times New Roman" w:eastAsia="Calibri" w:hAnsi="Times New Roman" w:cs="Times New Roman"/>
          <w:sz w:val="16"/>
          <w:szCs w:val="16"/>
          <w:lang w:eastAsia="ru-RU"/>
        </w:rPr>
        <w:t>заявление о принятии на учет граждан в качестве нуждающихся в жилых помещениях),</w:t>
      </w:r>
    </w:p>
    <w:p w:rsidR="00D92658" w:rsidRPr="005063D7" w:rsidRDefault="00D92658" w:rsidP="00D92658">
      <w:pPr>
        <w:autoSpaceDE w:val="0"/>
        <w:autoSpaceDN w:val="0"/>
        <w:spacing w:after="0" w:line="240" w:lineRule="auto"/>
        <w:jc w:val="both"/>
        <w:rPr>
          <w:rFonts w:ascii="Times New Roman" w:eastAsia="Calibri" w:hAnsi="Times New Roman" w:cs="Times New Roman"/>
          <w:sz w:val="24"/>
          <w:szCs w:val="24"/>
          <w:lang w:eastAsia="ru-RU"/>
        </w:rPr>
      </w:pPr>
      <w:r w:rsidRPr="005063D7">
        <w:rPr>
          <w:rFonts w:ascii="Times New Roman" w:eastAsia="Calibri" w:hAnsi="Times New Roman" w:cs="Times New Roman"/>
          <w:sz w:val="24"/>
          <w:szCs w:val="24"/>
          <w:lang w:eastAsia="ru-RU"/>
        </w:rPr>
        <w:lastRenderedPageBreak/>
        <w:t>предоставляемых по договорам социального найма   состоим на учете граждан в качестве нуждающихся в жилых помещениях, предоставляемых по договорам социального найма.</w:t>
      </w:r>
    </w:p>
    <w:p w:rsidR="00D92658" w:rsidRPr="005063D7" w:rsidRDefault="00D92658" w:rsidP="00D92658">
      <w:pPr>
        <w:spacing w:after="200" w:line="276" w:lineRule="auto"/>
        <w:jc w:val="both"/>
        <w:rPr>
          <w:rFonts w:ascii="Times New Roman" w:eastAsia="Calibri" w:hAnsi="Times New Roman" w:cs="Times New Roman"/>
          <w:sz w:val="24"/>
          <w:szCs w:val="24"/>
        </w:rPr>
      </w:pPr>
    </w:p>
    <w:p w:rsidR="00D92658" w:rsidRPr="005063D7" w:rsidRDefault="00D92658" w:rsidP="00D92658">
      <w:pPr>
        <w:widowControl w:val="0"/>
        <w:autoSpaceDE w:val="0"/>
        <w:autoSpaceDN w:val="0"/>
        <w:adjustRightInd w:val="0"/>
        <w:spacing w:after="0" w:line="240" w:lineRule="auto"/>
        <w:ind w:left="709"/>
        <w:rPr>
          <w:rFonts w:ascii="Times New Roman" w:eastAsia="Calibri" w:hAnsi="Times New Roman" w:cs="Times New Roman"/>
          <w:sz w:val="24"/>
          <w:szCs w:val="24"/>
          <w:lang w:eastAsia="ru-RU"/>
        </w:rPr>
      </w:pPr>
      <w:r w:rsidRPr="005063D7">
        <w:rPr>
          <w:rFonts w:ascii="Times New Roman" w:eastAsia="Calibri" w:hAnsi="Times New Roman" w:cs="Times New Roman"/>
          <w:sz w:val="24"/>
          <w:szCs w:val="24"/>
          <w:lang w:eastAsia="ru-RU"/>
        </w:rPr>
        <w:t>Результат рассмотрения заявления прошу:</w:t>
      </w:r>
    </w:p>
    <w:p w:rsidR="00D92658" w:rsidRPr="005063D7" w:rsidRDefault="00D92658" w:rsidP="00D92658">
      <w:pPr>
        <w:widowControl w:val="0"/>
        <w:autoSpaceDE w:val="0"/>
        <w:autoSpaceDN w:val="0"/>
        <w:adjustRightInd w:val="0"/>
        <w:spacing w:after="0" w:line="240" w:lineRule="auto"/>
        <w:ind w:left="709"/>
        <w:rPr>
          <w:rFonts w:ascii="Times New Roman" w:eastAsia="Calibri" w:hAnsi="Times New Roman" w:cs="Times New Roman"/>
          <w:sz w:val="24"/>
          <w:szCs w:val="24"/>
          <w:lang w:eastAsia="ru-RU"/>
        </w:rPr>
      </w:pPr>
    </w:p>
    <w:tbl>
      <w:tblPr>
        <w:tblStyle w:val="afb"/>
        <w:tblW w:w="0" w:type="auto"/>
        <w:tblInd w:w="250" w:type="dxa"/>
        <w:tblLook w:val="04A0" w:firstRow="1" w:lastRow="0" w:firstColumn="1" w:lastColumn="0" w:noHBand="0" w:noVBand="1"/>
      </w:tblPr>
      <w:tblGrid>
        <w:gridCol w:w="567"/>
        <w:gridCol w:w="7513"/>
      </w:tblGrid>
      <w:tr w:rsidR="00D92658" w:rsidRPr="005063D7" w:rsidTr="00D92658">
        <w:tc>
          <w:tcPr>
            <w:tcW w:w="567" w:type="dxa"/>
          </w:tcPr>
          <w:p w:rsidR="00D92658" w:rsidRPr="005063D7" w:rsidRDefault="00D92658" w:rsidP="00D92658">
            <w:pPr>
              <w:autoSpaceDE w:val="0"/>
              <w:autoSpaceDN w:val="0"/>
              <w:spacing w:after="200" w:line="276" w:lineRule="auto"/>
              <w:jc w:val="center"/>
              <w:rPr>
                <w:rFonts w:ascii="Times New Roman" w:hAnsi="Times New Roman"/>
              </w:rPr>
            </w:pPr>
          </w:p>
        </w:tc>
        <w:tc>
          <w:tcPr>
            <w:tcW w:w="7513" w:type="dxa"/>
          </w:tcPr>
          <w:p w:rsidR="00D92658" w:rsidRPr="005063D7" w:rsidRDefault="00D92658" w:rsidP="00D92658">
            <w:pPr>
              <w:widowControl w:val="0"/>
              <w:autoSpaceDE w:val="0"/>
              <w:autoSpaceDN w:val="0"/>
              <w:adjustRightInd w:val="0"/>
              <w:rPr>
                <w:rFonts w:ascii="Times New Roman" w:hAnsi="Times New Roman"/>
              </w:rPr>
            </w:pPr>
            <w:r w:rsidRPr="005063D7">
              <w:rPr>
                <w:rFonts w:ascii="Times New Roman" w:hAnsi="Times New Roman"/>
              </w:rPr>
              <w:t>выдать на руки в ОМСУ/Организации</w:t>
            </w:r>
          </w:p>
        </w:tc>
      </w:tr>
      <w:tr w:rsidR="00D92658" w:rsidRPr="005063D7" w:rsidTr="00D92658">
        <w:tc>
          <w:tcPr>
            <w:tcW w:w="567" w:type="dxa"/>
          </w:tcPr>
          <w:p w:rsidR="00D92658" w:rsidRPr="005063D7" w:rsidRDefault="00D92658" w:rsidP="00D92658">
            <w:pPr>
              <w:autoSpaceDE w:val="0"/>
              <w:autoSpaceDN w:val="0"/>
              <w:spacing w:after="200" w:line="276" w:lineRule="auto"/>
              <w:jc w:val="center"/>
              <w:rPr>
                <w:rFonts w:ascii="Times New Roman" w:hAnsi="Times New Roman"/>
              </w:rPr>
            </w:pPr>
          </w:p>
        </w:tc>
        <w:tc>
          <w:tcPr>
            <w:tcW w:w="7513" w:type="dxa"/>
          </w:tcPr>
          <w:p w:rsidR="00D92658" w:rsidRPr="005063D7" w:rsidRDefault="00D92658" w:rsidP="00D92658">
            <w:pPr>
              <w:widowControl w:val="0"/>
              <w:autoSpaceDE w:val="0"/>
              <w:autoSpaceDN w:val="0"/>
              <w:adjustRightInd w:val="0"/>
              <w:rPr>
                <w:rFonts w:ascii="Times New Roman" w:hAnsi="Times New Roman"/>
              </w:rPr>
            </w:pPr>
            <w:r w:rsidRPr="005063D7">
              <w:rPr>
                <w:rFonts w:ascii="Times New Roman" w:hAnsi="Times New Roman"/>
              </w:rPr>
              <w:t>выдать на руки в МФЦ</w:t>
            </w:r>
          </w:p>
        </w:tc>
      </w:tr>
      <w:tr w:rsidR="00D92658" w:rsidRPr="005063D7" w:rsidTr="00D92658">
        <w:tc>
          <w:tcPr>
            <w:tcW w:w="567" w:type="dxa"/>
          </w:tcPr>
          <w:p w:rsidR="00D92658" w:rsidRPr="005063D7" w:rsidRDefault="00D92658" w:rsidP="00D92658">
            <w:pPr>
              <w:autoSpaceDE w:val="0"/>
              <w:autoSpaceDN w:val="0"/>
              <w:spacing w:after="200" w:line="276" w:lineRule="auto"/>
              <w:jc w:val="center"/>
              <w:rPr>
                <w:rFonts w:ascii="Times New Roman" w:hAnsi="Times New Roman"/>
              </w:rPr>
            </w:pPr>
          </w:p>
        </w:tc>
        <w:tc>
          <w:tcPr>
            <w:tcW w:w="7513" w:type="dxa"/>
          </w:tcPr>
          <w:p w:rsidR="00D92658" w:rsidRPr="005063D7" w:rsidRDefault="00D92658" w:rsidP="00D92658">
            <w:pPr>
              <w:widowControl w:val="0"/>
              <w:autoSpaceDE w:val="0"/>
              <w:autoSpaceDN w:val="0"/>
              <w:adjustRightInd w:val="0"/>
              <w:spacing w:after="200" w:line="276" w:lineRule="auto"/>
              <w:rPr>
                <w:rFonts w:ascii="Times New Roman" w:hAnsi="Times New Roman"/>
              </w:rPr>
            </w:pPr>
            <w:r w:rsidRPr="005063D7">
              <w:rPr>
                <w:rFonts w:ascii="Times New Roman" w:hAnsi="Times New Roman"/>
              </w:rPr>
              <w:t>направить в электронной форме в личный кабинет на ПГУ ЛО/ЕПГУ</w:t>
            </w:r>
          </w:p>
        </w:tc>
      </w:tr>
      <w:tr w:rsidR="00D92658" w:rsidRPr="005063D7" w:rsidTr="00D92658">
        <w:tc>
          <w:tcPr>
            <w:tcW w:w="567" w:type="dxa"/>
          </w:tcPr>
          <w:p w:rsidR="00D92658" w:rsidRPr="005063D7" w:rsidRDefault="00D92658" w:rsidP="00D92658">
            <w:pPr>
              <w:autoSpaceDE w:val="0"/>
              <w:autoSpaceDN w:val="0"/>
              <w:spacing w:after="200" w:line="276" w:lineRule="auto"/>
              <w:jc w:val="center"/>
              <w:rPr>
                <w:rFonts w:ascii="Times New Roman" w:hAnsi="Times New Roman"/>
              </w:rPr>
            </w:pPr>
          </w:p>
        </w:tc>
        <w:tc>
          <w:tcPr>
            <w:tcW w:w="7513" w:type="dxa"/>
          </w:tcPr>
          <w:p w:rsidR="00D92658" w:rsidRPr="005063D7" w:rsidRDefault="00D92658" w:rsidP="00D92658">
            <w:pPr>
              <w:autoSpaceDE w:val="0"/>
              <w:autoSpaceDN w:val="0"/>
              <w:spacing w:after="200" w:line="276" w:lineRule="auto"/>
              <w:rPr>
                <w:rFonts w:ascii="Times New Roman" w:hAnsi="Times New Roman"/>
              </w:rPr>
            </w:pPr>
            <w:r w:rsidRPr="005063D7">
              <w:rPr>
                <w:rFonts w:ascii="Times New Roman" w:hAnsi="Times New Roman"/>
              </w:rPr>
              <w:t>направить по электронной почте: (указать адрес электронной почты)</w:t>
            </w:r>
          </w:p>
        </w:tc>
      </w:tr>
    </w:tbl>
    <w:p w:rsidR="00D92658" w:rsidRPr="005063D7" w:rsidRDefault="00D92658" w:rsidP="00D92658">
      <w:pPr>
        <w:autoSpaceDE w:val="0"/>
        <w:autoSpaceDN w:val="0"/>
        <w:spacing w:before="120" w:after="120" w:line="240" w:lineRule="auto"/>
        <w:ind w:firstLine="720"/>
        <w:rPr>
          <w:rFonts w:ascii="Times New Roman" w:eastAsia="Calibri" w:hAnsi="Times New Roman" w:cs="Times New Roman"/>
          <w:lang w:eastAsia="ru-RU"/>
        </w:rPr>
      </w:pPr>
    </w:p>
    <w:p w:rsidR="00D92658" w:rsidRPr="005063D7" w:rsidRDefault="00D92658" w:rsidP="00D92658">
      <w:pPr>
        <w:autoSpaceDE w:val="0"/>
        <w:autoSpaceDN w:val="0"/>
        <w:spacing w:before="120" w:after="120" w:line="240" w:lineRule="auto"/>
        <w:ind w:firstLine="720"/>
        <w:rPr>
          <w:rFonts w:ascii="Times New Roman" w:eastAsia="Calibri" w:hAnsi="Times New Roman" w:cs="Times New Roman"/>
          <w:lang w:eastAsia="ru-RU"/>
        </w:rPr>
      </w:pPr>
    </w:p>
    <w:p w:rsidR="00D92658" w:rsidRPr="005063D7" w:rsidRDefault="00D92658" w:rsidP="00D92658">
      <w:pPr>
        <w:autoSpaceDE w:val="0"/>
        <w:autoSpaceDN w:val="0"/>
        <w:spacing w:before="120" w:after="120" w:line="240" w:lineRule="auto"/>
        <w:ind w:firstLine="720"/>
        <w:rPr>
          <w:rFonts w:ascii="Times New Roman" w:eastAsia="Calibri" w:hAnsi="Times New Roman" w:cs="Times New Roman"/>
          <w:sz w:val="24"/>
          <w:szCs w:val="24"/>
          <w:lang w:eastAsia="ru-RU"/>
        </w:rPr>
      </w:pPr>
      <w:r w:rsidRPr="005063D7">
        <w:rPr>
          <w:rFonts w:ascii="Times New Roman" w:eastAsia="Calibri" w:hAnsi="Times New Roman" w:cs="Times New Roman"/>
          <w:sz w:val="24"/>
          <w:szCs w:val="24"/>
          <w:lang w:eastAsia="ru-RU"/>
        </w:rPr>
        <w:t>Подпись заявителя:</w:t>
      </w: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D92658" w:rsidRPr="005063D7" w:rsidTr="00D92658">
        <w:tc>
          <w:tcPr>
            <w:tcW w:w="5557" w:type="dxa"/>
            <w:gridSpan w:val="8"/>
            <w:tcBorders>
              <w:top w:val="nil"/>
              <w:left w:val="nil"/>
              <w:bottom w:val="single" w:sz="4" w:space="0" w:color="auto"/>
              <w:right w:val="nil"/>
            </w:tcBorders>
            <w:vAlign w:val="bottom"/>
          </w:tcPr>
          <w:p w:rsidR="00D92658" w:rsidRPr="005063D7" w:rsidRDefault="00D92658" w:rsidP="00D92658">
            <w:pPr>
              <w:autoSpaceDE w:val="0"/>
              <w:autoSpaceDN w:val="0"/>
              <w:spacing w:after="0" w:line="240" w:lineRule="auto"/>
              <w:rPr>
                <w:rFonts w:ascii="Times New Roman" w:eastAsia="Calibri" w:hAnsi="Times New Roman" w:cs="Times New Roman"/>
                <w:lang w:eastAsia="ru-RU"/>
              </w:rPr>
            </w:pPr>
          </w:p>
        </w:tc>
        <w:tc>
          <w:tcPr>
            <w:tcW w:w="708" w:type="dxa"/>
            <w:tcBorders>
              <w:top w:val="nil"/>
              <w:left w:val="nil"/>
              <w:bottom w:val="nil"/>
              <w:right w:val="nil"/>
            </w:tcBorders>
            <w:vAlign w:val="bottom"/>
          </w:tcPr>
          <w:p w:rsidR="00D92658" w:rsidRPr="005063D7" w:rsidRDefault="00D92658" w:rsidP="00D92658">
            <w:pPr>
              <w:autoSpaceDE w:val="0"/>
              <w:autoSpaceDN w:val="0"/>
              <w:spacing w:after="0" w:line="240" w:lineRule="auto"/>
              <w:rPr>
                <w:rFonts w:ascii="Times New Roman" w:eastAsia="Calibri" w:hAnsi="Times New Roman" w:cs="Times New Roman"/>
                <w:lang w:eastAsia="ru-RU"/>
              </w:rPr>
            </w:pPr>
          </w:p>
        </w:tc>
        <w:tc>
          <w:tcPr>
            <w:tcW w:w="2977" w:type="dxa"/>
            <w:tcBorders>
              <w:top w:val="nil"/>
              <w:left w:val="nil"/>
              <w:bottom w:val="single" w:sz="4" w:space="0" w:color="auto"/>
              <w:right w:val="nil"/>
            </w:tcBorders>
            <w:vAlign w:val="bottom"/>
          </w:tcPr>
          <w:p w:rsidR="00D92658" w:rsidRPr="005063D7" w:rsidRDefault="00D92658" w:rsidP="00D92658">
            <w:pPr>
              <w:autoSpaceDE w:val="0"/>
              <w:autoSpaceDN w:val="0"/>
              <w:spacing w:after="0" w:line="240" w:lineRule="auto"/>
              <w:rPr>
                <w:rFonts w:ascii="Times New Roman" w:eastAsia="Calibri" w:hAnsi="Times New Roman" w:cs="Times New Roman"/>
                <w:lang w:eastAsia="ru-RU"/>
              </w:rPr>
            </w:pPr>
          </w:p>
        </w:tc>
      </w:tr>
      <w:tr w:rsidR="00D92658" w:rsidRPr="005063D7" w:rsidTr="00D92658">
        <w:tc>
          <w:tcPr>
            <w:tcW w:w="5557" w:type="dxa"/>
            <w:gridSpan w:val="8"/>
            <w:tcBorders>
              <w:top w:val="nil"/>
              <w:left w:val="nil"/>
              <w:bottom w:val="nil"/>
              <w:right w:val="nil"/>
            </w:tcBorders>
          </w:tcPr>
          <w:p w:rsidR="00D92658" w:rsidRPr="005063D7" w:rsidRDefault="00D92658" w:rsidP="00D92658">
            <w:pPr>
              <w:autoSpaceDE w:val="0"/>
              <w:autoSpaceDN w:val="0"/>
              <w:spacing w:after="0" w:line="240" w:lineRule="auto"/>
              <w:jc w:val="center"/>
              <w:rPr>
                <w:rFonts w:ascii="Times New Roman" w:eastAsia="Calibri" w:hAnsi="Times New Roman" w:cs="Times New Roman"/>
                <w:lang w:eastAsia="ru-RU"/>
              </w:rPr>
            </w:pPr>
            <w:r w:rsidRPr="005063D7">
              <w:rPr>
                <w:rFonts w:ascii="Times New Roman" w:eastAsia="Calibri" w:hAnsi="Times New Roman" w:cs="Times New Roman"/>
                <w:lang w:eastAsia="ru-RU"/>
              </w:rPr>
              <w:t>(фамилия, имя, отчество)</w:t>
            </w:r>
          </w:p>
        </w:tc>
        <w:tc>
          <w:tcPr>
            <w:tcW w:w="708" w:type="dxa"/>
            <w:tcBorders>
              <w:top w:val="nil"/>
              <w:left w:val="nil"/>
              <w:bottom w:val="nil"/>
              <w:right w:val="nil"/>
            </w:tcBorders>
          </w:tcPr>
          <w:p w:rsidR="00D92658" w:rsidRPr="005063D7" w:rsidRDefault="00D92658" w:rsidP="00D92658">
            <w:pPr>
              <w:autoSpaceDE w:val="0"/>
              <w:autoSpaceDN w:val="0"/>
              <w:spacing w:after="0" w:line="240" w:lineRule="auto"/>
              <w:jc w:val="center"/>
              <w:rPr>
                <w:rFonts w:ascii="Times New Roman" w:eastAsia="Calibri" w:hAnsi="Times New Roman" w:cs="Times New Roman"/>
                <w:lang w:eastAsia="ru-RU"/>
              </w:rPr>
            </w:pPr>
          </w:p>
        </w:tc>
        <w:tc>
          <w:tcPr>
            <w:tcW w:w="2977" w:type="dxa"/>
            <w:tcBorders>
              <w:top w:val="nil"/>
              <w:left w:val="nil"/>
              <w:bottom w:val="nil"/>
              <w:right w:val="nil"/>
            </w:tcBorders>
          </w:tcPr>
          <w:p w:rsidR="00D92658" w:rsidRPr="005063D7" w:rsidRDefault="00D92658" w:rsidP="00D92658">
            <w:pPr>
              <w:autoSpaceDE w:val="0"/>
              <w:autoSpaceDN w:val="0"/>
              <w:spacing w:after="0" w:line="240" w:lineRule="auto"/>
              <w:jc w:val="center"/>
              <w:rPr>
                <w:rFonts w:ascii="Times New Roman" w:eastAsia="Calibri" w:hAnsi="Times New Roman" w:cs="Times New Roman"/>
                <w:lang w:eastAsia="ru-RU"/>
              </w:rPr>
            </w:pPr>
            <w:r w:rsidRPr="005063D7">
              <w:rPr>
                <w:rFonts w:ascii="Times New Roman" w:eastAsia="Calibri" w:hAnsi="Times New Roman" w:cs="Times New Roman"/>
                <w:lang w:eastAsia="ru-RU"/>
              </w:rPr>
              <w:t>(подпись)</w:t>
            </w:r>
          </w:p>
        </w:tc>
      </w:tr>
      <w:tr w:rsidR="00D92658" w:rsidRPr="005063D7" w:rsidTr="00D92658">
        <w:trPr>
          <w:gridAfter w:val="3"/>
          <w:wAfter w:w="4111" w:type="dxa"/>
          <w:trHeight w:val="202"/>
        </w:trPr>
        <w:tc>
          <w:tcPr>
            <w:tcW w:w="170" w:type="dxa"/>
            <w:tcBorders>
              <w:top w:val="nil"/>
              <w:left w:val="nil"/>
              <w:bottom w:val="nil"/>
              <w:right w:val="nil"/>
            </w:tcBorders>
            <w:vAlign w:val="bottom"/>
          </w:tcPr>
          <w:p w:rsidR="00D92658" w:rsidRPr="005063D7" w:rsidRDefault="00D92658" w:rsidP="00D92658">
            <w:pPr>
              <w:autoSpaceDE w:val="0"/>
              <w:autoSpaceDN w:val="0"/>
              <w:spacing w:before="120" w:after="0" w:line="240" w:lineRule="auto"/>
              <w:rPr>
                <w:rFonts w:ascii="Times New Roman" w:eastAsia="Calibri" w:hAnsi="Times New Roman" w:cs="Times New Roman"/>
                <w:lang w:eastAsia="ru-RU"/>
              </w:rPr>
            </w:pPr>
            <w:r w:rsidRPr="005063D7">
              <w:rPr>
                <w:rFonts w:ascii="Times New Roman" w:eastAsia="Calibri" w:hAnsi="Times New Roman" w:cs="Times New Roman"/>
                <w:lang w:eastAsia="ru-RU"/>
              </w:rPr>
              <w:t>«</w:t>
            </w:r>
          </w:p>
        </w:tc>
        <w:tc>
          <w:tcPr>
            <w:tcW w:w="567" w:type="dxa"/>
            <w:tcBorders>
              <w:top w:val="nil"/>
              <w:left w:val="nil"/>
              <w:bottom w:val="single" w:sz="4" w:space="0" w:color="auto"/>
              <w:right w:val="nil"/>
            </w:tcBorders>
            <w:vAlign w:val="bottom"/>
          </w:tcPr>
          <w:p w:rsidR="00D92658" w:rsidRPr="005063D7" w:rsidRDefault="00D92658" w:rsidP="00D92658">
            <w:pPr>
              <w:autoSpaceDE w:val="0"/>
              <w:autoSpaceDN w:val="0"/>
              <w:spacing w:after="0" w:line="240" w:lineRule="auto"/>
              <w:jc w:val="center"/>
              <w:rPr>
                <w:rFonts w:ascii="Times New Roman" w:eastAsia="Calibri" w:hAnsi="Times New Roman" w:cs="Times New Roman"/>
                <w:lang w:eastAsia="ru-RU"/>
              </w:rPr>
            </w:pPr>
          </w:p>
        </w:tc>
        <w:tc>
          <w:tcPr>
            <w:tcW w:w="170" w:type="dxa"/>
            <w:tcBorders>
              <w:top w:val="nil"/>
              <w:left w:val="nil"/>
              <w:bottom w:val="nil"/>
              <w:right w:val="nil"/>
            </w:tcBorders>
            <w:vAlign w:val="bottom"/>
          </w:tcPr>
          <w:p w:rsidR="00D92658" w:rsidRPr="005063D7" w:rsidRDefault="00D92658" w:rsidP="00D92658">
            <w:pPr>
              <w:autoSpaceDE w:val="0"/>
              <w:autoSpaceDN w:val="0"/>
              <w:spacing w:after="0" w:line="240" w:lineRule="auto"/>
              <w:rPr>
                <w:rFonts w:ascii="Times New Roman" w:eastAsia="Calibri" w:hAnsi="Times New Roman" w:cs="Times New Roman"/>
                <w:lang w:eastAsia="ru-RU"/>
              </w:rPr>
            </w:pPr>
            <w:r w:rsidRPr="005063D7">
              <w:rPr>
                <w:rFonts w:ascii="Times New Roman" w:eastAsia="Calibri" w:hAnsi="Times New Roman" w:cs="Times New Roman"/>
                <w:lang w:eastAsia="ru-RU"/>
              </w:rPr>
              <w:t>«</w:t>
            </w:r>
          </w:p>
        </w:tc>
        <w:tc>
          <w:tcPr>
            <w:tcW w:w="2665" w:type="dxa"/>
            <w:tcBorders>
              <w:top w:val="nil"/>
              <w:left w:val="nil"/>
              <w:bottom w:val="single" w:sz="4" w:space="0" w:color="auto"/>
              <w:right w:val="nil"/>
            </w:tcBorders>
            <w:vAlign w:val="bottom"/>
          </w:tcPr>
          <w:p w:rsidR="00D92658" w:rsidRPr="005063D7" w:rsidRDefault="00D92658" w:rsidP="00D92658">
            <w:pPr>
              <w:autoSpaceDE w:val="0"/>
              <w:autoSpaceDN w:val="0"/>
              <w:spacing w:after="0" w:line="240" w:lineRule="auto"/>
              <w:jc w:val="center"/>
              <w:rPr>
                <w:rFonts w:ascii="Times New Roman" w:eastAsia="Calibri" w:hAnsi="Times New Roman" w:cs="Times New Roman"/>
                <w:lang w:eastAsia="ru-RU"/>
              </w:rPr>
            </w:pPr>
          </w:p>
        </w:tc>
        <w:tc>
          <w:tcPr>
            <w:tcW w:w="397" w:type="dxa"/>
            <w:tcBorders>
              <w:top w:val="nil"/>
              <w:left w:val="nil"/>
              <w:bottom w:val="nil"/>
              <w:right w:val="nil"/>
            </w:tcBorders>
            <w:vAlign w:val="bottom"/>
          </w:tcPr>
          <w:p w:rsidR="00D92658" w:rsidRPr="005063D7" w:rsidRDefault="00D92658" w:rsidP="00D92658">
            <w:pPr>
              <w:autoSpaceDE w:val="0"/>
              <w:autoSpaceDN w:val="0"/>
              <w:spacing w:after="0" w:line="240" w:lineRule="auto"/>
              <w:jc w:val="right"/>
              <w:rPr>
                <w:rFonts w:ascii="Times New Roman" w:eastAsia="Calibri" w:hAnsi="Times New Roman" w:cs="Times New Roman"/>
                <w:lang w:eastAsia="ru-RU"/>
              </w:rPr>
            </w:pPr>
            <w:r w:rsidRPr="005063D7">
              <w:rPr>
                <w:rFonts w:ascii="Times New Roman" w:eastAsia="Calibri" w:hAnsi="Times New Roman" w:cs="Times New Roman"/>
                <w:lang w:eastAsia="ru-RU"/>
              </w:rPr>
              <w:t>20</w:t>
            </w:r>
          </w:p>
        </w:tc>
        <w:tc>
          <w:tcPr>
            <w:tcW w:w="454" w:type="dxa"/>
            <w:tcBorders>
              <w:top w:val="nil"/>
              <w:left w:val="nil"/>
              <w:bottom w:val="single" w:sz="4" w:space="0" w:color="auto"/>
              <w:right w:val="nil"/>
            </w:tcBorders>
            <w:vAlign w:val="bottom"/>
          </w:tcPr>
          <w:p w:rsidR="00D92658" w:rsidRPr="005063D7" w:rsidRDefault="00D92658" w:rsidP="00D92658">
            <w:pPr>
              <w:autoSpaceDE w:val="0"/>
              <w:autoSpaceDN w:val="0"/>
              <w:spacing w:after="0" w:line="240" w:lineRule="auto"/>
              <w:rPr>
                <w:rFonts w:ascii="Times New Roman" w:eastAsia="Calibri" w:hAnsi="Times New Roman" w:cs="Times New Roman"/>
                <w:lang w:eastAsia="ru-RU"/>
              </w:rPr>
            </w:pPr>
          </w:p>
        </w:tc>
        <w:tc>
          <w:tcPr>
            <w:tcW w:w="708" w:type="dxa"/>
            <w:tcBorders>
              <w:top w:val="nil"/>
              <w:left w:val="nil"/>
              <w:bottom w:val="nil"/>
              <w:right w:val="nil"/>
            </w:tcBorders>
            <w:vAlign w:val="bottom"/>
          </w:tcPr>
          <w:p w:rsidR="00D92658" w:rsidRPr="005063D7" w:rsidRDefault="00D92658" w:rsidP="00D92658">
            <w:pPr>
              <w:autoSpaceDE w:val="0"/>
              <w:autoSpaceDN w:val="0"/>
              <w:spacing w:after="0" w:line="240" w:lineRule="auto"/>
              <w:rPr>
                <w:rFonts w:ascii="Times New Roman" w:eastAsia="Calibri" w:hAnsi="Times New Roman" w:cs="Times New Roman"/>
                <w:lang w:eastAsia="ru-RU"/>
              </w:rPr>
            </w:pPr>
            <w:r w:rsidRPr="005063D7">
              <w:rPr>
                <w:rFonts w:ascii="Times New Roman" w:eastAsia="Calibri" w:hAnsi="Times New Roman" w:cs="Times New Roman"/>
                <w:lang w:eastAsia="ru-RU"/>
              </w:rPr>
              <w:t>года</w:t>
            </w:r>
          </w:p>
        </w:tc>
      </w:tr>
    </w:tbl>
    <w:p w:rsidR="00D92658" w:rsidRPr="005063D7" w:rsidRDefault="00D92658" w:rsidP="00D92658">
      <w:pPr>
        <w:autoSpaceDE w:val="0"/>
        <w:autoSpaceDN w:val="0"/>
        <w:spacing w:after="200" w:line="276" w:lineRule="auto"/>
        <w:jc w:val="center"/>
        <w:rPr>
          <w:rFonts w:ascii="Times New Roman" w:eastAsia="Calibri" w:hAnsi="Times New Roman" w:cs="Times New Roman"/>
          <w:lang w:eastAsia="ru-RU"/>
        </w:rPr>
      </w:pPr>
    </w:p>
    <w:p w:rsidR="00D92658" w:rsidRPr="005063D7" w:rsidRDefault="00D92658" w:rsidP="00D92658">
      <w:pPr>
        <w:autoSpaceDE w:val="0"/>
        <w:autoSpaceDN w:val="0"/>
        <w:spacing w:after="200" w:line="276" w:lineRule="auto"/>
        <w:jc w:val="center"/>
        <w:rPr>
          <w:rFonts w:ascii="Times New Roman" w:eastAsia="Calibri" w:hAnsi="Times New Roman" w:cs="Times New Roman"/>
          <w:sz w:val="24"/>
          <w:szCs w:val="24"/>
          <w:lang w:eastAsia="ru-RU"/>
        </w:rPr>
      </w:pPr>
    </w:p>
    <w:p w:rsidR="00D92658" w:rsidRPr="005063D7" w:rsidRDefault="00D92658" w:rsidP="00D92658">
      <w:pPr>
        <w:spacing w:after="200" w:line="276" w:lineRule="auto"/>
        <w:rPr>
          <w:rFonts w:ascii="Times New Roman" w:eastAsia="Calibri" w:hAnsi="Times New Roman" w:cs="Times New Roman"/>
          <w:sz w:val="24"/>
          <w:szCs w:val="24"/>
          <w:lang w:eastAsia="ru-RU"/>
        </w:rPr>
      </w:pPr>
    </w:p>
    <w:p w:rsidR="00D92658" w:rsidRPr="005063D7" w:rsidRDefault="00D92658" w:rsidP="00D92658">
      <w:pPr>
        <w:spacing w:after="200" w:line="276" w:lineRule="auto"/>
        <w:rPr>
          <w:rFonts w:ascii="Times New Roman" w:eastAsia="Times New Roman" w:hAnsi="Times New Roman" w:cs="Times New Roman"/>
          <w:sz w:val="24"/>
          <w:szCs w:val="24"/>
          <w:lang w:eastAsia="ru-RU"/>
        </w:rPr>
      </w:pPr>
    </w:p>
    <w:p w:rsidR="00D92658" w:rsidRPr="005063D7" w:rsidRDefault="00D92658" w:rsidP="00D92658">
      <w:pPr>
        <w:spacing w:after="0" w:line="240" w:lineRule="auto"/>
        <w:jc w:val="right"/>
        <w:rPr>
          <w:rFonts w:ascii="Times New Roman" w:eastAsia="Times New Roman" w:hAnsi="Times New Roman" w:cs="Times New Roman"/>
          <w:sz w:val="24"/>
          <w:szCs w:val="24"/>
          <w:lang w:eastAsia="ru-RU"/>
        </w:rPr>
      </w:pPr>
    </w:p>
    <w:p w:rsidR="00D92658" w:rsidRPr="005063D7" w:rsidRDefault="00D92658" w:rsidP="00D92658">
      <w:pPr>
        <w:spacing w:after="0" w:line="240" w:lineRule="auto"/>
        <w:jc w:val="right"/>
        <w:rPr>
          <w:rFonts w:ascii="Times New Roman" w:eastAsia="Times New Roman" w:hAnsi="Times New Roman" w:cs="Times New Roman"/>
          <w:sz w:val="24"/>
          <w:szCs w:val="24"/>
          <w:lang w:eastAsia="ru-RU"/>
        </w:rPr>
      </w:pPr>
    </w:p>
    <w:p w:rsidR="00D92658" w:rsidRPr="005063D7" w:rsidRDefault="00D92658" w:rsidP="00D92658">
      <w:pPr>
        <w:spacing w:after="0" w:line="240" w:lineRule="auto"/>
        <w:jc w:val="right"/>
        <w:rPr>
          <w:rFonts w:ascii="Times New Roman" w:eastAsia="Times New Roman" w:hAnsi="Times New Roman" w:cs="Times New Roman"/>
          <w:sz w:val="24"/>
          <w:szCs w:val="24"/>
          <w:lang w:eastAsia="ru-RU"/>
        </w:rPr>
      </w:pPr>
    </w:p>
    <w:p w:rsidR="00D92658" w:rsidRPr="005063D7" w:rsidRDefault="00D92658" w:rsidP="00D92658">
      <w:pPr>
        <w:spacing w:after="0" w:line="240" w:lineRule="auto"/>
        <w:jc w:val="right"/>
        <w:rPr>
          <w:rFonts w:ascii="Times New Roman" w:eastAsia="Times New Roman" w:hAnsi="Times New Roman" w:cs="Times New Roman"/>
          <w:sz w:val="24"/>
          <w:szCs w:val="24"/>
          <w:lang w:eastAsia="ru-RU"/>
        </w:rPr>
      </w:pPr>
    </w:p>
    <w:p w:rsidR="00D92658" w:rsidRPr="005063D7" w:rsidRDefault="00D92658" w:rsidP="00D92658">
      <w:pPr>
        <w:spacing w:after="0" w:line="240" w:lineRule="auto"/>
        <w:jc w:val="right"/>
        <w:rPr>
          <w:rFonts w:ascii="Times New Roman" w:eastAsia="Times New Roman" w:hAnsi="Times New Roman" w:cs="Times New Roman"/>
          <w:sz w:val="24"/>
          <w:szCs w:val="24"/>
          <w:lang w:eastAsia="ru-RU"/>
        </w:rPr>
      </w:pPr>
    </w:p>
    <w:p w:rsidR="00D92658" w:rsidRPr="005063D7" w:rsidRDefault="00D92658" w:rsidP="00D92658">
      <w:pPr>
        <w:spacing w:after="0" w:line="240" w:lineRule="auto"/>
        <w:jc w:val="right"/>
        <w:rPr>
          <w:rFonts w:ascii="Times New Roman" w:eastAsia="Times New Roman" w:hAnsi="Times New Roman" w:cs="Times New Roman"/>
          <w:sz w:val="24"/>
          <w:szCs w:val="24"/>
          <w:lang w:eastAsia="ru-RU"/>
        </w:rPr>
      </w:pPr>
    </w:p>
    <w:p w:rsidR="00D92658" w:rsidRPr="005063D7" w:rsidRDefault="00D92658" w:rsidP="00D92658">
      <w:pPr>
        <w:spacing w:after="0" w:line="240" w:lineRule="auto"/>
        <w:jc w:val="right"/>
        <w:rPr>
          <w:rFonts w:ascii="Times New Roman" w:eastAsia="Times New Roman" w:hAnsi="Times New Roman" w:cs="Times New Roman"/>
          <w:sz w:val="24"/>
          <w:szCs w:val="24"/>
          <w:lang w:eastAsia="ru-RU"/>
        </w:rPr>
      </w:pPr>
    </w:p>
    <w:p w:rsidR="00D92658" w:rsidRPr="005063D7" w:rsidRDefault="00D92658" w:rsidP="00D92658">
      <w:pPr>
        <w:spacing w:after="0" w:line="240" w:lineRule="auto"/>
        <w:jc w:val="right"/>
        <w:rPr>
          <w:rFonts w:ascii="Times New Roman" w:eastAsia="Times New Roman" w:hAnsi="Times New Roman" w:cs="Times New Roman"/>
          <w:sz w:val="24"/>
          <w:szCs w:val="24"/>
          <w:lang w:eastAsia="ru-RU"/>
        </w:rPr>
      </w:pPr>
    </w:p>
    <w:p w:rsidR="00D92658" w:rsidRPr="005063D7" w:rsidRDefault="00D92658" w:rsidP="00D92658">
      <w:pPr>
        <w:spacing w:after="0" w:line="240" w:lineRule="auto"/>
        <w:jc w:val="right"/>
        <w:rPr>
          <w:rFonts w:ascii="Times New Roman" w:eastAsia="Times New Roman" w:hAnsi="Times New Roman" w:cs="Times New Roman"/>
          <w:sz w:val="24"/>
          <w:szCs w:val="24"/>
          <w:lang w:eastAsia="ru-RU"/>
        </w:rPr>
      </w:pPr>
    </w:p>
    <w:p w:rsidR="00D92658" w:rsidRPr="005063D7" w:rsidRDefault="00D92658" w:rsidP="00D92658">
      <w:pPr>
        <w:spacing w:after="0" w:line="240" w:lineRule="auto"/>
        <w:jc w:val="right"/>
        <w:rPr>
          <w:rFonts w:ascii="Times New Roman" w:eastAsia="Times New Roman" w:hAnsi="Times New Roman" w:cs="Times New Roman"/>
          <w:sz w:val="24"/>
          <w:szCs w:val="24"/>
          <w:lang w:eastAsia="ru-RU"/>
        </w:rPr>
      </w:pPr>
    </w:p>
    <w:p w:rsidR="00D92658" w:rsidRPr="005063D7" w:rsidRDefault="00D92658" w:rsidP="00D92658">
      <w:pPr>
        <w:spacing w:after="0" w:line="240" w:lineRule="auto"/>
        <w:jc w:val="right"/>
        <w:rPr>
          <w:rFonts w:ascii="Times New Roman" w:eastAsia="Times New Roman" w:hAnsi="Times New Roman" w:cs="Times New Roman"/>
          <w:sz w:val="24"/>
          <w:szCs w:val="24"/>
          <w:lang w:eastAsia="ru-RU"/>
        </w:rPr>
      </w:pPr>
    </w:p>
    <w:p w:rsidR="00D92658" w:rsidRPr="005063D7" w:rsidRDefault="00D92658" w:rsidP="00D92658">
      <w:pPr>
        <w:autoSpaceDE w:val="0"/>
        <w:autoSpaceDN w:val="0"/>
        <w:adjustRightInd w:val="0"/>
        <w:spacing w:after="0" w:line="240" w:lineRule="auto"/>
        <w:jc w:val="right"/>
        <w:rPr>
          <w:rFonts w:ascii="Times New Roman" w:eastAsia="Times New Roman" w:hAnsi="Times New Roman" w:cs="Times New Roman"/>
          <w:bCs/>
          <w:color w:val="000000"/>
          <w:sz w:val="24"/>
          <w:szCs w:val="24"/>
          <w:lang w:eastAsia="ru-RU"/>
        </w:rPr>
      </w:pPr>
      <w:r w:rsidRPr="005063D7">
        <w:rPr>
          <w:rFonts w:ascii="Times New Roman" w:eastAsia="Times New Roman" w:hAnsi="Times New Roman" w:cs="Times New Roman"/>
          <w:bCs/>
          <w:color w:val="000000"/>
          <w:sz w:val="24"/>
          <w:szCs w:val="24"/>
          <w:lang w:eastAsia="ru-RU"/>
        </w:rPr>
        <w:t>Приложение № 3</w:t>
      </w:r>
    </w:p>
    <w:p w:rsidR="00D92658" w:rsidRPr="005063D7" w:rsidRDefault="00D92658" w:rsidP="00D92658">
      <w:pPr>
        <w:widowControl w:val="0"/>
        <w:tabs>
          <w:tab w:val="left" w:pos="567"/>
        </w:tabs>
        <w:spacing w:after="0" w:line="240" w:lineRule="auto"/>
        <w:ind w:left="3969" w:firstLine="567"/>
        <w:jc w:val="right"/>
        <w:rPr>
          <w:rFonts w:ascii="Times New Roman" w:eastAsia="Times New Roman" w:hAnsi="Times New Roman" w:cs="Times New Roman"/>
          <w:color w:val="000000"/>
          <w:sz w:val="24"/>
          <w:szCs w:val="24"/>
          <w:lang w:eastAsia="ru-RU"/>
        </w:rPr>
      </w:pPr>
      <w:r w:rsidRPr="005063D7">
        <w:rPr>
          <w:rFonts w:ascii="Times New Roman" w:eastAsia="Times New Roman" w:hAnsi="Times New Roman" w:cs="Times New Roman"/>
          <w:color w:val="000000"/>
          <w:sz w:val="24"/>
          <w:szCs w:val="24"/>
          <w:lang w:eastAsia="ru-RU"/>
        </w:rPr>
        <w:t>к административному регламенту</w:t>
      </w:r>
    </w:p>
    <w:p w:rsidR="00D92658" w:rsidRPr="005063D7" w:rsidRDefault="00D92658" w:rsidP="00D92658">
      <w:pPr>
        <w:widowControl w:val="0"/>
        <w:tabs>
          <w:tab w:val="left" w:pos="0"/>
        </w:tabs>
        <w:spacing w:after="0" w:line="240" w:lineRule="auto"/>
        <w:ind w:left="3969" w:right="-1" w:firstLine="567"/>
        <w:contextualSpacing/>
        <w:jc w:val="right"/>
        <w:rPr>
          <w:rFonts w:ascii="Times New Roman" w:eastAsia="Times New Roman" w:hAnsi="Times New Roman" w:cs="Times New Roman"/>
          <w:color w:val="000000"/>
          <w:sz w:val="24"/>
          <w:szCs w:val="24"/>
          <w:lang w:eastAsia="ru-RU"/>
        </w:rPr>
      </w:pPr>
      <w:r w:rsidRPr="005063D7">
        <w:rPr>
          <w:rFonts w:ascii="Times New Roman" w:eastAsia="Times New Roman" w:hAnsi="Times New Roman" w:cs="Times New Roman"/>
          <w:color w:val="000000"/>
          <w:sz w:val="24"/>
          <w:szCs w:val="24"/>
          <w:lang w:eastAsia="ru-RU"/>
        </w:rPr>
        <w:t>по предоставлению муниципальной услуги</w:t>
      </w:r>
    </w:p>
    <w:p w:rsidR="00D92658" w:rsidRPr="005063D7" w:rsidRDefault="00D92658" w:rsidP="00D92658">
      <w:pPr>
        <w:spacing w:after="0" w:line="240" w:lineRule="auto"/>
        <w:jc w:val="center"/>
        <w:rPr>
          <w:rFonts w:ascii="Times New Roman" w:eastAsia="Times New Roman" w:hAnsi="Times New Roman" w:cs="Times New Roman"/>
          <w:b/>
          <w:sz w:val="24"/>
          <w:szCs w:val="24"/>
          <w:lang w:eastAsia="ru-RU"/>
        </w:rPr>
      </w:pPr>
    </w:p>
    <w:p w:rsidR="00D92658" w:rsidRPr="005063D7" w:rsidRDefault="00D92658" w:rsidP="00D92658">
      <w:pPr>
        <w:spacing w:after="0" w:line="240" w:lineRule="auto"/>
        <w:jc w:val="right"/>
        <w:rPr>
          <w:rFonts w:ascii="Times New Roman" w:eastAsia="Times New Roman" w:hAnsi="Times New Roman" w:cs="Times New Roman"/>
          <w:sz w:val="24"/>
          <w:szCs w:val="24"/>
          <w:lang w:eastAsia="ru-RU"/>
        </w:rPr>
      </w:pPr>
      <w:r w:rsidRPr="005063D7">
        <w:rPr>
          <w:rFonts w:ascii="Times New Roman" w:eastAsia="Times New Roman" w:hAnsi="Times New Roman" w:cs="Times New Roman"/>
          <w:sz w:val="24"/>
          <w:szCs w:val="24"/>
          <w:lang w:eastAsia="ru-RU"/>
        </w:rPr>
        <w:t xml:space="preserve">Форма </w:t>
      </w:r>
    </w:p>
    <w:p w:rsidR="00D92658" w:rsidRPr="005063D7" w:rsidRDefault="00D92658" w:rsidP="00D92658">
      <w:pPr>
        <w:spacing w:after="0" w:line="240" w:lineRule="auto"/>
        <w:jc w:val="center"/>
        <w:rPr>
          <w:rFonts w:ascii="Times New Roman" w:eastAsia="Times New Roman" w:hAnsi="Times New Roman" w:cs="Times New Roman"/>
          <w:bCs/>
          <w:sz w:val="24"/>
          <w:szCs w:val="24"/>
          <w:lang w:eastAsia="ru-RU"/>
        </w:rPr>
      </w:pPr>
      <w:r w:rsidRPr="005063D7">
        <w:rPr>
          <w:rFonts w:ascii="Times New Roman" w:eastAsia="Times New Roman" w:hAnsi="Times New Roman" w:cs="Times New Roman"/>
          <w:bCs/>
          <w:sz w:val="24"/>
          <w:szCs w:val="24"/>
          <w:lang w:eastAsia="ru-RU"/>
        </w:rPr>
        <w:t>__________________________________________________________________________</w:t>
      </w:r>
    </w:p>
    <w:p w:rsidR="00D92658" w:rsidRPr="005063D7" w:rsidRDefault="00D92658" w:rsidP="00D92658">
      <w:pPr>
        <w:spacing w:after="0" w:line="240" w:lineRule="auto"/>
        <w:jc w:val="center"/>
        <w:rPr>
          <w:rFonts w:ascii="Times New Roman" w:eastAsia="Times New Roman" w:hAnsi="Times New Roman" w:cs="Times New Roman"/>
          <w:sz w:val="24"/>
          <w:szCs w:val="24"/>
          <w:lang w:eastAsia="ru-RU"/>
        </w:rPr>
      </w:pPr>
      <w:r w:rsidRPr="005063D7">
        <w:rPr>
          <w:rFonts w:ascii="Times New Roman" w:eastAsia="Times New Roman" w:hAnsi="Times New Roman" w:cs="Times New Roman"/>
          <w:bCs/>
          <w:i/>
          <w:iCs/>
          <w:sz w:val="24"/>
          <w:szCs w:val="24"/>
          <w:lang w:eastAsia="ru-RU"/>
        </w:rPr>
        <w:t>Наименование органа местного самоуправления</w:t>
      </w:r>
    </w:p>
    <w:p w:rsidR="00D92658" w:rsidRPr="005063D7" w:rsidRDefault="00D92658" w:rsidP="00D92658">
      <w:pPr>
        <w:spacing w:after="0" w:line="240" w:lineRule="auto"/>
        <w:jc w:val="right"/>
        <w:rPr>
          <w:rFonts w:ascii="Times New Roman" w:eastAsia="Times New Roman" w:hAnsi="Times New Roman" w:cs="Times New Roman"/>
          <w:bCs/>
          <w:sz w:val="24"/>
          <w:szCs w:val="24"/>
          <w:lang w:eastAsia="ru-RU"/>
        </w:rPr>
      </w:pPr>
    </w:p>
    <w:p w:rsidR="00D92658" w:rsidRPr="005063D7" w:rsidRDefault="00D92658" w:rsidP="00D926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4"/>
          <w:szCs w:val="24"/>
          <w:lang w:eastAsia="ru-RU"/>
        </w:rPr>
      </w:pPr>
      <w:r w:rsidRPr="005063D7">
        <w:rPr>
          <w:rFonts w:ascii="Times New Roman" w:eastAsia="Times New Roman" w:hAnsi="Times New Roman" w:cs="Times New Roman"/>
          <w:sz w:val="24"/>
          <w:szCs w:val="24"/>
          <w:lang w:eastAsia="ru-RU"/>
        </w:rPr>
        <w:t>Кому _________________________________</w:t>
      </w:r>
    </w:p>
    <w:p w:rsidR="00D92658" w:rsidRPr="005063D7" w:rsidRDefault="00D92658" w:rsidP="00D926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4"/>
          <w:szCs w:val="24"/>
          <w:lang w:eastAsia="ru-RU"/>
        </w:rPr>
      </w:pPr>
      <w:r w:rsidRPr="005063D7">
        <w:rPr>
          <w:rFonts w:ascii="Times New Roman" w:eastAsia="Times New Roman" w:hAnsi="Times New Roman" w:cs="Times New Roman"/>
          <w:sz w:val="24"/>
          <w:szCs w:val="24"/>
          <w:lang w:eastAsia="ru-RU"/>
        </w:rPr>
        <w:t xml:space="preserve">                            (фамилия, имя, отчество)</w:t>
      </w:r>
    </w:p>
    <w:p w:rsidR="00D92658" w:rsidRPr="005063D7" w:rsidRDefault="00D92658" w:rsidP="00D926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4"/>
          <w:szCs w:val="24"/>
          <w:lang w:eastAsia="ru-RU"/>
        </w:rPr>
      </w:pPr>
      <w:r w:rsidRPr="005063D7">
        <w:rPr>
          <w:rFonts w:ascii="Times New Roman" w:eastAsia="Times New Roman" w:hAnsi="Times New Roman" w:cs="Times New Roman"/>
          <w:sz w:val="24"/>
          <w:szCs w:val="24"/>
          <w:lang w:eastAsia="ru-RU"/>
        </w:rPr>
        <w:t>______________________________________</w:t>
      </w:r>
    </w:p>
    <w:p w:rsidR="00D92658" w:rsidRPr="005063D7" w:rsidRDefault="00D92658" w:rsidP="00D926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4"/>
          <w:szCs w:val="24"/>
          <w:lang w:eastAsia="ru-RU"/>
        </w:rPr>
      </w:pPr>
      <w:r w:rsidRPr="005063D7">
        <w:rPr>
          <w:rFonts w:ascii="Times New Roman" w:eastAsia="Times New Roman" w:hAnsi="Times New Roman" w:cs="Times New Roman"/>
          <w:sz w:val="24"/>
          <w:szCs w:val="24"/>
          <w:lang w:eastAsia="ru-RU"/>
        </w:rPr>
        <w:t xml:space="preserve">                                     </w:t>
      </w:r>
    </w:p>
    <w:p w:rsidR="00D92658" w:rsidRPr="005063D7" w:rsidRDefault="00D92658" w:rsidP="00D926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4"/>
          <w:szCs w:val="24"/>
          <w:lang w:eastAsia="ru-RU"/>
        </w:rPr>
      </w:pPr>
      <w:r w:rsidRPr="005063D7">
        <w:rPr>
          <w:rFonts w:ascii="Times New Roman" w:eastAsia="Times New Roman" w:hAnsi="Times New Roman" w:cs="Times New Roman"/>
          <w:sz w:val="24"/>
          <w:szCs w:val="24"/>
          <w:lang w:eastAsia="ru-RU"/>
        </w:rPr>
        <w:lastRenderedPageBreak/>
        <w:t xml:space="preserve"> ______________________________________</w:t>
      </w:r>
    </w:p>
    <w:p w:rsidR="00D92658" w:rsidRPr="005063D7" w:rsidRDefault="00D92658" w:rsidP="00D926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4"/>
          <w:szCs w:val="24"/>
          <w:lang w:eastAsia="ru-RU"/>
        </w:rPr>
      </w:pPr>
      <w:r w:rsidRPr="005063D7">
        <w:rPr>
          <w:rFonts w:ascii="Times New Roman" w:eastAsia="Times New Roman" w:hAnsi="Times New Roman" w:cs="Times New Roman"/>
          <w:sz w:val="24"/>
          <w:szCs w:val="24"/>
          <w:lang w:eastAsia="ru-RU"/>
        </w:rPr>
        <w:t xml:space="preserve">                 (телефон и адрес электронной почты)</w:t>
      </w:r>
    </w:p>
    <w:p w:rsidR="00D92658" w:rsidRPr="005063D7" w:rsidRDefault="00D92658" w:rsidP="00D926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5063D7">
        <w:rPr>
          <w:rFonts w:ascii="Times New Roman" w:eastAsia="Times New Roman" w:hAnsi="Times New Roman" w:cs="Times New Roman"/>
          <w:sz w:val="24"/>
          <w:szCs w:val="24"/>
          <w:lang w:eastAsia="ru-RU"/>
        </w:rPr>
        <w:t> </w:t>
      </w:r>
    </w:p>
    <w:p w:rsidR="00D92658" w:rsidRPr="005063D7" w:rsidRDefault="00D92658" w:rsidP="00D926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p>
    <w:p w:rsidR="00D92658" w:rsidRPr="005063D7" w:rsidRDefault="00D92658" w:rsidP="00D926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p>
    <w:p w:rsidR="00D92658" w:rsidRPr="005063D7" w:rsidRDefault="00D92658" w:rsidP="00D926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bCs/>
          <w:sz w:val="24"/>
          <w:szCs w:val="24"/>
          <w:lang w:eastAsia="ru-RU"/>
        </w:rPr>
      </w:pPr>
      <w:r w:rsidRPr="005063D7">
        <w:rPr>
          <w:rFonts w:ascii="Times New Roman" w:eastAsia="Times New Roman" w:hAnsi="Times New Roman" w:cs="Times New Roman"/>
          <w:bCs/>
          <w:sz w:val="24"/>
          <w:szCs w:val="24"/>
          <w:lang w:eastAsia="ru-RU"/>
        </w:rPr>
        <w:t>РЕШЕНИЕ</w:t>
      </w:r>
    </w:p>
    <w:p w:rsidR="00D92658" w:rsidRPr="005063D7" w:rsidRDefault="00D92658" w:rsidP="00D92658">
      <w:pPr>
        <w:spacing w:after="0" w:line="216" w:lineRule="auto"/>
        <w:jc w:val="center"/>
        <w:rPr>
          <w:rFonts w:ascii="Times New Roman" w:eastAsia="Times New Roman" w:hAnsi="Times New Roman" w:cs="Times New Roman"/>
          <w:bCs/>
          <w:sz w:val="24"/>
          <w:szCs w:val="24"/>
          <w:lang w:eastAsia="ru-RU"/>
        </w:rPr>
      </w:pPr>
      <w:r w:rsidRPr="005063D7">
        <w:rPr>
          <w:rFonts w:ascii="Times New Roman" w:eastAsia="Times New Roman" w:hAnsi="Times New Roman" w:cs="Times New Roman"/>
          <w:bCs/>
          <w:sz w:val="24"/>
          <w:szCs w:val="24"/>
          <w:lang w:eastAsia="ru-RU"/>
        </w:rPr>
        <w:t xml:space="preserve">об отказе в приеме документов, необходимых для предоставления услуги </w:t>
      </w:r>
    </w:p>
    <w:p w:rsidR="00D92658" w:rsidRPr="005063D7" w:rsidRDefault="00D92658" w:rsidP="00D92658">
      <w:pPr>
        <w:spacing w:after="0" w:line="216" w:lineRule="auto"/>
        <w:jc w:val="center"/>
        <w:rPr>
          <w:rFonts w:ascii="Times New Roman" w:eastAsia="Times New Roman" w:hAnsi="Times New Roman" w:cs="Times New Roman"/>
          <w:bCs/>
          <w:sz w:val="24"/>
          <w:szCs w:val="24"/>
          <w:lang w:eastAsia="ru-RU"/>
        </w:rPr>
      </w:pPr>
      <w:r w:rsidRPr="005063D7">
        <w:rPr>
          <w:rFonts w:ascii="Times New Roman" w:eastAsia="Times New Roman" w:hAnsi="Times New Roman" w:cs="Times New Roman"/>
          <w:bCs/>
          <w:sz w:val="24"/>
          <w:szCs w:val="24"/>
          <w:lang w:eastAsia="ru-RU"/>
        </w:rPr>
        <w:t>«</w:t>
      </w:r>
      <w:r w:rsidRPr="005063D7">
        <w:rPr>
          <w:rFonts w:ascii="Times New Roman" w:eastAsia="Calibri" w:hAnsi="Times New Roman" w:cs="Times New Roman"/>
          <w:sz w:val="24"/>
          <w:szCs w:val="24"/>
        </w:rPr>
        <w:t>Принятие граждан на учет в качестве нуждающихся в жилых помещениях, предоставляемых по договорам социального найма</w:t>
      </w:r>
      <w:r w:rsidRPr="005063D7">
        <w:rPr>
          <w:rFonts w:ascii="Times New Roman" w:eastAsia="Times New Roman" w:hAnsi="Times New Roman" w:cs="Times New Roman"/>
          <w:bCs/>
          <w:sz w:val="24"/>
          <w:szCs w:val="24"/>
          <w:lang w:eastAsia="ru-RU"/>
        </w:rPr>
        <w:t>»</w:t>
      </w:r>
    </w:p>
    <w:p w:rsidR="00D92658" w:rsidRPr="005063D7" w:rsidRDefault="00D92658" w:rsidP="00D926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sz w:val="20"/>
          <w:szCs w:val="20"/>
          <w:lang w:eastAsia="ru-RU"/>
        </w:rPr>
      </w:pPr>
    </w:p>
    <w:p w:rsidR="00D92658" w:rsidRPr="005063D7" w:rsidRDefault="00D92658" w:rsidP="00D926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5063D7">
        <w:rPr>
          <w:rFonts w:ascii="Times New Roman" w:eastAsia="Times New Roman" w:hAnsi="Times New Roman" w:cs="Times New Roman"/>
          <w:sz w:val="24"/>
          <w:szCs w:val="24"/>
          <w:lang w:eastAsia="ru-RU"/>
        </w:rPr>
        <w:t>Дата _______________</w:t>
      </w:r>
      <w:r w:rsidRPr="005063D7">
        <w:rPr>
          <w:rFonts w:ascii="Times New Roman" w:eastAsia="Times New Roman" w:hAnsi="Times New Roman" w:cs="Times New Roman"/>
          <w:sz w:val="24"/>
          <w:szCs w:val="24"/>
          <w:lang w:eastAsia="ru-RU"/>
        </w:rPr>
        <w:tab/>
      </w:r>
      <w:r w:rsidRPr="005063D7">
        <w:rPr>
          <w:rFonts w:ascii="Times New Roman" w:eastAsia="Times New Roman" w:hAnsi="Times New Roman" w:cs="Times New Roman"/>
          <w:sz w:val="24"/>
          <w:szCs w:val="24"/>
          <w:lang w:eastAsia="ru-RU"/>
        </w:rPr>
        <w:tab/>
      </w:r>
      <w:r w:rsidRPr="005063D7">
        <w:rPr>
          <w:rFonts w:ascii="Times New Roman" w:eastAsia="Times New Roman" w:hAnsi="Times New Roman" w:cs="Times New Roman"/>
          <w:sz w:val="24"/>
          <w:szCs w:val="24"/>
          <w:lang w:eastAsia="ru-RU"/>
        </w:rPr>
        <w:tab/>
      </w:r>
      <w:r w:rsidRPr="005063D7">
        <w:rPr>
          <w:rFonts w:ascii="Times New Roman" w:eastAsia="Times New Roman" w:hAnsi="Times New Roman" w:cs="Times New Roman"/>
          <w:sz w:val="24"/>
          <w:szCs w:val="24"/>
          <w:lang w:eastAsia="ru-RU"/>
        </w:rPr>
        <w:tab/>
      </w:r>
      <w:r w:rsidRPr="005063D7">
        <w:rPr>
          <w:rFonts w:ascii="Times New Roman" w:eastAsia="Times New Roman" w:hAnsi="Times New Roman" w:cs="Times New Roman"/>
          <w:sz w:val="24"/>
          <w:szCs w:val="24"/>
          <w:lang w:eastAsia="ru-RU"/>
        </w:rPr>
        <w:tab/>
        <w:t xml:space="preserve">        № _____________ </w:t>
      </w:r>
    </w:p>
    <w:p w:rsidR="00D92658" w:rsidRPr="005063D7" w:rsidRDefault="00D92658" w:rsidP="00D926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5063D7">
        <w:rPr>
          <w:rFonts w:ascii="Times New Roman" w:eastAsia="Times New Roman" w:hAnsi="Times New Roman" w:cs="Times New Roman"/>
          <w:sz w:val="24"/>
          <w:szCs w:val="24"/>
          <w:lang w:eastAsia="ru-RU"/>
        </w:rPr>
        <w:t> </w:t>
      </w:r>
    </w:p>
    <w:p w:rsidR="00D92658" w:rsidRPr="005063D7" w:rsidRDefault="00D92658" w:rsidP="00D92658">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5063D7">
        <w:rPr>
          <w:rFonts w:ascii="Times New Roman" w:eastAsia="Times New Roman" w:hAnsi="Times New Roman" w:cs="Times New Roman"/>
          <w:bCs/>
          <w:sz w:val="24"/>
          <w:szCs w:val="24"/>
          <w:lang w:eastAsia="ru-RU"/>
        </w:rPr>
        <w:tab/>
        <w:t xml:space="preserve">По результатам рассмотрения заявления от _________ № _______________ </w:t>
      </w:r>
      <w:r w:rsidRPr="005063D7">
        <w:rPr>
          <w:rFonts w:ascii="Times New Roman" w:eastAsia="Times New Roman" w:hAnsi="Times New Roman" w:cs="Times New Roman"/>
          <w:bCs/>
          <w:sz w:val="24"/>
          <w:szCs w:val="24"/>
          <w:lang w:eastAsia="ru-RU"/>
        </w:rPr>
        <w:br/>
        <w:t xml:space="preserve">и приложенных к нему документов, в соответствии </w:t>
      </w:r>
      <w:r w:rsidRPr="005063D7">
        <w:rPr>
          <w:rFonts w:ascii="Times New Roman" w:eastAsia="Times New Roman" w:hAnsi="Times New Roman" w:cs="Times New Roman"/>
          <w:sz w:val="24"/>
          <w:szCs w:val="24"/>
          <w:lang w:eastAsia="ru-RU"/>
        </w:rPr>
        <w:t>с Жилищным кодексом</w:t>
      </w:r>
      <w:r w:rsidRPr="005063D7">
        <w:rPr>
          <w:rFonts w:ascii="Times New Roman" w:eastAsia="Times New Roman" w:hAnsi="Times New Roman" w:cs="Times New Roman"/>
          <w:bCs/>
          <w:sz w:val="24"/>
          <w:szCs w:val="24"/>
          <w:lang w:eastAsia="ru-RU"/>
        </w:rPr>
        <w:t xml:space="preserve"> Российской Федерации принято решение отказать в приеме документов, необходимых для предоставления услуги, по следующим основаниям:</w:t>
      </w:r>
    </w:p>
    <w:p w:rsidR="00D92658" w:rsidRPr="005063D7" w:rsidRDefault="00D92658" w:rsidP="00D926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bl>
      <w:tblPr>
        <w:tblW w:w="10127" w:type="dxa"/>
        <w:tblLayout w:type="fixed"/>
        <w:tblCellMar>
          <w:top w:w="102" w:type="dxa"/>
          <w:left w:w="62" w:type="dxa"/>
          <w:bottom w:w="102" w:type="dxa"/>
          <w:right w:w="62" w:type="dxa"/>
        </w:tblCellMar>
        <w:tblLook w:val="0000" w:firstRow="0" w:lastRow="0" w:firstColumn="0" w:lastColumn="0" w:noHBand="0" w:noVBand="0"/>
      </w:tblPr>
      <w:tblGrid>
        <w:gridCol w:w="1077"/>
        <w:gridCol w:w="4195"/>
        <w:gridCol w:w="4855"/>
      </w:tblGrid>
      <w:tr w:rsidR="00D92658" w:rsidRPr="005063D7" w:rsidTr="00D92658">
        <w:tc>
          <w:tcPr>
            <w:tcW w:w="1077" w:type="dxa"/>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063D7">
              <w:rPr>
                <w:rFonts w:ascii="Times New Roman" w:eastAsia="Times New Roman" w:hAnsi="Times New Roman" w:cs="Times New Roman"/>
                <w:sz w:val="24"/>
                <w:szCs w:val="24"/>
                <w:lang w:eastAsia="ru-RU"/>
              </w:rPr>
              <w:t>№</w:t>
            </w:r>
          </w:p>
          <w:p w:rsidR="00D92658" w:rsidRPr="005063D7" w:rsidRDefault="00D92658" w:rsidP="00D92658">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063D7">
              <w:rPr>
                <w:rFonts w:ascii="Times New Roman" w:eastAsia="Times New Roman" w:hAnsi="Times New Roman" w:cs="Times New Roman"/>
                <w:sz w:val="24"/>
                <w:szCs w:val="24"/>
                <w:lang w:eastAsia="ru-RU"/>
              </w:rPr>
              <w:t>пункта административного регламента</w:t>
            </w:r>
          </w:p>
        </w:tc>
        <w:tc>
          <w:tcPr>
            <w:tcW w:w="4195" w:type="dxa"/>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063D7">
              <w:rPr>
                <w:rFonts w:ascii="Times New Roman" w:eastAsia="Times New Roman" w:hAnsi="Times New Roman" w:cs="Times New Roman"/>
                <w:sz w:val="24"/>
                <w:szCs w:val="24"/>
                <w:lang w:eastAsia="ru-RU"/>
              </w:rPr>
              <w:t>Наименование основания для отказа в соответствии с единым стандартом</w:t>
            </w:r>
          </w:p>
        </w:tc>
        <w:tc>
          <w:tcPr>
            <w:tcW w:w="4855" w:type="dxa"/>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063D7">
              <w:rPr>
                <w:rFonts w:ascii="Times New Roman" w:eastAsia="Times New Roman" w:hAnsi="Times New Roman" w:cs="Times New Roman"/>
                <w:sz w:val="24"/>
                <w:szCs w:val="24"/>
                <w:lang w:eastAsia="ru-RU"/>
              </w:rPr>
              <w:t>Разъяснение причин отказа в предоставлении услуги</w:t>
            </w:r>
          </w:p>
        </w:tc>
      </w:tr>
      <w:tr w:rsidR="00D92658" w:rsidRPr="005063D7" w:rsidTr="00D92658">
        <w:tc>
          <w:tcPr>
            <w:tcW w:w="1077" w:type="dxa"/>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ind w:left="199"/>
              <w:jc w:val="both"/>
              <w:rPr>
                <w:rFonts w:ascii="Times New Roman" w:eastAsia="Times New Roman" w:hAnsi="Times New Roman" w:cs="Times New Roman"/>
                <w:sz w:val="24"/>
                <w:szCs w:val="24"/>
                <w:lang w:eastAsia="ru-RU"/>
              </w:rPr>
            </w:pPr>
            <w:proofErr w:type="gramStart"/>
            <w:r w:rsidRPr="005063D7">
              <w:rPr>
                <w:rFonts w:ascii="Times New Roman" w:eastAsia="Times New Roman" w:hAnsi="Times New Roman" w:cs="Times New Roman"/>
                <w:sz w:val="24"/>
                <w:szCs w:val="24"/>
                <w:lang w:eastAsia="ru-RU"/>
              </w:rPr>
              <w:t xml:space="preserve">Заявление </w:t>
            </w:r>
            <w:r w:rsidRPr="005063D7">
              <w:rPr>
                <w:rFonts w:ascii="Times New Roman" w:eastAsia="Times New Roman" w:hAnsi="Times New Roman" w:cs="Times New Roman"/>
                <w:color w:val="000000"/>
                <w:sz w:val="24"/>
                <w:szCs w:val="24"/>
                <w:lang w:eastAsia="ru-RU"/>
              </w:rPr>
              <w:t xml:space="preserve"> подано</w:t>
            </w:r>
            <w:proofErr w:type="gramEnd"/>
            <w:r w:rsidRPr="005063D7">
              <w:rPr>
                <w:rFonts w:ascii="Times New Roman" w:eastAsia="Times New Roman" w:hAnsi="Times New Roman" w:cs="Times New Roman"/>
                <w:color w:val="000000"/>
                <w:sz w:val="24"/>
                <w:szCs w:val="24"/>
                <w:lang w:eastAsia="ru-RU"/>
              </w:rPr>
              <w:t xml:space="preserve"> в ОМСУ/организацию, в полномочия которых не входит предоставление муниципальной услуги</w:t>
            </w:r>
          </w:p>
        </w:tc>
        <w:tc>
          <w:tcPr>
            <w:tcW w:w="4855" w:type="dxa"/>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063D7">
              <w:rPr>
                <w:rFonts w:ascii="Times New Roman" w:eastAsia="Times New Roman" w:hAnsi="Times New Roman" w:cs="Times New Roman"/>
                <w:bCs/>
                <w:kern w:val="28"/>
                <w:sz w:val="24"/>
                <w:szCs w:val="24"/>
                <w:lang w:eastAsia="ru-RU"/>
              </w:rPr>
              <w:t>Указываются основания такого вывода</w:t>
            </w:r>
          </w:p>
        </w:tc>
      </w:tr>
      <w:tr w:rsidR="00D92658" w:rsidRPr="005063D7" w:rsidTr="00D92658">
        <w:tc>
          <w:tcPr>
            <w:tcW w:w="1077" w:type="dxa"/>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ind w:left="199"/>
              <w:jc w:val="both"/>
              <w:rPr>
                <w:rFonts w:ascii="Times New Roman" w:eastAsia="Times New Roman" w:hAnsi="Times New Roman" w:cs="Times New Roman"/>
                <w:sz w:val="24"/>
                <w:szCs w:val="24"/>
                <w:lang w:eastAsia="ru-RU"/>
              </w:rPr>
            </w:pPr>
            <w:r w:rsidRPr="005063D7">
              <w:rPr>
                <w:rFonts w:ascii="Times New Roman" w:eastAsia="Times New Roman" w:hAnsi="Times New Roman" w:cs="Times New Roman"/>
                <w:sz w:val="24"/>
                <w:szCs w:val="24"/>
                <w:lang w:eastAsia="ru-RU"/>
              </w:rPr>
              <w:t>Заявление подано лицом, не уполномоченным на осуществление таких действий</w:t>
            </w:r>
          </w:p>
        </w:tc>
        <w:tc>
          <w:tcPr>
            <w:tcW w:w="4855" w:type="dxa"/>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063D7">
              <w:rPr>
                <w:rFonts w:ascii="Times New Roman" w:eastAsia="Times New Roman" w:hAnsi="Times New Roman" w:cs="Times New Roman"/>
                <w:bCs/>
                <w:kern w:val="28"/>
                <w:sz w:val="24"/>
                <w:szCs w:val="24"/>
                <w:lang w:eastAsia="ru-RU"/>
              </w:rPr>
              <w:t>Указываются основания такого вывода</w:t>
            </w:r>
          </w:p>
        </w:tc>
      </w:tr>
      <w:tr w:rsidR="00D92658" w:rsidRPr="005063D7" w:rsidTr="00D92658">
        <w:tc>
          <w:tcPr>
            <w:tcW w:w="1077" w:type="dxa"/>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ind w:left="199"/>
              <w:jc w:val="both"/>
              <w:rPr>
                <w:rFonts w:ascii="Times New Roman" w:eastAsia="Times New Roman" w:hAnsi="Times New Roman" w:cs="Times New Roman"/>
                <w:sz w:val="24"/>
                <w:szCs w:val="24"/>
                <w:lang w:eastAsia="ru-RU"/>
              </w:rPr>
            </w:pPr>
            <w:r w:rsidRPr="005063D7">
              <w:rPr>
                <w:rFonts w:ascii="Times New Roman" w:eastAsia="Times New Roman" w:hAnsi="Times New Roman" w:cs="Times New Roman"/>
                <w:sz w:val="24"/>
                <w:szCs w:val="24"/>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tc>
        <w:tc>
          <w:tcPr>
            <w:tcW w:w="4855" w:type="dxa"/>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063D7">
              <w:rPr>
                <w:rFonts w:ascii="Times New Roman" w:eastAsia="Times New Roman" w:hAnsi="Times New Roman" w:cs="Times New Roman"/>
                <w:bCs/>
                <w:kern w:val="28"/>
                <w:sz w:val="24"/>
                <w:szCs w:val="24"/>
                <w:lang w:eastAsia="ru-RU"/>
              </w:rPr>
              <w:t>Указывается исчерпывающий перечень документов, непредставленных заявителем</w:t>
            </w:r>
          </w:p>
        </w:tc>
      </w:tr>
      <w:tr w:rsidR="00D92658" w:rsidRPr="005063D7" w:rsidTr="00D92658">
        <w:tc>
          <w:tcPr>
            <w:tcW w:w="1077" w:type="dxa"/>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D92658" w:rsidRPr="005063D7" w:rsidRDefault="00D92658" w:rsidP="00D92658">
            <w:pPr>
              <w:tabs>
                <w:tab w:val="left" w:pos="1440"/>
              </w:tabs>
              <w:autoSpaceDE w:val="0"/>
              <w:autoSpaceDN w:val="0"/>
              <w:adjustRightInd w:val="0"/>
              <w:spacing w:after="0" w:line="240" w:lineRule="auto"/>
              <w:ind w:left="199"/>
              <w:rPr>
                <w:rFonts w:ascii="Times New Roman" w:eastAsia="Times New Roman" w:hAnsi="Times New Roman" w:cs="Times New Roman"/>
                <w:sz w:val="24"/>
                <w:szCs w:val="24"/>
                <w:lang w:eastAsia="ru-RU"/>
              </w:rPr>
            </w:pPr>
            <w:r w:rsidRPr="005063D7">
              <w:rPr>
                <w:rFonts w:ascii="Times New Roman" w:eastAsia="Times New Roman" w:hAnsi="Times New Roman" w:cs="Times New Roman"/>
                <w:bCs/>
                <w:kern w:val="28"/>
                <w:sz w:val="24"/>
                <w:szCs w:val="24"/>
                <w:lang w:eastAsia="ru-RU"/>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tc>
        <w:tc>
          <w:tcPr>
            <w:tcW w:w="4855" w:type="dxa"/>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063D7">
              <w:rPr>
                <w:rFonts w:ascii="Times New Roman" w:eastAsia="Times New Roman" w:hAnsi="Times New Roman" w:cs="Times New Roman"/>
                <w:bCs/>
                <w:kern w:val="28"/>
                <w:sz w:val="24"/>
                <w:szCs w:val="24"/>
                <w:lang w:eastAsia="ru-RU"/>
              </w:rPr>
              <w:t>Указывается исчерпывающий перечень документов, содержащих подчистки и исправления</w:t>
            </w:r>
          </w:p>
        </w:tc>
      </w:tr>
      <w:tr w:rsidR="00D92658" w:rsidRPr="005063D7" w:rsidTr="00D92658">
        <w:tc>
          <w:tcPr>
            <w:tcW w:w="1077" w:type="dxa"/>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D92658" w:rsidRPr="005063D7" w:rsidRDefault="00D92658" w:rsidP="00D92658">
            <w:pPr>
              <w:tabs>
                <w:tab w:val="left" w:pos="1440"/>
              </w:tabs>
              <w:autoSpaceDE w:val="0"/>
              <w:autoSpaceDN w:val="0"/>
              <w:adjustRightInd w:val="0"/>
              <w:spacing w:after="0" w:line="240" w:lineRule="auto"/>
              <w:ind w:left="199"/>
              <w:jc w:val="both"/>
              <w:rPr>
                <w:rFonts w:ascii="Times New Roman" w:eastAsia="Times New Roman" w:hAnsi="Times New Roman" w:cs="Times New Roman"/>
                <w:sz w:val="24"/>
                <w:szCs w:val="24"/>
                <w:lang w:eastAsia="ru-RU"/>
              </w:rPr>
            </w:pPr>
            <w:r w:rsidRPr="005063D7">
              <w:rPr>
                <w:rFonts w:ascii="Times New Roman" w:eastAsia="Times New Roman" w:hAnsi="Times New Roman" w:cs="Times New Roman"/>
                <w:color w:val="000000"/>
                <w:sz w:val="24"/>
                <w:szCs w:val="24"/>
                <w:lang w:eastAsia="ru-RU"/>
              </w:rPr>
              <w:t xml:space="preserve">Представленные в электронной форме документы содержат повреждения, наличие которых не позволяет в полном объеме </w:t>
            </w:r>
            <w:r w:rsidRPr="005063D7">
              <w:rPr>
                <w:rFonts w:ascii="Times New Roman" w:eastAsia="Times New Roman" w:hAnsi="Times New Roman" w:cs="Times New Roman"/>
                <w:color w:val="000000"/>
                <w:sz w:val="24"/>
                <w:szCs w:val="24"/>
                <w:lang w:eastAsia="ru-RU"/>
              </w:rPr>
              <w:lastRenderedPageBreak/>
              <w:t>использовать информацию и сведения, содержащиеся в документах для предоставления муниципальной услуги</w:t>
            </w:r>
          </w:p>
        </w:tc>
        <w:tc>
          <w:tcPr>
            <w:tcW w:w="4855" w:type="dxa"/>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063D7">
              <w:rPr>
                <w:rFonts w:ascii="Times New Roman" w:eastAsia="Times New Roman" w:hAnsi="Times New Roman" w:cs="Times New Roman"/>
                <w:bCs/>
                <w:kern w:val="28"/>
                <w:sz w:val="24"/>
                <w:szCs w:val="24"/>
                <w:lang w:eastAsia="ru-RU"/>
              </w:rPr>
              <w:lastRenderedPageBreak/>
              <w:t>Указываются основания такого вывода</w:t>
            </w:r>
          </w:p>
        </w:tc>
      </w:tr>
      <w:tr w:rsidR="00D92658" w:rsidRPr="005063D7" w:rsidTr="00D92658">
        <w:tc>
          <w:tcPr>
            <w:tcW w:w="1077" w:type="dxa"/>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D92658" w:rsidRPr="005063D7" w:rsidRDefault="00D92658" w:rsidP="00D92658">
            <w:pPr>
              <w:tabs>
                <w:tab w:val="left" w:pos="1440"/>
              </w:tabs>
              <w:autoSpaceDE w:val="0"/>
              <w:autoSpaceDN w:val="0"/>
              <w:adjustRightInd w:val="0"/>
              <w:spacing w:after="0" w:line="240" w:lineRule="auto"/>
              <w:ind w:left="199"/>
              <w:jc w:val="both"/>
              <w:rPr>
                <w:rFonts w:ascii="Times New Roman" w:eastAsia="Times New Roman" w:hAnsi="Times New Roman" w:cs="Times New Roman"/>
                <w:color w:val="000000"/>
                <w:sz w:val="24"/>
                <w:szCs w:val="24"/>
                <w:lang w:eastAsia="ru-RU"/>
              </w:rPr>
            </w:pPr>
            <w:r w:rsidRPr="005063D7">
              <w:rPr>
                <w:rFonts w:ascii="Times New Roman" w:eastAsia="Calibri" w:hAnsi="Times New Roman" w:cs="Times New Roman"/>
                <w:sz w:val="24"/>
                <w:szCs w:val="24"/>
              </w:rPr>
              <w:t>Представленные заявителем документы не отвечают требованиям, установленным административным регламентом</w:t>
            </w:r>
          </w:p>
        </w:tc>
        <w:tc>
          <w:tcPr>
            <w:tcW w:w="4855" w:type="dxa"/>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jc w:val="both"/>
              <w:rPr>
                <w:rFonts w:ascii="Times New Roman" w:eastAsia="Times New Roman" w:hAnsi="Times New Roman" w:cs="Times New Roman"/>
                <w:bCs/>
                <w:kern w:val="28"/>
                <w:sz w:val="24"/>
                <w:szCs w:val="24"/>
                <w:lang w:eastAsia="ru-RU"/>
              </w:rPr>
            </w:pPr>
            <w:r w:rsidRPr="005063D7">
              <w:rPr>
                <w:rFonts w:ascii="Times New Roman" w:eastAsia="Times New Roman" w:hAnsi="Times New Roman" w:cs="Times New Roman"/>
                <w:bCs/>
                <w:kern w:val="28"/>
                <w:sz w:val="24"/>
                <w:szCs w:val="24"/>
                <w:lang w:eastAsia="ru-RU"/>
              </w:rPr>
              <w:t>Указываются основания такого вывода</w:t>
            </w:r>
          </w:p>
        </w:tc>
      </w:tr>
    </w:tbl>
    <w:p w:rsidR="00D92658" w:rsidRPr="005063D7" w:rsidRDefault="00D92658" w:rsidP="00D92658">
      <w:pPr>
        <w:widowControl w:val="0"/>
        <w:autoSpaceDE w:val="0"/>
        <w:autoSpaceDN w:val="0"/>
        <w:spacing w:after="0" w:line="240" w:lineRule="auto"/>
        <w:ind w:firstLine="567"/>
        <w:jc w:val="both"/>
        <w:rPr>
          <w:rFonts w:ascii="Courier New" w:eastAsia="Times New Roman" w:hAnsi="Courier New" w:cs="Courier New"/>
          <w:sz w:val="24"/>
          <w:szCs w:val="24"/>
          <w:lang w:eastAsia="ru-RU"/>
        </w:rPr>
      </w:pPr>
    </w:p>
    <w:p w:rsidR="00D92658" w:rsidRPr="005063D7" w:rsidRDefault="00D92658" w:rsidP="00D92658">
      <w:pPr>
        <w:spacing w:after="0" w:line="240" w:lineRule="auto"/>
        <w:ind w:firstLine="709"/>
        <w:jc w:val="both"/>
        <w:rPr>
          <w:rFonts w:ascii="Times New Roman" w:eastAsia="Calibri" w:hAnsi="Times New Roman" w:cs="Times New Roman"/>
          <w:bCs/>
          <w:sz w:val="24"/>
          <w:szCs w:val="24"/>
          <w:lang w:eastAsia="ru-RU"/>
        </w:rPr>
      </w:pPr>
      <w:r w:rsidRPr="005063D7">
        <w:rPr>
          <w:rFonts w:ascii="Times New Roman" w:eastAsia="Calibri" w:hAnsi="Times New Roman" w:cs="Times New Roman"/>
          <w:bCs/>
          <w:sz w:val="24"/>
          <w:szCs w:val="24"/>
          <w:lang w:eastAsia="ru-RU"/>
        </w:rPr>
        <w:t>Вы вправе повторно обратиться в ОМСУ/Организацию с заявлением о предоставлении услуги после устранения указанных нарушений.</w:t>
      </w:r>
    </w:p>
    <w:p w:rsidR="00D92658" w:rsidRPr="005063D7" w:rsidRDefault="00D92658" w:rsidP="00D926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5063D7">
        <w:rPr>
          <w:rFonts w:ascii="Times New Roman" w:eastAsia="Calibri" w:hAnsi="Times New Roman" w:cs="Times New Roman"/>
          <w:bCs/>
          <w:sz w:val="24"/>
          <w:szCs w:val="24"/>
          <w:lang w:eastAsia="ru-RU"/>
        </w:rPr>
        <w:t>Данный отказ может быть обжалован в досудебном порядке путем направления жалобы в ОМСУ/Организацию, а также в судебном порядке.</w:t>
      </w:r>
    </w:p>
    <w:p w:rsidR="00D92658" w:rsidRPr="005063D7" w:rsidRDefault="00D92658" w:rsidP="00D926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4"/>
          <w:szCs w:val="24"/>
          <w:lang w:eastAsia="ru-RU"/>
        </w:rPr>
      </w:pPr>
    </w:p>
    <w:p w:rsidR="00D92658" w:rsidRPr="005063D7" w:rsidRDefault="00D92658" w:rsidP="00D926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5063D7">
        <w:rPr>
          <w:rFonts w:ascii="Times New Roman" w:eastAsia="Times New Roman" w:hAnsi="Times New Roman" w:cs="Times New Roman"/>
          <w:sz w:val="24"/>
          <w:szCs w:val="24"/>
          <w:lang w:eastAsia="ru-RU"/>
        </w:rPr>
        <w:t>____________________________________  ___________            ________________________</w:t>
      </w:r>
    </w:p>
    <w:p w:rsidR="00D92658" w:rsidRPr="005063D7" w:rsidRDefault="00D92658" w:rsidP="00D926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5063D7">
        <w:rPr>
          <w:rFonts w:ascii="Times New Roman" w:eastAsia="Times New Roman" w:hAnsi="Times New Roman" w:cs="Times New Roman"/>
          <w:sz w:val="24"/>
          <w:szCs w:val="24"/>
          <w:lang w:eastAsia="ru-RU"/>
        </w:rPr>
        <w:t xml:space="preserve">(должность                                                      </w:t>
      </w:r>
      <w:proofErr w:type="gramStart"/>
      <w:r w:rsidRPr="005063D7">
        <w:rPr>
          <w:rFonts w:ascii="Times New Roman" w:eastAsia="Times New Roman" w:hAnsi="Times New Roman" w:cs="Times New Roman"/>
          <w:sz w:val="24"/>
          <w:szCs w:val="24"/>
          <w:lang w:eastAsia="ru-RU"/>
        </w:rPr>
        <w:t xml:space="preserve">   (</w:t>
      </w:r>
      <w:proofErr w:type="gramEnd"/>
      <w:r w:rsidRPr="005063D7">
        <w:rPr>
          <w:rFonts w:ascii="Times New Roman" w:eastAsia="Times New Roman" w:hAnsi="Times New Roman" w:cs="Times New Roman"/>
          <w:sz w:val="24"/>
          <w:szCs w:val="24"/>
          <w:lang w:eastAsia="ru-RU"/>
        </w:rPr>
        <w:t>подпись)                    (расшифровка подписи)</w:t>
      </w:r>
    </w:p>
    <w:p w:rsidR="00D92658" w:rsidRPr="005063D7" w:rsidRDefault="00D92658" w:rsidP="00D926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5063D7">
        <w:rPr>
          <w:rFonts w:ascii="Times New Roman" w:eastAsia="Times New Roman" w:hAnsi="Times New Roman" w:cs="Times New Roman"/>
          <w:sz w:val="24"/>
          <w:szCs w:val="24"/>
          <w:lang w:eastAsia="ru-RU"/>
        </w:rPr>
        <w:t xml:space="preserve">сотрудника органа МСУ/Организации, </w:t>
      </w:r>
    </w:p>
    <w:p w:rsidR="00D92658" w:rsidRPr="005063D7" w:rsidRDefault="00D92658" w:rsidP="00D926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5063D7">
        <w:rPr>
          <w:rFonts w:ascii="Times New Roman" w:eastAsia="Times New Roman" w:hAnsi="Times New Roman" w:cs="Times New Roman"/>
          <w:sz w:val="24"/>
          <w:szCs w:val="24"/>
          <w:lang w:eastAsia="ru-RU"/>
        </w:rPr>
        <w:t>принявшего решение)</w:t>
      </w:r>
    </w:p>
    <w:p w:rsidR="00D92658" w:rsidRPr="005063D7" w:rsidRDefault="00D92658" w:rsidP="00D926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5063D7">
        <w:rPr>
          <w:rFonts w:ascii="Times New Roman" w:eastAsia="Times New Roman" w:hAnsi="Times New Roman" w:cs="Times New Roman"/>
          <w:sz w:val="24"/>
          <w:szCs w:val="24"/>
          <w:lang w:eastAsia="ru-RU"/>
        </w:rPr>
        <w:t> </w:t>
      </w:r>
    </w:p>
    <w:p w:rsidR="00D92658" w:rsidRPr="005063D7" w:rsidRDefault="00D92658" w:rsidP="00D926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5063D7">
        <w:rPr>
          <w:rFonts w:ascii="Times New Roman" w:eastAsia="Times New Roman" w:hAnsi="Times New Roman" w:cs="Times New Roman"/>
          <w:sz w:val="24"/>
          <w:szCs w:val="24"/>
          <w:lang w:eastAsia="ru-RU"/>
        </w:rPr>
        <w:t>«__»  _______________ 20__ г.</w:t>
      </w:r>
    </w:p>
    <w:p w:rsidR="00D92658" w:rsidRPr="005063D7" w:rsidRDefault="00D92658" w:rsidP="00D926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5063D7">
        <w:rPr>
          <w:rFonts w:ascii="Times New Roman" w:eastAsia="Times New Roman" w:hAnsi="Times New Roman" w:cs="Times New Roman"/>
          <w:sz w:val="24"/>
          <w:szCs w:val="24"/>
          <w:lang w:eastAsia="ru-RU"/>
        </w:rPr>
        <w:t> </w:t>
      </w:r>
    </w:p>
    <w:p w:rsidR="00D92658" w:rsidRPr="005063D7" w:rsidRDefault="00D92658" w:rsidP="00D926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5063D7">
        <w:rPr>
          <w:rFonts w:ascii="Times New Roman" w:eastAsia="Times New Roman" w:hAnsi="Times New Roman" w:cs="Times New Roman"/>
          <w:sz w:val="24"/>
          <w:szCs w:val="24"/>
          <w:lang w:eastAsia="ru-RU"/>
        </w:rPr>
        <w:t>М.П.</w:t>
      </w:r>
    </w:p>
    <w:p w:rsidR="00D92658" w:rsidRPr="005063D7" w:rsidRDefault="00D92658" w:rsidP="00D92658">
      <w:pPr>
        <w:spacing w:after="200" w:line="276" w:lineRule="auto"/>
        <w:ind w:left="57"/>
        <w:jc w:val="right"/>
        <w:rPr>
          <w:rFonts w:ascii="Times New Roman" w:eastAsia="Calibri" w:hAnsi="Times New Roman" w:cs="Times New Roman"/>
          <w:sz w:val="24"/>
          <w:szCs w:val="24"/>
        </w:rPr>
      </w:pPr>
    </w:p>
    <w:p w:rsidR="00D92658" w:rsidRPr="005063D7" w:rsidRDefault="00D92658" w:rsidP="00D92658">
      <w:pPr>
        <w:spacing w:after="200" w:line="276" w:lineRule="auto"/>
        <w:ind w:left="57"/>
        <w:jc w:val="right"/>
        <w:rPr>
          <w:rFonts w:ascii="Times New Roman" w:eastAsia="Calibri" w:hAnsi="Times New Roman" w:cs="Times New Roman"/>
          <w:sz w:val="24"/>
          <w:szCs w:val="24"/>
        </w:rPr>
      </w:pPr>
      <w:r w:rsidRPr="005063D7">
        <w:rPr>
          <w:rFonts w:ascii="Times New Roman" w:eastAsia="Calibri" w:hAnsi="Times New Roman" w:cs="Times New Roman"/>
          <w:sz w:val="24"/>
          <w:szCs w:val="24"/>
        </w:rPr>
        <w:t>Приложение 4.1</w:t>
      </w:r>
    </w:p>
    <w:p w:rsidR="00D92658" w:rsidRPr="005063D7" w:rsidRDefault="00D92658" w:rsidP="00D92658">
      <w:pPr>
        <w:tabs>
          <w:tab w:val="left" w:pos="6136"/>
        </w:tabs>
        <w:spacing w:after="200" w:line="276" w:lineRule="auto"/>
        <w:jc w:val="right"/>
        <w:rPr>
          <w:rFonts w:ascii="Times New Roman" w:eastAsia="Calibri" w:hAnsi="Times New Roman" w:cs="Times New Roman"/>
        </w:rPr>
      </w:pPr>
      <w:r w:rsidRPr="005063D7">
        <w:rPr>
          <w:rFonts w:ascii="Times New Roman" w:eastAsia="Calibri" w:hAnsi="Times New Roman" w:cs="Times New Roman"/>
        </w:rPr>
        <w:t>к административному регламенту</w:t>
      </w:r>
    </w:p>
    <w:p w:rsidR="00D92658" w:rsidRPr="005063D7" w:rsidRDefault="00D92658" w:rsidP="00D92658">
      <w:pPr>
        <w:spacing w:after="200" w:line="276" w:lineRule="auto"/>
        <w:rPr>
          <w:rFonts w:ascii="Times New Roman" w:eastAsia="Calibri" w:hAnsi="Times New Roman" w:cs="Times New Roman"/>
          <w:iCs/>
          <w:sz w:val="18"/>
          <w:szCs w:val="18"/>
        </w:rPr>
      </w:pPr>
    </w:p>
    <w:p w:rsidR="00D92658" w:rsidRPr="005063D7" w:rsidRDefault="00D92658" w:rsidP="00D92658">
      <w:pPr>
        <w:keepNext/>
        <w:spacing w:after="0" w:line="240" w:lineRule="auto"/>
        <w:jc w:val="center"/>
        <w:outlineLvl w:val="2"/>
        <w:rPr>
          <w:rFonts w:ascii="Times New Roman" w:eastAsia="Times New Roman" w:hAnsi="Times New Roman" w:cs="Times New Roman"/>
          <w:bCs/>
          <w:caps/>
          <w:spacing w:val="20"/>
          <w:sz w:val="20"/>
          <w:szCs w:val="20"/>
          <w:lang w:eastAsia="ru-RU"/>
        </w:rPr>
      </w:pPr>
      <w:r w:rsidRPr="005063D7">
        <w:rPr>
          <w:rFonts w:ascii="Times New Roman" w:eastAsia="Times New Roman" w:hAnsi="Times New Roman" w:cs="Times New Roman"/>
          <w:bCs/>
          <w:caps/>
          <w:spacing w:val="20"/>
          <w:sz w:val="20"/>
          <w:szCs w:val="20"/>
          <w:lang w:eastAsia="ru-RU"/>
        </w:rPr>
        <w:t xml:space="preserve"> (наименование ОМСУ)</w:t>
      </w:r>
    </w:p>
    <w:p w:rsidR="00D92658" w:rsidRPr="005063D7" w:rsidRDefault="00D92658" w:rsidP="00D92658">
      <w:pPr>
        <w:keepNext/>
        <w:spacing w:after="0" w:line="240" w:lineRule="auto"/>
        <w:jc w:val="center"/>
        <w:outlineLvl w:val="2"/>
        <w:rPr>
          <w:rFonts w:ascii="Times New Roman" w:eastAsia="Times New Roman" w:hAnsi="Times New Roman" w:cs="Times New Roman"/>
          <w:bCs/>
          <w:caps/>
          <w:spacing w:val="20"/>
          <w:sz w:val="20"/>
          <w:szCs w:val="20"/>
          <w:lang w:eastAsia="ru-RU"/>
        </w:rPr>
      </w:pPr>
    </w:p>
    <w:p w:rsidR="00D92658" w:rsidRPr="005063D7" w:rsidRDefault="00D92658" w:rsidP="00D92658">
      <w:pPr>
        <w:spacing w:after="200" w:line="276" w:lineRule="auto"/>
        <w:rPr>
          <w:rFonts w:ascii="Times New Roman" w:eastAsia="Calibri" w:hAnsi="Times New Roman" w:cs="Times New Roman"/>
          <w:sz w:val="20"/>
          <w:szCs w:val="20"/>
        </w:rPr>
      </w:pPr>
    </w:p>
    <w:p w:rsidR="00D92658" w:rsidRPr="005063D7" w:rsidRDefault="00D92658" w:rsidP="00D92658">
      <w:pPr>
        <w:keepNext/>
        <w:spacing w:after="0" w:line="240" w:lineRule="auto"/>
        <w:jc w:val="center"/>
        <w:outlineLvl w:val="2"/>
        <w:rPr>
          <w:rFonts w:ascii="Times New Roman" w:eastAsia="Times New Roman" w:hAnsi="Times New Roman" w:cs="Times New Roman"/>
          <w:caps/>
          <w:spacing w:val="20"/>
          <w:sz w:val="20"/>
          <w:szCs w:val="20"/>
          <w:lang w:eastAsia="x-none"/>
        </w:rPr>
      </w:pPr>
      <w:r w:rsidRPr="005063D7">
        <w:rPr>
          <w:rFonts w:ascii="Times New Roman" w:eastAsia="Times New Roman" w:hAnsi="Times New Roman" w:cs="Times New Roman"/>
          <w:caps/>
          <w:spacing w:val="20"/>
          <w:sz w:val="20"/>
          <w:szCs w:val="20"/>
          <w:lang w:eastAsia="x-none"/>
        </w:rPr>
        <w:t>РАСПОРЯЖЕНИЕ/постановление</w:t>
      </w:r>
    </w:p>
    <w:p w:rsidR="00D92658" w:rsidRPr="005063D7" w:rsidRDefault="00D92658" w:rsidP="00D92658">
      <w:pPr>
        <w:keepNext/>
        <w:spacing w:after="0" w:line="240" w:lineRule="auto"/>
        <w:jc w:val="center"/>
        <w:outlineLvl w:val="2"/>
        <w:rPr>
          <w:rFonts w:ascii="Times New Roman" w:eastAsia="Times New Roman" w:hAnsi="Times New Roman" w:cs="Times New Roman"/>
          <w:caps/>
          <w:spacing w:val="20"/>
          <w:sz w:val="20"/>
          <w:szCs w:val="20"/>
          <w:lang w:eastAsia="x-none"/>
        </w:rPr>
      </w:pPr>
      <w:r w:rsidRPr="005063D7">
        <w:rPr>
          <w:rFonts w:ascii="Times New Roman" w:eastAsia="Times New Roman" w:hAnsi="Times New Roman" w:cs="Times New Roman"/>
          <w:caps/>
          <w:spacing w:val="20"/>
          <w:sz w:val="20"/>
          <w:szCs w:val="20"/>
          <w:lang w:eastAsia="x-none"/>
        </w:rPr>
        <w:t xml:space="preserve">(форма определяется самостоятельно)  </w:t>
      </w:r>
    </w:p>
    <w:p w:rsidR="00D92658" w:rsidRPr="005063D7" w:rsidRDefault="00D92658" w:rsidP="00D92658">
      <w:pPr>
        <w:keepNext/>
        <w:spacing w:after="0" w:line="240" w:lineRule="auto"/>
        <w:jc w:val="center"/>
        <w:outlineLvl w:val="2"/>
        <w:rPr>
          <w:rFonts w:ascii="Times New Roman" w:eastAsia="Times New Roman" w:hAnsi="Times New Roman" w:cs="Times New Roman"/>
          <w:caps/>
          <w:spacing w:val="20"/>
          <w:sz w:val="20"/>
          <w:szCs w:val="20"/>
          <w:lang w:eastAsia="x-none"/>
        </w:rPr>
      </w:pPr>
    </w:p>
    <w:p w:rsidR="00D92658" w:rsidRPr="005063D7" w:rsidRDefault="00D92658" w:rsidP="00D92658">
      <w:pPr>
        <w:autoSpaceDE w:val="0"/>
        <w:autoSpaceDN w:val="0"/>
        <w:adjustRightInd w:val="0"/>
        <w:spacing w:after="0" w:line="240" w:lineRule="auto"/>
        <w:jc w:val="center"/>
        <w:rPr>
          <w:rFonts w:ascii="Times New Roman" w:eastAsia="Calibri" w:hAnsi="Times New Roman" w:cs="Times New Roman"/>
          <w:bCs/>
          <w:sz w:val="20"/>
          <w:szCs w:val="20"/>
          <w:lang w:eastAsia="x-none"/>
        </w:rPr>
      </w:pPr>
      <w:r w:rsidRPr="005063D7">
        <w:rPr>
          <w:rFonts w:ascii="Times New Roman" w:eastAsia="Calibri" w:hAnsi="Times New Roman" w:cs="Times New Roman"/>
          <w:bCs/>
          <w:sz w:val="20"/>
          <w:szCs w:val="20"/>
          <w:lang w:eastAsia="x-none"/>
        </w:rPr>
        <w:t>___________ (</w:t>
      </w:r>
      <w:proofErr w:type="gramStart"/>
      <w:r w:rsidRPr="005063D7">
        <w:rPr>
          <w:rFonts w:ascii="Times New Roman" w:eastAsia="Calibri" w:hAnsi="Times New Roman" w:cs="Times New Roman"/>
          <w:bCs/>
          <w:sz w:val="20"/>
          <w:szCs w:val="20"/>
          <w:lang w:eastAsia="x-none"/>
        </w:rPr>
        <w:t xml:space="preserve">дата)   </w:t>
      </w:r>
      <w:proofErr w:type="gramEnd"/>
      <w:r w:rsidRPr="005063D7">
        <w:rPr>
          <w:rFonts w:ascii="Times New Roman" w:eastAsia="Calibri" w:hAnsi="Times New Roman" w:cs="Times New Roman"/>
          <w:bCs/>
          <w:sz w:val="20"/>
          <w:szCs w:val="20"/>
          <w:lang w:eastAsia="x-none"/>
        </w:rPr>
        <w:t xml:space="preserve">                                                </w:t>
      </w:r>
      <w:r w:rsidRPr="005063D7">
        <w:rPr>
          <w:rFonts w:ascii="Times New Roman" w:eastAsia="Calibri" w:hAnsi="Times New Roman" w:cs="Times New Roman"/>
          <w:sz w:val="20"/>
          <w:szCs w:val="20"/>
          <w:lang w:eastAsia="x-none"/>
        </w:rPr>
        <w:t xml:space="preserve"> </w:t>
      </w:r>
      <w:r w:rsidRPr="005063D7">
        <w:rPr>
          <w:rFonts w:ascii="Times New Roman" w:eastAsia="Calibri" w:hAnsi="Times New Roman" w:cs="Times New Roman"/>
          <w:bCs/>
          <w:sz w:val="20"/>
          <w:szCs w:val="20"/>
          <w:lang w:eastAsia="x-none"/>
        </w:rPr>
        <w:t xml:space="preserve">                                                                </w:t>
      </w:r>
      <w:r w:rsidRPr="005063D7">
        <w:rPr>
          <w:rFonts w:ascii="Times New Roman" w:eastAsia="Calibri" w:hAnsi="Times New Roman" w:cs="Times New Roman"/>
          <w:sz w:val="20"/>
          <w:szCs w:val="20"/>
          <w:lang w:eastAsia="x-none"/>
        </w:rPr>
        <w:t xml:space="preserve"> №          </w:t>
      </w:r>
    </w:p>
    <w:p w:rsidR="00D92658" w:rsidRPr="005063D7" w:rsidRDefault="00D92658" w:rsidP="00D92658">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p w:rsidR="00D92658" w:rsidRPr="005063D7" w:rsidRDefault="00D92658" w:rsidP="00D92658">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p w:rsidR="00D92658" w:rsidRPr="005063D7" w:rsidRDefault="00D92658" w:rsidP="00D92658">
      <w:pPr>
        <w:spacing w:after="0" w:line="240" w:lineRule="auto"/>
        <w:rPr>
          <w:rFonts w:ascii="Times New Roman" w:eastAsia="Times New Roman" w:hAnsi="Times New Roman" w:cs="Times New Roman"/>
          <w:sz w:val="24"/>
          <w:szCs w:val="24"/>
          <w:lang w:eastAsia="ru-RU"/>
        </w:rPr>
      </w:pPr>
      <w:r w:rsidRPr="005063D7">
        <w:rPr>
          <w:rFonts w:ascii="Times New Roman" w:eastAsia="Times New Roman" w:hAnsi="Times New Roman" w:cs="Times New Roman"/>
          <w:sz w:val="24"/>
          <w:szCs w:val="24"/>
          <w:lang w:eastAsia="ru-RU"/>
        </w:rPr>
        <w:t xml:space="preserve">О признании гр. __________ и членов его (её) семьи малоимущими, </w:t>
      </w:r>
    </w:p>
    <w:p w:rsidR="00D92658" w:rsidRPr="005063D7" w:rsidRDefault="00D92658" w:rsidP="00D92658">
      <w:pPr>
        <w:spacing w:after="0" w:line="240" w:lineRule="auto"/>
        <w:rPr>
          <w:rFonts w:ascii="Times New Roman" w:eastAsia="Times New Roman" w:hAnsi="Times New Roman" w:cs="Times New Roman"/>
          <w:sz w:val="24"/>
          <w:szCs w:val="24"/>
          <w:lang w:eastAsia="ru-RU"/>
        </w:rPr>
      </w:pPr>
      <w:r w:rsidRPr="005063D7">
        <w:rPr>
          <w:rFonts w:ascii="Times New Roman" w:eastAsia="Times New Roman" w:hAnsi="Times New Roman" w:cs="Times New Roman"/>
          <w:sz w:val="24"/>
          <w:szCs w:val="24"/>
          <w:lang w:eastAsia="ru-RU"/>
        </w:rPr>
        <w:t xml:space="preserve">нуждающимися в жилых помещениях, предоставляемых </w:t>
      </w:r>
    </w:p>
    <w:p w:rsidR="00D92658" w:rsidRPr="005063D7" w:rsidRDefault="00D92658" w:rsidP="00D92658">
      <w:pPr>
        <w:spacing w:after="0" w:line="240" w:lineRule="auto"/>
        <w:rPr>
          <w:rFonts w:ascii="Times New Roman" w:eastAsia="Times New Roman" w:hAnsi="Times New Roman" w:cs="Times New Roman"/>
          <w:sz w:val="24"/>
          <w:szCs w:val="24"/>
          <w:lang w:eastAsia="ru-RU"/>
        </w:rPr>
      </w:pPr>
      <w:r w:rsidRPr="005063D7">
        <w:rPr>
          <w:rFonts w:ascii="Times New Roman" w:eastAsia="Times New Roman" w:hAnsi="Times New Roman" w:cs="Times New Roman"/>
          <w:sz w:val="24"/>
          <w:szCs w:val="24"/>
          <w:lang w:eastAsia="ru-RU"/>
        </w:rPr>
        <w:t xml:space="preserve">по договорам социального найма, и принятии </w:t>
      </w:r>
    </w:p>
    <w:p w:rsidR="00D92658" w:rsidRPr="005063D7" w:rsidRDefault="00D92658" w:rsidP="00D92658">
      <w:pPr>
        <w:spacing w:after="0" w:line="240" w:lineRule="auto"/>
        <w:rPr>
          <w:rFonts w:ascii="Times New Roman" w:eastAsia="Times New Roman" w:hAnsi="Times New Roman" w:cs="Times New Roman"/>
          <w:sz w:val="24"/>
          <w:szCs w:val="24"/>
          <w:lang w:eastAsia="ru-RU"/>
        </w:rPr>
      </w:pPr>
      <w:r w:rsidRPr="005063D7">
        <w:rPr>
          <w:rFonts w:ascii="Times New Roman" w:eastAsia="Times New Roman" w:hAnsi="Times New Roman" w:cs="Times New Roman"/>
          <w:sz w:val="24"/>
          <w:szCs w:val="24"/>
          <w:lang w:eastAsia="ru-RU"/>
        </w:rPr>
        <w:t xml:space="preserve">их на учет в качестве нуждающихся в </w:t>
      </w:r>
    </w:p>
    <w:p w:rsidR="00D92658" w:rsidRPr="005063D7" w:rsidRDefault="00D92658" w:rsidP="00D92658">
      <w:pPr>
        <w:spacing w:after="0" w:line="240" w:lineRule="auto"/>
        <w:rPr>
          <w:rFonts w:ascii="Times New Roman" w:eastAsia="Times New Roman" w:hAnsi="Times New Roman" w:cs="Times New Roman"/>
          <w:sz w:val="24"/>
          <w:szCs w:val="24"/>
          <w:lang w:eastAsia="ru-RU"/>
        </w:rPr>
      </w:pPr>
      <w:r w:rsidRPr="005063D7">
        <w:rPr>
          <w:rFonts w:ascii="Times New Roman" w:eastAsia="Times New Roman" w:hAnsi="Times New Roman" w:cs="Times New Roman"/>
          <w:sz w:val="24"/>
          <w:szCs w:val="24"/>
          <w:lang w:eastAsia="ru-RU"/>
        </w:rPr>
        <w:t xml:space="preserve">жилых помещениях, предоставляемых </w:t>
      </w:r>
    </w:p>
    <w:p w:rsidR="00D92658" w:rsidRPr="005063D7" w:rsidRDefault="00D92658" w:rsidP="00D92658">
      <w:pPr>
        <w:spacing w:after="0" w:line="240" w:lineRule="auto"/>
        <w:rPr>
          <w:rFonts w:ascii="Times New Roman" w:eastAsia="Calibri" w:hAnsi="Times New Roman" w:cs="Times New Roman"/>
          <w:sz w:val="24"/>
          <w:szCs w:val="24"/>
        </w:rPr>
      </w:pPr>
      <w:r w:rsidRPr="005063D7">
        <w:rPr>
          <w:rFonts w:ascii="Times New Roman" w:eastAsia="Times New Roman" w:hAnsi="Times New Roman" w:cs="Times New Roman"/>
          <w:sz w:val="24"/>
          <w:szCs w:val="24"/>
          <w:lang w:eastAsia="ru-RU"/>
        </w:rPr>
        <w:t>по договорам социального найма</w:t>
      </w:r>
    </w:p>
    <w:p w:rsidR="00D92658" w:rsidRPr="005063D7" w:rsidRDefault="00D92658" w:rsidP="00D92658">
      <w:pPr>
        <w:spacing w:after="0" w:line="240" w:lineRule="auto"/>
        <w:jc w:val="both"/>
        <w:rPr>
          <w:rFonts w:ascii="Times New Roman" w:eastAsia="Times New Roman" w:hAnsi="Times New Roman" w:cs="Times New Roman"/>
          <w:sz w:val="24"/>
          <w:szCs w:val="24"/>
          <w:lang w:eastAsia="ru-RU"/>
        </w:rPr>
      </w:pPr>
    </w:p>
    <w:p w:rsidR="00D92658" w:rsidRPr="005063D7" w:rsidRDefault="00D92658" w:rsidP="00D9265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063D7">
        <w:rPr>
          <w:rFonts w:ascii="Times New Roman" w:eastAsia="Times New Roman" w:hAnsi="Times New Roman" w:cs="Times New Roman"/>
          <w:sz w:val="24"/>
          <w:szCs w:val="24"/>
          <w:lang w:eastAsia="ru-RU"/>
        </w:rPr>
        <w:t xml:space="preserve">          В соответствии с частью __ статьи 49, пунктом ___ части 1 статьи 51 и статьей 52 Жилищного кодекса Российской Федерации, областным законом от 26 октября 2005 года           № 89-оз «О порядке ведения органами местного самоуправления Ленинградской области учета граждан  в качестве нуждающихся в жилых помещениях, предоставляемых по договорам социального найма», постановлением Правительства Ленинградской области  от </w:t>
      </w:r>
      <w:r w:rsidRPr="005063D7">
        <w:rPr>
          <w:rFonts w:ascii="Times New Roman" w:eastAsia="Calibri" w:hAnsi="Times New Roman" w:cs="Times New Roman"/>
          <w:sz w:val="24"/>
          <w:szCs w:val="24"/>
          <w:lang w:eastAsia="ru-RU"/>
        </w:rPr>
        <w:t xml:space="preserve">25 января 2006 года № 4 «Об утверждении перечня и форм документов по осуществлению </w:t>
      </w:r>
      <w:r w:rsidRPr="005063D7">
        <w:rPr>
          <w:rFonts w:ascii="Times New Roman" w:eastAsia="Calibri" w:hAnsi="Times New Roman" w:cs="Times New Roman"/>
          <w:sz w:val="24"/>
          <w:szCs w:val="24"/>
          <w:lang w:eastAsia="ru-RU"/>
        </w:rPr>
        <w:lastRenderedPageBreak/>
        <w:t>учета граждан в качестве нуждающихся в жилых помещениях, предоставляемых по договорам социального найма, в Ленинградской области», р</w:t>
      </w:r>
      <w:r w:rsidRPr="005063D7">
        <w:rPr>
          <w:rFonts w:ascii="Times New Roman" w:eastAsia="Times New Roman" w:hAnsi="Times New Roman" w:cs="Times New Roman"/>
          <w:sz w:val="24"/>
          <w:szCs w:val="24"/>
          <w:lang w:eastAsia="ru-RU"/>
        </w:rPr>
        <w:t>ешением Совета депутатов МО «________» от _______ № ___ «Об установлении величины порогового значения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 МО «______», на основании личного заявления гр. ___________ от ____г., руководствуясь Уставом МО «_________»:</w:t>
      </w:r>
    </w:p>
    <w:p w:rsidR="00D92658" w:rsidRPr="005063D7" w:rsidRDefault="00D92658" w:rsidP="00D92658">
      <w:pPr>
        <w:spacing w:after="0" w:line="240" w:lineRule="auto"/>
        <w:jc w:val="both"/>
        <w:rPr>
          <w:rFonts w:ascii="Times New Roman" w:eastAsia="Times New Roman" w:hAnsi="Times New Roman" w:cs="Times New Roman"/>
          <w:sz w:val="24"/>
          <w:szCs w:val="24"/>
          <w:lang w:eastAsia="ru-RU"/>
        </w:rPr>
      </w:pPr>
      <w:r w:rsidRPr="005063D7">
        <w:rPr>
          <w:rFonts w:ascii="Times New Roman" w:eastAsia="Times New Roman" w:hAnsi="Times New Roman" w:cs="Times New Roman"/>
          <w:sz w:val="24"/>
          <w:szCs w:val="24"/>
          <w:lang w:eastAsia="ru-RU"/>
        </w:rPr>
        <w:t xml:space="preserve">          </w:t>
      </w:r>
    </w:p>
    <w:p w:rsidR="00D92658" w:rsidRPr="005063D7" w:rsidRDefault="00D92658" w:rsidP="00D92658">
      <w:pPr>
        <w:spacing w:after="0" w:line="240" w:lineRule="auto"/>
        <w:jc w:val="both"/>
        <w:rPr>
          <w:rFonts w:ascii="Times New Roman" w:eastAsia="Times New Roman" w:hAnsi="Times New Roman" w:cs="Times New Roman"/>
          <w:sz w:val="24"/>
          <w:szCs w:val="24"/>
          <w:lang w:eastAsia="ru-RU"/>
        </w:rPr>
      </w:pPr>
      <w:r w:rsidRPr="005063D7">
        <w:rPr>
          <w:rFonts w:ascii="Times New Roman" w:eastAsia="Times New Roman" w:hAnsi="Times New Roman" w:cs="Times New Roman"/>
          <w:sz w:val="24"/>
          <w:szCs w:val="24"/>
          <w:lang w:eastAsia="ru-RU"/>
        </w:rPr>
        <w:t>1. Признать гр. _________________ и её (_______) гр. ________________ малоимущими для постановки на учет в качестве нуждающейся в жилых помещениях, предоставляемых по договорам социального найма.</w:t>
      </w:r>
    </w:p>
    <w:p w:rsidR="00D92658" w:rsidRPr="005063D7" w:rsidRDefault="00D92658" w:rsidP="00D92658">
      <w:pPr>
        <w:spacing w:after="0" w:line="240" w:lineRule="auto"/>
        <w:jc w:val="both"/>
        <w:rPr>
          <w:rFonts w:ascii="Times New Roman" w:eastAsia="Times New Roman" w:hAnsi="Times New Roman" w:cs="Times New Roman"/>
          <w:sz w:val="24"/>
          <w:szCs w:val="24"/>
          <w:lang w:eastAsia="ru-RU"/>
        </w:rPr>
      </w:pPr>
      <w:r w:rsidRPr="005063D7">
        <w:rPr>
          <w:rFonts w:ascii="Times New Roman" w:eastAsia="Times New Roman" w:hAnsi="Times New Roman" w:cs="Times New Roman"/>
          <w:sz w:val="24"/>
          <w:szCs w:val="24"/>
          <w:lang w:eastAsia="ru-RU"/>
        </w:rPr>
        <w:t xml:space="preserve">          2. Признать гр. ____________________ и её сына гр. _______________, </w:t>
      </w:r>
      <w:proofErr w:type="gramStart"/>
      <w:r w:rsidRPr="005063D7">
        <w:rPr>
          <w:rFonts w:ascii="Times New Roman" w:eastAsia="Times New Roman" w:hAnsi="Times New Roman" w:cs="Times New Roman"/>
          <w:sz w:val="24"/>
          <w:szCs w:val="24"/>
          <w:lang w:eastAsia="ru-RU"/>
        </w:rPr>
        <w:t>зарегистрированных  в</w:t>
      </w:r>
      <w:proofErr w:type="gramEnd"/>
      <w:r w:rsidRPr="005063D7">
        <w:rPr>
          <w:rFonts w:ascii="Times New Roman" w:eastAsia="Times New Roman" w:hAnsi="Times New Roman" w:cs="Times New Roman"/>
          <w:sz w:val="24"/>
          <w:szCs w:val="24"/>
          <w:lang w:eastAsia="ru-RU"/>
        </w:rPr>
        <w:t xml:space="preserve"> жилом помещении, расположенном по адресу: ______________________,  нуждающимися в жилых помещениях, предоставляемых по договорам социального найма.</w:t>
      </w:r>
    </w:p>
    <w:p w:rsidR="00D92658" w:rsidRPr="005063D7" w:rsidRDefault="00D92658" w:rsidP="00D92658">
      <w:pPr>
        <w:spacing w:after="0" w:line="240" w:lineRule="auto"/>
        <w:jc w:val="both"/>
        <w:rPr>
          <w:rFonts w:ascii="Times New Roman" w:eastAsia="Times New Roman" w:hAnsi="Times New Roman" w:cs="Times New Roman"/>
          <w:sz w:val="24"/>
          <w:szCs w:val="24"/>
          <w:lang w:eastAsia="ru-RU"/>
        </w:rPr>
      </w:pPr>
      <w:r w:rsidRPr="005063D7">
        <w:rPr>
          <w:rFonts w:ascii="Times New Roman" w:eastAsia="Times New Roman" w:hAnsi="Times New Roman" w:cs="Times New Roman"/>
          <w:sz w:val="24"/>
          <w:szCs w:val="24"/>
          <w:lang w:eastAsia="ru-RU"/>
        </w:rPr>
        <w:t xml:space="preserve">         3. </w:t>
      </w:r>
      <w:proofErr w:type="gramStart"/>
      <w:r w:rsidRPr="005063D7">
        <w:rPr>
          <w:rFonts w:ascii="Times New Roman" w:eastAsia="Times New Roman" w:hAnsi="Times New Roman" w:cs="Times New Roman"/>
          <w:sz w:val="24"/>
          <w:szCs w:val="24"/>
          <w:lang w:eastAsia="ru-RU"/>
        </w:rPr>
        <w:t>Принять  гр.</w:t>
      </w:r>
      <w:proofErr w:type="gramEnd"/>
      <w:r w:rsidRPr="005063D7">
        <w:rPr>
          <w:rFonts w:ascii="Times New Roman" w:eastAsia="Times New Roman" w:hAnsi="Times New Roman" w:cs="Times New Roman"/>
          <w:sz w:val="24"/>
          <w:szCs w:val="24"/>
          <w:lang w:eastAsia="ru-RU"/>
        </w:rPr>
        <w:t xml:space="preserve"> ________________ на учет в качестве нуждающейся в жилых помещениях, предоставляемых по договорам социального найма, составом семьи два человека:</w:t>
      </w:r>
    </w:p>
    <w:p w:rsidR="00D92658" w:rsidRPr="005063D7" w:rsidRDefault="00D92658" w:rsidP="00D92658">
      <w:pPr>
        <w:spacing w:after="0" w:line="240" w:lineRule="auto"/>
        <w:jc w:val="both"/>
        <w:rPr>
          <w:rFonts w:ascii="Times New Roman" w:eastAsia="Times New Roman" w:hAnsi="Times New Roman" w:cs="Times New Roman"/>
          <w:sz w:val="24"/>
          <w:szCs w:val="24"/>
          <w:lang w:eastAsia="ru-RU"/>
        </w:rPr>
      </w:pPr>
      <w:r w:rsidRPr="005063D7">
        <w:rPr>
          <w:rFonts w:ascii="Times New Roman" w:eastAsia="Times New Roman" w:hAnsi="Times New Roman" w:cs="Times New Roman"/>
          <w:sz w:val="24"/>
          <w:szCs w:val="24"/>
          <w:lang w:eastAsia="ru-RU"/>
        </w:rPr>
        <w:t>- _______________, ______________ года рождения.</w:t>
      </w:r>
    </w:p>
    <w:p w:rsidR="00D92658" w:rsidRPr="005063D7" w:rsidRDefault="00D92658" w:rsidP="00D92658">
      <w:pPr>
        <w:spacing w:after="0" w:line="240" w:lineRule="auto"/>
        <w:jc w:val="both"/>
        <w:rPr>
          <w:rFonts w:ascii="Times New Roman" w:eastAsia="Times New Roman" w:hAnsi="Times New Roman" w:cs="Times New Roman"/>
          <w:b/>
          <w:sz w:val="24"/>
          <w:szCs w:val="24"/>
          <w:lang w:eastAsia="ru-RU"/>
        </w:rPr>
      </w:pPr>
    </w:p>
    <w:p w:rsidR="00D92658" w:rsidRPr="005063D7" w:rsidRDefault="00D92658" w:rsidP="00D92658">
      <w:pPr>
        <w:spacing w:after="0" w:line="240" w:lineRule="auto"/>
        <w:jc w:val="both"/>
        <w:rPr>
          <w:rFonts w:ascii="Times New Roman" w:eastAsia="Times New Roman" w:hAnsi="Times New Roman" w:cs="Times New Roman"/>
          <w:sz w:val="24"/>
          <w:szCs w:val="24"/>
          <w:lang w:eastAsia="ru-RU"/>
        </w:rPr>
      </w:pPr>
    </w:p>
    <w:p w:rsidR="00D92658" w:rsidRPr="005063D7" w:rsidRDefault="00D92658" w:rsidP="00D92658">
      <w:pPr>
        <w:spacing w:after="0" w:line="240" w:lineRule="auto"/>
        <w:rPr>
          <w:rFonts w:ascii="Times New Roman" w:eastAsia="Times New Roman" w:hAnsi="Times New Roman" w:cs="Times New Roman"/>
          <w:sz w:val="24"/>
          <w:szCs w:val="24"/>
          <w:lang w:eastAsia="ru-RU"/>
        </w:rPr>
      </w:pPr>
      <w:r w:rsidRPr="005063D7">
        <w:rPr>
          <w:rFonts w:ascii="Times New Roman" w:eastAsia="Times New Roman" w:hAnsi="Times New Roman" w:cs="Times New Roman"/>
          <w:sz w:val="24"/>
          <w:szCs w:val="24"/>
          <w:lang w:eastAsia="ru-RU"/>
        </w:rPr>
        <w:t xml:space="preserve">Глава администрации </w:t>
      </w:r>
    </w:p>
    <w:p w:rsidR="00D92658" w:rsidRPr="005063D7" w:rsidRDefault="00D92658" w:rsidP="00D92658">
      <w:pPr>
        <w:spacing w:after="0" w:line="240" w:lineRule="auto"/>
        <w:rPr>
          <w:rFonts w:ascii="Times New Roman" w:eastAsia="Times New Roman" w:hAnsi="Times New Roman" w:cs="Times New Roman"/>
          <w:sz w:val="24"/>
          <w:szCs w:val="24"/>
          <w:lang w:eastAsia="ru-RU"/>
        </w:rPr>
      </w:pPr>
      <w:r w:rsidRPr="005063D7">
        <w:rPr>
          <w:rFonts w:ascii="Times New Roman" w:eastAsia="Times New Roman" w:hAnsi="Times New Roman" w:cs="Times New Roman"/>
          <w:sz w:val="24"/>
          <w:szCs w:val="24"/>
          <w:lang w:eastAsia="ru-RU"/>
        </w:rPr>
        <w:t xml:space="preserve">МО «_______»                                                                                                      </w:t>
      </w:r>
    </w:p>
    <w:p w:rsidR="00D92658" w:rsidRPr="005063D7" w:rsidRDefault="00D92658" w:rsidP="00D92658">
      <w:pPr>
        <w:spacing w:after="200" w:line="276" w:lineRule="auto"/>
        <w:ind w:left="57"/>
        <w:jc w:val="right"/>
        <w:rPr>
          <w:rFonts w:ascii="Times New Roman" w:eastAsia="Calibri" w:hAnsi="Times New Roman" w:cs="Times New Roman"/>
          <w:sz w:val="20"/>
          <w:szCs w:val="20"/>
        </w:rPr>
      </w:pPr>
    </w:p>
    <w:p w:rsidR="00D92658" w:rsidRPr="005063D7" w:rsidRDefault="00D92658" w:rsidP="00D92658">
      <w:pPr>
        <w:spacing w:after="200" w:line="276" w:lineRule="auto"/>
        <w:ind w:left="57"/>
        <w:jc w:val="right"/>
        <w:rPr>
          <w:rFonts w:ascii="Times New Roman" w:eastAsia="Calibri" w:hAnsi="Times New Roman" w:cs="Times New Roman"/>
          <w:sz w:val="20"/>
          <w:szCs w:val="20"/>
        </w:rPr>
      </w:pPr>
      <w:r w:rsidRPr="005063D7">
        <w:rPr>
          <w:rFonts w:ascii="Times New Roman" w:eastAsia="Calibri" w:hAnsi="Times New Roman" w:cs="Times New Roman"/>
          <w:sz w:val="20"/>
          <w:szCs w:val="20"/>
        </w:rPr>
        <w:t>Приложение 4.2</w:t>
      </w:r>
    </w:p>
    <w:p w:rsidR="00D92658" w:rsidRPr="005063D7" w:rsidRDefault="00D92658" w:rsidP="00D92658">
      <w:pPr>
        <w:tabs>
          <w:tab w:val="left" w:pos="6136"/>
        </w:tabs>
        <w:spacing w:after="200" w:line="276" w:lineRule="auto"/>
        <w:jc w:val="right"/>
        <w:rPr>
          <w:rFonts w:ascii="Times New Roman" w:eastAsia="Calibri" w:hAnsi="Times New Roman" w:cs="Times New Roman"/>
        </w:rPr>
      </w:pPr>
      <w:r w:rsidRPr="005063D7">
        <w:rPr>
          <w:rFonts w:ascii="Times New Roman" w:eastAsia="Calibri" w:hAnsi="Times New Roman" w:cs="Times New Roman"/>
        </w:rPr>
        <w:t>к административному регламенту</w:t>
      </w:r>
    </w:p>
    <w:p w:rsidR="00D92658" w:rsidRPr="005063D7" w:rsidRDefault="00D92658" w:rsidP="00D92658">
      <w:pPr>
        <w:spacing w:after="200" w:line="276" w:lineRule="auto"/>
        <w:ind w:left="57"/>
        <w:jc w:val="right"/>
        <w:rPr>
          <w:rFonts w:ascii="Times New Roman" w:eastAsia="Calibri" w:hAnsi="Times New Roman" w:cs="Times New Roman"/>
          <w:sz w:val="20"/>
          <w:szCs w:val="20"/>
        </w:rPr>
      </w:pPr>
    </w:p>
    <w:p w:rsidR="00D92658" w:rsidRPr="005063D7" w:rsidRDefault="00D92658" w:rsidP="00D92658">
      <w:pPr>
        <w:keepNext/>
        <w:spacing w:after="0" w:line="240" w:lineRule="auto"/>
        <w:jc w:val="center"/>
        <w:outlineLvl w:val="2"/>
        <w:rPr>
          <w:rFonts w:ascii="Times New Roman" w:eastAsia="Times New Roman" w:hAnsi="Times New Roman" w:cs="Times New Roman"/>
          <w:bCs/>
          <w:caps/>
          <w:spacing w:val="20"/>
          <w:sz w:val="20"/>
          <w:szCs w:val="20"/>
          <w:lang w:eastAsia="ru-RU"/>
        </w:rPr>
      </w:pPr>
      <w:r w:rsidRPr="005063D7">
        <w:rPr>
          <w:rFonts w:ascii="Times New Roman" w:eastAsia="Times New Roman" w:hAnsi="Times New Roman" w:cs="Times New Roman"/>
          <w:bCs/>
          <w:caps/>
          <w:spacing w:val="20"/>
          <w:sz w:val="20"/>
          <w:szCs w:val="20"/>
          <w:lang w:eastAsia="ru-RU"/>
        </w:rPr>
        <w:t>(наименование ОМСУ)</w:t>
      </w:r>
    </w:p>
    <w:p w:rsidR="00D92658" w:rsidRPr="005063D7" w:rsidRDefault="00D92658" w:rsidP="00D92658">
      <w:pPr>
        <w:keepNext/>
        <w:spacing w:after="0" w:line="240" w:lineRule="auto"/>
        <w:jc w:val="center"/>
        <w:outlineLvl w:val="2"/>
        <w:rPr>
          <w:rFonts w:ascii="Times New Roman" w:eastAsia="Times New Roman" w:hAnsi="Times New Roman" w:cs="Times New Roman"/>
          <w:bCs/>
          <w:caps/>
          <w:spacing w:val="20"/>
          <w:sz w:val="20"/>
          <w:szCs w:val="20"/>
          <w:lang w:eastAsia="ru-RU"/>
        </w:rPr>
      </w:pPr>
    </w:p>
    <w:p w:rsidR="00D92658" w:rsidRPr="005063D7" w:rsidRDefault="00D92658" w:rsidP="00D92658">
      <w:pPr>
        <w:spacing w:after="200" w:line="276" w:lineRule="auto"/>
        <w:rPr>
          <w:rFonts w:ascii="Times New Roman" w:eastAsia="Calibri" w:hAnsi="Times New Roman" w:cs="Times New Roman"/>
          <w:sz w:val="20"/>
          <w:szCs w:val="20"/>
        </w:rPr>
      </w:pPr>
    </w:p>
    <w:p w:rsidR="00D92658" w:rsidRPr="005063D7" w:rsidRDefault="00D92658" w:rsidP="00D92658">
      <w:pPr>
        <w:keepNext/>
        <w:spacing w:after="0" w:line="240" w:lineRule="auto"/>
        <w:jc w:val="center"/>
        <w:outlineLvl w:val="2"/>
        <w:rPr>
          <w:rFonts w:ascii="Times New Roman" w:eastAsia="Times New Roman" w:hAnsi="Times New Roman" w:cs="Times New Roman"/>
          <w:caps/>
          <w:spacing w:val="20"/>
          <w:sz w:val="20"/>
          <w:szCs w:val="20"/>
          <w:lang w:eastAsia="x-none"/>
        </w:rPr>
      </w:pPr>
      <w:r w:rsidRPr="005063D7">
        <w:rPr>
          <w:rFonts w:ascii="Times New Roman" w:eastAsia="Times New Roman" w:hAnsi="Times New Roman" w:cs="Times New Roman"/>
          <w:caps/>
          <w:spacing w:val="20"/>
          <w:sz w:val="20"/>
          <w:szCs w:val="20"/>
          <w:lang w:eastAsia="x-none"/>
        </w:rPr>
        <w:t>РАСПОРЯЖЕНИЕ/постановление</w:t>
      </w:r>
    </w:p>
    <w:p w:rsidR="00D92658" w:rsidRPr="005063D7" w:rsidRDefault="00D92658" w:rsidP="00D92658">
      <w:pPr>
        <w:keepNext/>
        <w:spacing w:after="0" w:line="240" w:lineRule="auto"/>
        <w:jc w:val="center"/>
        <w:outlineLvl w:val="2"/>
        <w:rPr>
          <w:rFonts w:ascii="Times New Roman" w:eastAsia="Times New Roman" w:hAnsi="Times New Roman" w:cs="Times New Roman"/>
          <w:caps/>
          <w:spacing w:val="20"/>
          <w:sz w:val="20"/>
          <w:szCs w:val="20"/>
          <w:lang w:eastAsia="x-none"/>
        </w:rPr>
      </w:pPr>
      <w:r w:rsidRPr="005063D7">
        <w:rPr>
          <w:rFonts w:ascii="Times New Roman" w:eastAsia="Times New Roman" w:hAnsi="Times New Roman" w:cs="Times New Roman"/>
          <w:caps/>
          <w:spacing w:val="20"/>
          <w:sz w:val="20"/>
          <w:szCs w:val="20"/>
          <w:lang w:eastAsia="x-none"/>
        </w:rPr>
        <w:t xml:space="preserve">(форма определяется самостоятельно)  </w:t>
      </w:r>
    </w:p>
    <w:p w:rsidR="00D92658" w:rsidRPr="005063D7" w:rsidRDefault="00D92658" w:rsidP="00D92658">
      <w:pPr>
        <w:keepNext/>
        <w:spacing w:after="0" w:line="240" w:lineRule="auto"/>
        <w:jc w:val="center"/>
        <w:outlineLvl w:val="2"/>
        <w:rPr>
          <w:rFonts w:ascii="Times New Roman" w:eastAsia="Times New Roman" w:hAnsi="Times New Roman" w:cs="Times New Roman"/>
          <w:caps/>
          <w:spacing w:val="20"/>
          <w:sz w:val="20"/>
          <w:szCs w:val="20"/>
          <w:lang w:eastAsia="x-none"/>
        </w:rPr>
      </w:pPr>
      <w:r w:rsidRPr="005063D7">
        <w:rPr>
          <w:rFonts w:ascii="Times New Roman" w:eastAsia="Times New Roman" w:hAnsi="Times New Roman" w:cs="Times New Roman"/>
          <w:caps/>
          <w:spacing w:val="20"/>
          <w:sz w:val="20"/>
          <w:szCs w:val="20"/>
          <w:lang w:eastAsia="x-none"/>
        </w:rPr>
        <w:t xml:space="preserve">  </w:t>
      </w:r>
    </w:p>
    <w:p w:rsidR="00D92658" w:rsidRPr="005063D7" w:rsidRDefault="00D92658" w:rsidP="00D92658">
      <w:pPr>
        <w:keepNext/>
        <w:spacing w:after="0" w:line="240" w:lineRule="auto"/>
        <w:jc w:val="center"/>
        <w:outlineLvl w:val="2"/>
        <w:rPr>
          <w:rFonts w:ascii="Times New Roman" w:eastAsia="Times New Roman" w:hAnsi="Times New Roman" w:cs="Times New Roman"/>
          <w:caps/>
          <w:spacing w:val="20"/>
          <w:sz w:val="20"/>
          <w:szCs w:val="20"/>
          <w:lang w:eastAsia="x-none"/>
        </w:rPr>
      </w:pPr>
    </w:p>
    <w:p w:rsidR="00D92658" w:rsidRPr="005063D7" w:rsidRDefault="00D92658" w:rsidP="00D92658">
      <w:pPr>
        <w:autoSpaceDE w:val="0"/>
        <w:autoSpaceDN w:val="0"/>
        <w:adjustRightInd w:val="0"/>
        <w:spacing w:after="0" w:line="240" w:lineRule="auto"/>
        <w:jc w:val="center"/>
        <w:rPr>
          <w:rFonts w:ascii="Times New Roman" w:eastAsia="Calibri" w:hAnsi="Times New Roman" w:cs="Times New Roman"/>
          <w:bCs/>
          <w:sz w:val="20"/>
          <w:szCs w:val="20"/>
          <w:lang w:eastAsia="x-none"/>
        </w:rPr>
      </w:pPr>
      <w:r w:rsidRPr="005063D7">
        <w:rPr>
          <w:rFonts w:ascii="Times New Roman" w:eastAsia="Calibri" w:hAnsi="Times New Roman" w:cs="Times New Roman"/>
          <w:bCs/>
          <w:sz w:val="20"/>
          <w:szCs w:val="20"/>
          <w:lang w:eastAsia="x-none"/>
        </w:rPr>
        <w:t>___________ (</w:t>
      </w:r>
      <w:proofErr w:type="gramStart"/>
      <w:r w:rsidRPr="005063D7">
        <w:rPr>
          <w:rFonts w:ascii="Times New Roman" w:eastAsia="Calibri" w:hAnsi="Times New Roman" w:cs="Times New Roman"/>
          <w:bCs/>
          <w:sz w:val="20"/>
          <w:szCs w:val="20"/>
          <w:lang w:eastAsia="x-none"/>
        </w:rPr>
        <w:t xml:space="preserve">дата)   </w:t>
      </w:r>
      <w:proofErr w:type="gramEnd"/>
      <w:r w:rsidRPr="005063D7">
        <w:rPr>
          <w:rFonts w:ascii="Times New Roman" w:eastAsia="Calibri" w:hAnsi="Times New Roman" w:cs="Times New Roman"/>
          <w:bCs/>
          <w:sz w:val="20"/>
          <w:szCs w:val="20"/>
          <w:lang w:eastAsia="x-none"/>
        </w:rPr>
        <w:t xml:space="preserve">                                                </w:t>
      </w:r>
      <w:r w:rsidRPr="005063D7">
        <w:rPr>
          <w:rFonts w:ascii="Times New Roman" w:eastAsia="Calibri" w:hAnsi="Times New Roman" w:cs="Times New Roman"/>
          <w:sz w:val="20"/>
          <w:szCs w:val="20"/>
          <w:lang w:eastAsia="x-none"/>
        </w:rPr>
        <w:t xml:space="preserve"> </w:t>
      </w:r>
      <w:r w:rsidRPr="005063D7">
        <w:rPr>
          <w:rFonts w:ascii="Times New Roman" w:eastAsia="Calibri" w:hAnsi="Times New Roman" w:cs="Times New Roman"/>
          <w:bCs/>
          <w:sz w:val="20"/>
          <w:szCs w:val="20"/>
          <w:lang w:eastAsia="x-none"/>
        </w:rPr>
        <w:t xml:space="preserve">                                                                </w:t>
      </w:r>
      <w:r w:rsidRPr="005063D7">
        <w:rPr>
          <w:rFonts w:ascii="Times New Roman" w:eastAsia="Calibri" w:hAnsi="Times New Roman" w:cs="Times New Roman"/>
          <w:sz w:val="20"/>
          <w:szCs w:val="20"/>
          <w:lang w:eastAsia="x-none"/>
        </w:rPr>
        <w:t xml:space="preserve"> №          </w:t>
      </w:r>
    </w:p>
    <w:p w:rsidR="00D92658" w:rsidRPr="005063D7" w:rsidRDefault="00D92658" w:rsidP="00D92658">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p w:rsidR="00D92658" w:rsidRPr="005063D7" w:rsidRDefault="00D92658" w:rsidP="00D92658">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p w:rsidR="00F6029F" w:rsidRPr="005063D7" w:rsidRDefault="00D92658" w:rsidP="00F6029F">
      <w:pPr>
        <w:spacing w:after="0" w:line="240" w:lineRule="auto"/>
        <w:rPr>
          <w:rFonts w:ascii="Times New Roman" w:eastAsia="Times New Roman" w:hAnsi="Times New Roman" w:cs="Times New Roman"/>
          <w:sz w:val="24"/>
          <w:szCs w:val="24"/>
          <w:lang w:eastAsia="ru-RU"/>
        </w:rPr>
      </w:pPr>
      <w:r w:rsidRPr="005063D7">
        <w:rPr>
          <w:rFonts w:ascii="Times New Roman" w:eastAsia="Times New Roman" w:hAnsi="Times New Roman" w:cs="Times New Roman"/>
          <w:sz w:val="24"/>
          <w:szCs w:val="24"/>
          <w:lang w:eastAsia="ru-RU"/>
        </w:rPr>
        <w:t xml:space="preserve">Об отказе в признании гр. __________ и </w:t>
      </w:r>
    </w:p>
    <w:p w:rsidR="00D92658" w:rsidRPr="005063D7" w:rsidRDefault="00D92658" w:rsidP="00D92658">
      <w:pPr>
        <w:spacing w:after="0" w:line="240" w:lineRule="auto"/>
        <w:rPr>
          <w:rFonts w:ascii="Times New Roman" w:eastAsia="Times New Roman" w:hAnsi="Times New Roman" w:cs="Times New Roman"/>
          <w:sz w:val="24"/>
          <w:szCs w:val="24"/>
          <w:lang w:eastAsia="ru-RU"/>
        </w:rPr>
      </w:pPr>
      <w:r w:rsidRPr="005063D7">
        <w:rPr>
          <w:rFonts w:ascii="Times New Roman" w:eastAsia="Times New Roman" w:hAnsi="Times New Roman" w:cs="Times New Roman"/>
          <w:sz w:val="24"/>
          <w:szCs w:val="24"/>
          <w:lang w:eastAsia="ru-RU"/>
        </w:rPr>
        <w:t xml:space="preserve">членов его (её) семьи малоимущими, </w:t>
      </w:r>
    </w:p>
    <w:p w:rsidR="00D92658" w:rsidRPr="005063D7" w:rsidRDefault="00D92658" w:rsidP="00D92658">
      <w:pPr>
        <w:spacing w:after="0" w:line="240" w:lineRule="auto"/>
        <w:rPr>
          <w:rFonts w:ascii="Times New Roman" w:eastAsia="Times New Roman" w:hAnsi="Times New Roman" w:cs="Times New Roman"/>
          <w:sz w:val="24"/>
          <w:szCs w:val="24"/>
          <w:lang w:eastAsia="ru-RU"/>
        </w:rPr>
      </w:pPr>
      <w:r w:rsidRPr="005063D7">
        <w:rPr>
          <w:rFonts w:ascii="Times New Roman" w:eastAsia="Times New Roman" w:hAnsi="Times New Roman" w:cs="Times New Roman"/>
          <w:sz w:val="24"/>
          <w:szCs w:val="24"/>
          <w:lang w:eastAsia="ru-RU"/>
        </w:rPr>
        <w:t xml:space="preserve">нуждающимися в жилых помещениях, предоставляемых </w:t>
      </w:r>
    </w:p>
    <w:p w:rsidR="00D92658" w:rsidRPr="005063D7" w:rsidRDefault="00D92658" w:rsidP="00D92658">
      <w:pPr>
        <w:spacing w:after="0" w:line="240" w:lineRule="auto"/>
        <w:rPr>
          <w:rFonts w:ascii="Times New Roman" w:eastAsia="Times New Roman" w:hAnsi="Times New Roman" w:cs="Times New Roman"/>
          <w:sz w:val="24"/>
          <w:szCs w:val="24"/>
          <w:lang w:eastAsia="ru-RU"/>
        </w:rPr>
      </w:pPr>
      <w:r w:rsidRPr="005063D7">
        <w:rPr>
          <w:rFonts w:ascii="Times New Roman" w:eastAsia="Times New Roman" w:hAnsi="Times New Roman" w:cs="Times New Roman"/>
          <w:sz w:val="24"/>
          <w:szCs w:val="24"/>
          <w:lang w:eastAsia="ru-RU"/>
        </w:rPr>
        <w:t xml:space="preserve">по договорам социального найма, принятии </w:t>
      </w:r>
    </w:p>
    <w:p w:rsidR="00D92658" w:rsidRPr="005063D7" w:rsidRDefault="00D92658" w:rsidP="00D92658">
      <w:pPr>
        <w:spacing w:after="0" w:line="240" w:lineRule="auto"/>
        <w:rPr>
          <w:rFonts w:ascii="Times New Roman" w:eastAsia="Times New Roman" w:hAnsi="Times New Roman" w:cs="Times New Roman"/>
          <w:sz w:val="24"/>
          <w:szCs w:val="24"/>
          <w:lang w:eastAsia="ru-RU"/>
        </w:rPr>
      </w:pPr>
      <w:r w:rsidRPr="005063D7">
        <w:rPr>
          <w:rFonts w:ascii="Times New Roman" w:eastAsia="Times New Roman" w:hAnsi="Times New Roman" w:cs="Times New Roman"/>
          <w:sz w:val="24"/>
          <w:szCs w:val="24"/>
          <w:lang w:eastAsia="ru-RU"/>
        </w:rPr>
        <w:t xml:space="preserve">их на учет в качестве нуждающихся в </w:t>
      </w:r>
    </w:p>
    <w:p w:rsidR="00D92658" w:rsidRPr="005063D7" w:rsidRDefault="00D92658" w:rsidP="00D92658">
      <w:pPr>
        <w:spacing w:after="0" w:line="240" w:lineRule="auto"/>
        <w:rPr>
          <w:rFonts w:ascii="Times New Roman" w:eastAsia="Times New Roman" w:hAnsi="Times New Roman" w:cs="Times New Roman"/>
          <w:sz w:val="24"/>
          <w:szCs w:val="24"/>
          <w:lang w:eastAsia="ru-RU"/>
        </w:rPr>
      </w:pPr>
      <w:r w:rsidRPr="005063D7">
        <w:rPr>
          <w:rFonts w:ascii="Times New Roman" w:eastAsia="Times New Roman" w:hAnsi="Times New Roman" w:cs="Times New Roman"/>
          <w:sz w:val="24"/>
          <w:szCs w:val="24"/>
          <w:lang w:eastAsia="ru-RU"/>
        </w:rPr>
        <w:t xml:space="preserve">жилых помещениях, предоставляемых </w:t>
      </w:r>
    </w:p>
    <w:p w:rsidR="00D92658" w:rsidRPr="005063D7" w:rsidRDefault="00D92658" w:rsidP="00D92658">
      <w:pPr>
        <w:spacing w:after="0" w:line="240" w:lineRule="auto"/>
        <w:rPr>
          <w:rFonts w:ascii="Times New Roman" w:eastAsia="Calibri" w:hAnsi="Times New Roman" w:cs="Times New Roman"/>
          <w:sz w:val="24"/>
          <w:szCs w:val="24"/>
        </w:rPr>
      </w:pPr>
      <w:r w:rsidRPr="005063D7">
        <w:rPr>
          <w:rFonts w:ascii="Times New Roman" w:eastAsia="Times New Roman" w:hAnsi="Times New Roman" w:cs="Times New Roman"/>
          <w:sz w:val="24"/>
          <w:szCs w:val="24"/>
          <w:lang w:eastAsia="ru-RU"/>
        </w:rPr>
        <w:t>по договорам социального найма</w:t>
      </w:r>
    </w:p>
    <w:p w:rsidR="00D92658" w:rsidRPr="005063D7" w:rsidRDefault="00D92658" w:rsidP="00D92658">
      <w:pPr>
        <w:spacing w:after="0" w:line="240" w:lineRule="auto"/>
        <w:jc w:val="center"/>
        <w:rPr>
          <w:rFonts w:ascii="Times New Roman" w:eastAsia="Times New Roman" w:hAnsi="Times New Roman" w:cs="Times New Roman"/>
          <w:b/>
          <w:sz w:val="28"/>
          <w:szCs w:val="28"/>
          <w:lang w:eastAsia="ru-RU"/>
        </w:rPr>
      </w:pPr>
    </w:p>
    <w:p w:rsidR="00D92658" w:rsidRPr="005063D7" w:rsidRDefault="00D92658" w:rsidP="00D92658">
      <w:pPr>
        <w:spacing w:after="0" w:line="240" w:lineRule="auto"/>
        <w:jc w:val="both"/>
        <w:rPr>
          <w:rFonts w:ascii="Times New Roman" w:eastAsia="Times New Roman" w:hAnsi="Times New Roman" w:cs="Times New Roman"/>
          <w:sz w:val="24"/>
          <w:szCs w:val="24"/>
          <w:lang w:eastAsia="ru-RU"/>
        </w:rPr>
      </w:pPr>
      <w:r w:rsidRPr="005063D7">
        <w:rPr>
          <w:rFonts w:ascii="Times New Roman" w:eastAsia="Times New Roman" w:hAnsi="Times New Roman" w:cs="Times New Roman"/>
          <w:sz w:val="28"/>
          <w:szCs w:val="28"/>
          <w:lang w:eastAsia="ru-RU"/>
        </w:rPr>
        <w:t xml:space="preserve">       В </w:t>
      </w:r>
      <w:r w:rsidRPr="005063D7">
        <w:rPr>
          <w:rFonts w:ascii="Times New Roman" w:eastAsia="Times New Roman" w:hAnsi="Times New Roman" w:cs="Times New Roman"/>
          <w:sz w:val="24"/>
          <w:szCs w:val="24"/>
          <w:lang w:eastAsia="ru-RU"/>
        </w:rPr>
        <w:t xml:space="preserve">соответствии со статьей 54 Жилищного кодекса Российской Федерации, областным законом от 26 октября 2005 года           № 89-оз «О порядке ведения органами местного самоуправления Ленинградской области учета граждан  в качестве нуждающихся в жилых помещениях, предоставляемых по договорам социального найма», постановлением Правительства Ленинградской области  от </w:t>
      </w:r>
      <w:r w:rsidRPr="005063D7">
        <w:rPr>
          <w:rFonts w:ascii="Times New Roman" w:eastAsia="Calibri" w:hAnsi="Times New Roman" w:cs="Times New Roman"/>
          <w:sz w:val="24"/>
          <w:szCs w:val="24"/>
          <w:lang w:eastAsia="ru-RU"/>
        </w:rPr>
        <w:t xml:space="preserve">25 января 2006 года № 4 «Об утверждении </w:t>
      </w:r>
      <w:r w:rsidRPr="005063D7">
        <w:rPr>
          <w:rFonts w:ascii="Times New Roman" w:eastAsia="Calibri" w:hAnsi="Times New Roman" w:cs="Times New Roman"/>
          <w:sz w:val="24"/>
          <w:szCs w:val="24"/>
          <w:lang w:eastAsia="ru-RU"/>
        </w:rPr>
        <w:lastRenderedPageBreak/>
        <w:t>перечня и форм документов по осуществлению учета граждан в качестве нуждающихся в жилых помещениях, предоставляемых по договорам социального найма, в Ленинградской области», р</w:t>
      </w:r>
      <w:r w:rsidRPr="005063D7">
        <w:rPr>
          <w:rFonts w:ascii="Times New Roman" w:eastAsia="Times New Roman" w:hAnsi="Times New Roman" w:cs="Times New Roman"/>
          <w:sz w:val="24"/>
          <w:szCs w:val="24"/>
          <w:lang w:eastAsia="ru-RU"/>
        </w:rPr>
        <w:t xml:space="preserve">ешениями Совета депутатов МО «________» от _______ № ___ «Об установлении величины порогового значения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 МО «______», от _____ г. №____ «О нормах учета и предоставления жилого помещения по договору социального найма муниципального жилищного фонда», рассмотрев заявление ________________ от ___________г. и представленные __ документы, а также документы, полученные в порядке  </w:t>
      </w:r>
      <w:r w:rsidRPr="005063D7">
        <w:rPr>
          <w:rFonts w:ascii="Times New Roman" w:eastAsia="Calibri" w:hAnsi="Times New Roman" w:cs="Times New Roman"/>
          <w:bCs/>
          <w:sz w:val="24"/>
          <w:szCs w:val="24"/>
        </w:rPr>
        <w:t xml:space="preserve">межведомственного информационного взаимодействия, </w:t>
      </w:r>
      <w:r w:rsidRPr="005063D7">
        <w:rPr>
          <w:rFonts w:ascii="Times New Roman" w:eastAsia="Times New Roman" w:hAnsi="Times New Roman" w:cs="Times New Roman"/>
          <w:sz w:val="24"/>
          <w:szCs w:val="24"/>
          <w:lang w:eastAsia="ru-RU"/>
        </w:rPr>
        <w:t>учитывая, что гр. _____________ _________________________________ (указывается  основание отказа), руководствуясь Уставом МО «_______»:</w:t>
      </w:r>
    </w:p>
    <w:p w:rsidR="00D92658" w:rsidRPr="005063D7" w:rsidRDefault="00D92658" w:rsidP="00D92658">
      <w:pPr>
        <w:spacing w:after="0" w:line="240" w:lineRule="auto"/>
        <w:ind w:firstLine="567"/>
        <w:jc w:val="both"/>
        <w:rPr>
          <w:rFonts w:ascii="Times New Roman" w:eastAsia="Times New Roman" w:hAnsi="Times New Roman" w:cs="Times New Roman"/>
          <w:sz w:val="24"/>
          <w:szCs w:val="24"/>
          <w:lang w:eastAsia="ru-RU"/>
        </w:rPr>
      </w:pPr>
      <w:r w:rsidRPr="005063D7">
        <w:rPr>
          <w:rFonts w:ascii="Times New Roman" w:eastAsia="Times New Roman" w:hAnsi="Times New Roman" w:cs="Times New Roman"/>
          <w:sz w:val="24"/>
          <w:szCs w:val="24"/>
          <w:lang w:eastAsia="ru-RU"/>
        </w:rPr>
        <w:t xml:space="preserve">отказать в принятии на учет в качестве нуждающегося в жилых помещениях, предоставляемых по договорам социального </w:t>
      </w:r>
      <w:proofErr w:type="gramStart"/>
      <w:r w:rsidRPr="005063D7">
        <w:rPr>
          <w:rFonts w:ascii="Times New Roman" w:eastAsia="Times New Roman" w:hAnsi="Times New Roman" w:cs="Times New Roman"/>
          <w:sz w:val="24"/>
          <w:szCs w:val="24"/>
          <w:lang w:eastAsia="ru-RU"/>
        </w:rPr>
        <w:t>найма,  гр.</w:t>
      </w:r>
      <w:proofErr w:type="gramEnd"/>
      <w:r w:rsidRPr="005063D7">
        <w:rPr>
          <w:rFonts w:ascii="Times New Roman" w:eastAsia="Times New Roman" w:hAnsi="Times New Roman" w:cs="Times New Roman"/>
          <w:sz w:val="24"/>
          <w:szCs w:val="24"/>
          <w:lang w:eastAsia="ru-RU"/>
        </w:rPr>
        <w:t xml:space="preserve"> _________________, составом семьи два человека: _______________, ______________ года рождения, зарегистрированных в ____________________ вид жилого помещения, общей площадью _____</w:t>
      </w:r>
      <w:proofErr w:type="spellStart"/>
      <w:r w:rsidRPr="005063D7">
        <w:rPr>
          <w:rFonts w:ascii="Times New Roman" w:eastAsia="Times New Roman" w:hAnsi="Times New Roman" w:cs="Times New Roman"/>
          <w:sz w:val="24"/>
          <w:szCs w:val="24"/>
          <w:lang w:eastAsia="ru-RU"/>
        </w:rPr>
        <w:t>кв.м</w:t>
      </w:r>
      <w:proofErr w:type="spellEnd"/>
      <w:r w:rsidRPr="005063D7">
        <w:rPr>
          <w:rFonts w:ascii="Times New Roman" w:eastAsia="Times New Roman" w:hAnsi="Times New Roman" w:cs="Times New Roman"/>
          <w:sz w:val="24"/>
          <w:szCs w:val="24"/>
          <w:lang w:eastAsia="ru-RU"/>
        </w:rPr>
        <w:t>, расположенной по адресу: г.________.</w:t>
      </w:r>
    </w:p>
    <w:p w:rsidR="00D92658" w:rsidRPr="005063D7" w:rsidRDefault="00D92658" w:rsidP="00D92658">
      <w:pPr>
        <w:spacing w:after="0" w:line="240" w:lineRule="auto"/>
        <w:jc w:val="both"/>
        <w:rPr>
          <w:rFonts w:ascii="Times New Roman" w:eastAsia="Times New Roman" w:hAnsi="Times New Roman" w:cs="Times New Roman"/>
          <w:b/>
          <w:sz w:val="28"/>
          <w:szCs w:val="28"/>
          <w:lang w:eastAsia="ru-RU"/>
        </w:rPr>
      </w:pPr>
    </w:p>
    <w:p w:rsidR="00D92658" w:rsidRPr="005063D7" w:rsidRDefault="00D92658" w:rsidP="00D92658">
      <w:pPr>
        <w:spacing w:after="0" w:line="240" w:lineRule="auto"/>
        <w:rPr>
          <w:rFonts w:ascii="Times New Roman" w:eastAsia="Times New Roman" w:hAnsi="Times New Roman" w:cs="Times New Roman"/>
          <w:sz w:val="24"/>
          <w:szCs w:val="24"/>
          <w:lang w:eastAsia="ru-RU"/>
        </w:rPr>
      </w:pPr>
      <w:r w:rsidRPr="005063D7">
        <w:rPr>
          <w:rFonts w:ascii="Times New Roman" w:eastAsia="Times New Roman" w:hAnsi="Times New Roman" w:cs="Times New Roman"/>
          <w:sz w:val="24"/>
          <w:szCs w:val="24"/>
          <w:lang w:eastAsia="ru-RU"/>
        </w:rPr>
        <w:t xml:space="preserve">Глава администрации </w:t>
      </w:r>
    </w:p>
    <w:p w:rsidR="00D92658" w:rsidRPr="005063D7" w:rsidRDefault="00D92658" w:rsidP="00D92658">
      <w:pPr>
        <w:spacing w:after="0" w:line="240" w:lineRule="auto"/>
        <w:rPr>
          <w:rFonts w:ascii="Times New Roman" w:eastAsia="Times New Roman" w:hAnsi="Times New Roman" w:cs="Times New Roman"/>
          <w:sz w:val="24"/>
          <w:szCs w:val="24"/>
          <w:lang w:eastAsia="ru-RU"/>
        </w:rPr>
      </w:pPr>
      <w:r w:rsidRPr="005063D7">
        <w:rPr>
          <w:rFonts w:ascii="Times New Roman" w:eastAsia="Times New Roman" w:hAnsi="Times New Roman" w:cs="Times New Roman"/>
          <w:sz w:val="24"/>
          <w:szCs w:val="24"/>
          <w:lang w:eastAsia="ru-RU"/>
        </w:rPr>
        <w:t xml:space="preserve">МО «_________»                                                                                   </w:t>
      </w:r>
    </w:p>
    <w:p w:rsidR="00D92658" w:rsidRPr="005063D7" w:rsidRDefault="00D92658" w:rsidP="00D92658">
      <w:pPr>
        <w:spacing w:after="0" w:line="240" w:lineRule="auto"/>
        <w:rPr>
          <w:rFonts w:ascii="Times New Roman" w:eastAsia="Times New Roman" w:hAnsi="Times New Roman" w:cs="Times New Roman"/>
          <w:sz w:val="24"/>
          <w:szCs w:val="24"/>
          <w:lang w:eastAsia="ru-RU"/>
        </w:rPr>
      </w:pPr>
    </w:p>
    <w:p w:rsidR="00D92658" w:rsidRPr="005063D7" w:rsidRDefault="00D92658" w:rsidP="00D92658">
      <w:pPr>
        <w:spacing w:after="200" w:line="276" w:lineRule="auto"/>
        <w:ind w:left="57"/>
        <w:jc w:val="right"/>
        <w:rPr>
          <w:rFonts w:ascii="Times New Roman" w:eastAsia="Calibri" w:hAnsi="Times New Roman" w:cs="Times New Roman"/>
          <w:sz w:val="20"/>
          <w:szCs w:val="20"/>
        </w:rPr>
      </w:pPr>
    </w:p>
    <w:p w:rsidR="00D92658" w:rsidRPr="005063D7" w:rsidRDefault="00D92658" w:rsidP="00D92658">
      <w:pPr>
        <w:spacing w:after="200" w:line="276" w:lineRule="auto"/>
        <w:ind w:left="57"/>
        <w:jc w:val="right"/>
        <w:rPr>
          <w:rFonts w:ascii="Times New Roman" w:eastAsia="Calibri" w:hAnsi="Times New Roman" w:cs="Times New Roman"/>
          <w:sz w:val="20"/>
          <w:szCs w:val="20"/>
        </w:rPr>
      </w:pPr>
      <w:r w:rsidRPr="005063D7">
        <w:rPr>
          <w:rFonts w:ascii="Times New Roman" w:eastAsia="Calibri" w:hAnsi="Times New Roman" w:cs="Times New Roman"/>
          <w:sz w:val="20"/>
          <w:szCs w:val="20"/>
        </w:rPr>
        <w:t>Приложение 5</w:t>
      </w:r>
    </w:p>
    <w:p w:rsidR="00D92658" w:rsidRPr="005063D7" w:rsidRDefault="00D92658" w:rsidP="00D92658">
      <w:pPr>
        <w:tabs>
          <w:tab w:val="left" w:pos="6136"/>
        </w:tabs>
        <w:spacing w:after="200" w:line="276" w:lineRule="auto"/>
        <w:jc w:val="right"/>
        <w:rPr>
          <w:rFonts w:ascii="Times New Roman" w:eastAsia="Calibri" w:hAnsi="Times New Roman" w:cs="Times New Roman"/>
        </w:rPr>
      </w:pPr>
      <w:r w:rsidRPr="005063D7">
        <w:rPr>
          <w:rFonts w:ascii="Times New Roman" w:eastAsia="Calibri" w:hAnsi="Times New Roman" w:cs="Times New Roman"/>
        </w:rPr>
        <w:t>к административному регламенту</w:t>
      </w:r>
    </w:p>
    <w:p w:rsidR="00D92658" w:rsidRPr="005063D7" w:rsidRDefault="00D92658" w:rsidP="00D92658">
      <w:pPr>
        <w:spacing w:after="200" w:line="276" w:lineRule="auto"/>
        <w:ind w:left="57"/>
        <w:jc w:val="right"/>
        <w:rPr>
          <w:rFonts w:ascii="Times New Roman" w:eastAsia="Calibri" w:hAnsi="Times New Roman" w:cs="Times New Roman"/>
          <w:sz w:val="20"/>
          <w:szCs w:val="20"/>
        </w:rPr>
      </w:pPr>
    </w:p>
    <w:p w:rsidR="00D92658" w:rsidRPr="005063D7" w:rsidRDefault="00D92658" w:rsidP="00D92658">
      <w:pPr>
        <w:spacing w:after="200" w:line="276" w:lineRule="auto"/>
        <w:ind w:left="57"/>
        <w:jc w:val="right"/>
        <w:rPr>
          <w:rFonts w:ascii="Times New Roman" w:eastAsia="Calibri" w:hAnsi="Times New Roman" w:cs="Times New Roman"/>
          <w:sz w:val="20"/>
          <w:szCs w:val="20"/>
        </w:rPr>
      </w:pPr>
    </w:p>
    <w:p w:rsidR="00D92658" w:rsidRPr="005063D7" w:rsidRDefault="00D92658" w:rsidP="00D92658">
      <w:pPr>
        <w:spacing w:after="0" w:line="240" w:lineRule="auto"/>
        <w:ind w:left="57"/>
        <w:rPr>
          <w:rFonts w:ascii="Times New Roman" w:eastAsia="Calibri" w:hAnsi="Times New Roman" w:cs="Times New Roman"/>
          <w:sz w:val="24"/>
          <w:szCs w:val="24"/>
        </w:rPr>
      </w:pPr>
      <w:r w:rsidRPr="005063D7">
        <w:rPr>
          <w:rFonts w:ascii="Times New Roman" w:eastAsia="Calibri" w:hAnsi="Times New Roman" w:cs="Times New Roman"/>
          <w:sz w:val="24"/>
          <w:szCs w:val="24"/>
        </w:rPr>
        <w:t>Угловой штамп ОМСУ</w:t>
      </w:r>
    </w:p>
    <w:p w:rsidR="00D92658" w:rsidRPr="005063D7" w:rsidRDefault="00D92658" w:rsidP="00D92658">
      <w:pPr>
        <w:spacing w:after="0" w:line="240" w:lineRule="auto"/>
        <w:rPr>
          <w:rFonts w:ascii="Times New Roman" w:eastAsia="Calibri" w:hAnsi="Times New Roman" w:cs="Times New Roman"/>
          <w:sz w:val="24"/>
          <w:szCs w:val="24"/>
        </w:rPr>
      </w:pPr>
    </w:p>
    <w:p w:rsidR="00D92658" w:rsidRPr="005063D7" w:rsidRDefault="00D92658" w:rsidP="00D92658">
      <w:pPr>
        <w:spacing w:after="0" w:line="240" w:lineRule="auto"/>
        <w:ind w:left="6372"/>
        <w:rPr>
          <w:rFonts w:ascii="Times New Roman" w:eastAsia="Calibri" w:hAnsi="Times New Roman" w:cs="Times New Roman"/>
          <w:sz w:val="24"/>
          <w:szCs w:val="24"/>
        </w:rPr>
      </w:pPr>
      <w:r w:rsidRPr="005063D7">
        <w:rPr>
          <w:rFonts w:ascii="Times New Roman" w:eastAsia="Calibri" w:hAnsi="Times New Roman" w:cs="Times New Roman"/>
          <w:sz w:val="24"/>
          <w:szCs w:val="24"/>
        </w:rPr>
        <w:t>______________________________</w:t>
      </w:r>
    </w:p>
    <w:p w:rsidR="00D92658" w:rsidRPr="005063D7" w:rsidRDefault="00D92658" w:rsidP="00D92658">
      <w:pPr>
        <w:spacing w:after="0" w:line="240" w:lineRule="auto"/>
        <w:ind w:left="6372"/>
        <w:rPr>
          <w:rFonts w:ascii="Times New Roman" w:eastAsia="Calibri" w:hAnsi="Times New Roman" w:cs="Times New Roman"/>
          <w:sz w:val="24"/>
          <w:szCs w:val="24"/>
          <w:vertAlign w:val="superscript"/>
        </w:rPr>
      </w:pPr>
      <w:r w:rsidRPr="005063D7">
        <w:rPr>
          <w:rFonts w:ascii="Times New Roman" w:eastAsia="Calibri" w:hAnsi="Times New Roman" w:cs="Times New Roman"/>
          <w:sz w:val="24"/>
          <w:szCs w:val="24"/>
          <w:vertAlign w:val="superscript"/>
        </w:rPr>
        <w:t xml:space="preserve">              (</w:t>
      </w:r>
      <w:proofErr w:type="gramStart"/>
      <w:r w:rsidRPr="005063D7">
        <w:rPr>
          <w:rFonts w:ascii="Times New Roman" w:eastAsia="Calibri" w:hAnsi="Times New Roman" w:cs="Times New Roman"/>
          <w:sz w:val="24"/>
          <w:szCs w:val="24"/>
          <w:vertAlign w:val="superscript"/>
        </w:rPr>
        <w:t>И .</w:t>
      </w:r>
      <w:proofErr w:type="gramEnd"/>
      <w:r w:rsidRPr="005063D7">
        <w:rPr>
          <w:rFonts w:ascii="Times New Roman" w:eastAsia="Calibri" w:hAnsi="Times New Roman" w:cs="Times New Roman"/>
          <w:sz w:val="24"/>
          <w:szCs w:val="24"/>
          <w:vertAlign w:val="superscript"/>
        </w:rPr>
        <w:t>Ф.О. заявителя)</w:t>
      </w:r>
    </w:p>
    <w:p w:rsidR="00D92658" w:rsidRPr="005063D7" w:rsidRDefault="00D92658" w:rsidP="00D92658">
      <w:pPr>
        <w:spacing w:after="0" w:line="240" w:lineRule="auto"/>
        <w:ind w:left="6372"/>
        <w:rPr>
          <w:rFonts w:ascii="Times New Roman" w:eastAsia="Calibri" w:hAnsi="Times New Roman" w:cs="Times New Roman"/>
          <w:sz w:val="24"/>
          <w:szCs w:val="24"/>
        </w:rPr>
      </w:pPr>
      <w:r w:rsidRPr="005063D7">
        <w:rPr>
          <w:rFonts w:ascii="Times New Roman" w:eastAsia="Calibri" w:hAnsi="Times New Roman" w:cs="Times New Roman"/>
          <w:sz w:val="24"/>
          <w:szCs w:val="24"/>
        </w:rPr>
        <w:t xml:space="preserve">_________________________ </w:t>
      </w:r>
    </w:p>
    <w:p w:rsidR="00D92658" w:rsidRPr="005063D7" w:rsidRDefault="00D92658" w:rsidP="00D92658">
      <w:pPr>
        <w:spacing w:after="0" w:line="240" w:lineRule="auto"/>
        <w:ind w:left="6372"/>
        <w:rPr>
          <w:rFonts w:ascii="Times New Roman" w:eastAsia="Calibri" w:hAnsi="Times New Roman" w:cs="Times New Roman"/>
          <w:sz w:val="24"/>
          <w:szCs w:val="24"/>
          <w:vertAlign w:val="superscript"/>
        </w:rPr>
      </w:pPr>
      <w:r w:rsidRPr="005063D7">
        <w:rPr>
          <w:rFonts w:ascii="Times New Roman" w:eastAsia="Calibri" w:hAnsi="Times New Roman" w:cs="Times New Roman"/>
          <w:sz w:val="24"/>
          <w:szCs w:val="24"/>
          <w:vertAlign w:val="superscript"/>
        </w:rPr>
        <w:t xml:space="preserve">           (адрес, </w:t>
      </w:r>
      <w:proofErr w:type="gramStart"/>
      <w:r w:rsidRPr="005063D7">
        <w:rPr>
          <w:rFonts w:ascii="Times New Roman" w:eastAsia="Calibri" w:hAnsi="Times New Roman" w:cs="Times New Roman"/>
          <w:sz w:val="24"/>
          <w:szCs w:val="24"/>
          <w:vertAlign w:val="superscript"/>
        </w:rPr>
        <w:t>индекс  заявителя</w:t>
      </w:r>
      <w:proofErr w:type="gramEnd"/>
      <w:r w:rsidRPr="005063D7">
        <w:rPr>
          <w:rFonts w:ascii="Times New Roman" w:eastAsia="Calibri" w:hAnsi="Times New Roman" w:cs="Times New Roman"/>
          <w:sz w:val="24"/>
          <w:szCs w:val="24"/>
          <w:vertAlign w:val="superscript"/>
        </w:rPr>
        <w:t xml:space="preserve">) </w:t>
      </w:r>
    </w:p>
    <w:p w:rsidR="00D92658" w:rsidRPr="005063D7" w:rsidRDefault="00D92658" w:rsidP="00D92658">
      <w:pPr>
        <w:spacing w:after="0" w:line="240" w:lineRule="auto"/>
        <w:rPr>
          <w:rFonts w:ascii="Times New Roman" w:eastAsia="Calibri" w:hAnsi="Times New Roman" w:cs="Times New Roman"/>
          <w:sz w:val="24"/>
          <w:szCs w:val="24"/>
        </w:rPr>
      </w:pPr>
    </w:p>
    <w:p w:rsidR="00D92658" w:rsidRPr="005063D7" w:rsidRDefault="00D92658" w:rsidP="00D92658">
      <w:pPr>
        <w:widowControl w:val="0"/>
        <w:autoSpaceDE w:val="0"/>
        <w:autoSpaceDN w:val="0"/>
        <w:adjustRightInd w:val="0"/>
        <w:spacing w:after="0" w:line="240" w:lineRule="auto"/>
        <w:ind w:left="-142"/>
        <w:jc w:val="right"/>
        <w:rPr>
          <w:rFonts w:ascii="Times New Roman" w:eastAsia="Times New Roman" w:hAnsi="Times New Roman" w:cs="Times New Roman"/>
          <w:bCs/>
          <w:sz w:val="24"/>
          <w:szCs w:val="24"/>
          <w:lang w:eastAsia="ru-RU"/>
        </w:rPr>
      </w:pPr>
    </w:p>
    <w:p w:rsidR="00D92658" w:rsidRPr="005063D7" w:rsidRDefault="00D92658" w:rsidP="00D92658">
      <w:pPr>
        <w:spacing w:after="0" w:line="240" w:lineRule="auto"/>
        <w:rPr>
          <w:rFonts w:ascii="Times New Roman" w:eastAsia="Calibri" w:hAnsi="Times New Roman" w:cs="Times New Roman"/>
          <w:sz w:val="24"/>
          <w:szCs w:val="24"/>
        </w:rPr>
      </w:pPr>
    </w:p>
    <w:p w:rsidR="00D92658" w:rsidRPr="005063D7" w:rsidRDefault="00D92658" w:rsidP="00D92658">
      <w:pPr>
        <w:tabs>
          <w:tab w:val="left" w:pos="1395"/>
        </w:tabs>
        <w:spacing w:after="0" w:line="240" w:lineRule="auto"/>
        <w:jc w:val="center"/>
        <w:rPr>
          <w:rFonts w:ascii="Times New Roman" w:eastAsia="Calibri" w:hAnsi="Times New Roman" w:cs="Times New Roman"/>
          <w:sz w:val="24"/>
          <w:szCs w:val="24"/>
        </w:rPr>
      </w:pPr>
      <w:r w:rsidRPr="005063D7">
        <w:rPr>
          <w:rFonts w:ascii="Times New Roman" w:eastAsia="Calibri" w:hAnsi="Times New Roman" w:cs="Times New Roman"/>
          <w:sz w:val="24"/>
          <w:szCs w:val="24"/>
        </w:rPr>
        <w:t>УВЕДОМЛЕНИЕ</w:t>
      </w:r>
    </w:p>
    <w:p w:rsidR="00D92658" w:rsidRPr="005063D7" w:rsidRDefault="00D92658" w:rsidP="00D92658">
      <w:pPr>
        <w:spacing w:after="0" w:line="240" w:lineRule="auto"/>
        <w:jc w:val="center"/>
        <w:rPr>
          <w:rFonts w:ascii="Times New Roman" w:eastAsia="Calibri" w:hAnsi="Times New Roman" w:cs="Times New Roman"/>
          <w:sz w:val="24"/>
          <w:szCs w:val="24"/>
        </w:rPr>
      </w:pPr>
      <w:r w:rsidRPr="005063D7">
        <w:rPr>
          <w:rFonts w:ascii="Times New Roman" w:eastAsia="Calibri" w:hAnsi="Times New Roman" w:cs="Times New Roman"/>
          <w:sz w:val="24"/>
          <w:szCs w:val="24"/>
        </w:rPr>
        <w:t xml:space="preserve">об очередности предоставления жилых помещений </w:t>
      </w:r>
    </w:p>
    <w:p w:rsidR="00D92658" w:rsidRPr="005063D7" w:rsidRDefault="00D92658" w:rsidP="00D92658">
      <w:pPr>
        <w:spacing w:after="0" w:line="240" w:lineRule="auto"/>
        <w:jc w:val="center"/>
        <w:rPr>
          <w:rFonts w:ascii="Times New Roman" w:eastAsia="Calibri" w:hAnsi="Times New Roman" w:cs="Times New Roman"/>
          <w:sz w:val="24"/>
          <w:szCs w:val="24"/>
        </w:rPr>
      </w:pPr>
      <w:r w:rsidRPr="005063D7">
        <w:rPr>
          <w:rFonts w:ascii="Times New Roman" w:eastAsia="Calibri" w:hAnsi="Times New Roman" w:cs="Times New Roman"/>
          <w:sz w:val="24"/>
          <w:szCs w:val="24"/>
        </w:rPr>
        <w:t>по договору социального найма</w:t>
      </w:r>
    </w:p>
    <w:p w:rsidR="00D92658" w:rsidRPr="005063D7" w:rsidRDefault="00D92658" w:rsidP="00D92658">
      <w:pPr>
        <w:tabs>
          <w:tab w:val="left" w:pos="2685"/>
        </w:tabs>
        <w:spacing w:after="0" w:line="240" w:lineRule="auto"/>
        <w:jc w:val="center"/>
        <w:rPr>
          <w:rFonts w:ascii="Times New Roman" w:eastAsia="Calibri" w:hAnsi="Times New Roman" w:cs="Times New Roman"/>
          <w:sz w:val="24"/>
          <w:szCs w:val="24"/>
        </w:rPr>
      </w:pPr>
    </w:p>
    <w:p w:rsidR="00D92658" w:rsidRPr="005063D7" w:rsidRDefault="00D92658" w:rsidP="00D92658">
      <w:pPr>
        <w:spacing w:after="0" w:line="240" w:lineRule="auto"/>
        <w:rPr>
          <w:rFonts w:ascii="Times New Roman" w:eastAsia="Calibri" w:hAnsi="Times New Roman" w:cs="Times New Roman"/>
          <w:sz w:val="24"/>
          <w:szCs w:val="24"/>
        </w:rPr>
      </w:pPr>
    </w:p>
    <w:p w:rsidR="00D92658" w:rsidRPr="005063D7" w:rsidRDefault="00D92658" w:rsidP="00D92658">
      <w:pPr>
        <w:spacing w:after="0" w:line="240" w:lineRule="auto"/>
        <w:rPr>
          <w:rFonts w:ascii="Times New Roman" w:eastAsia="Calibri" w:hAnsi="Times New Roman" w:cs="Times New Roman"/>
          <w:sz w:val="24"/>
          <w:szCs w:val="24"/>
        </w:rPr>
      </w:pPr>
    </w:p>
    <w:p w:rsidR="00D92658" w:rsidRPr="005063D7" w:rsidRDefault="00D92658" w:rsidP="00D92658">
      <w:pPr>
        <w:spacing w:after="0" w:line="240" w:lineRule="auto"/>
        <w:ind w:firstLine="567"/>
        <w:rPr>
          <w:rFonts w:ascii="Times New Roman" w:eastAsia="Calibri" w:hAnsi="Times New Roman" w:cs="Times New Roman"/>
          <w:sz w:val="24"/>
          <w:szCs w:val="24"/>
        </w:rPr>
      </w:pPr>
      <w:r w:rsidRPr="005063D7">
        <w:rPr>
          <w:rFonts w:ascii="Times New Roman" w:eastAsia="Calibri" w:hAnsi="Times New Roman" w:cs="Times New Roman"/>
          <w:sz w:val="24"/>
          <w:szCs w:val="24"/>
        </w:rPr>
        <w:t>Уважаемый (</w:t>
      </w:r>
      <w:proofErr w:type="spellStart"/>
      <w:proofErr w:type="gramStart"/>
      <w:r w:rsidRPr="005063D7">
        <w:rPr>
          <w:rFonts w:ascii="Times New Roman" w:eastAsia="Calibri" w:hAnsi="Times New Roman" w:cs="Times New Roman"/>
          <w:sz w:val="24"/>
          <w:szCs w:val="24"/>
        </w:rPr>
        <w:t>ая</w:t>
      </w:r>
      <w:proofErr w:type="spellEnd"/>
      <w:r w:rsidRPr="005063D7">
        <w:rPr>
          <w:rFonts w:ascii="Times New Roman" w:eastAsia="Calibri" w:hAnsi="Times New Roman" w:cs="Times New Roman"/>
          <w:sz w:val="24"/>
          <w:szCs w:val="24"/>
        </w:rPr>
        <w:t>)  _</w:t>
      </w:r>
      <w:proofErr w:type="gramEnd"/>
      <w:r w:rsidRPr="005063D7">
        <w:rPr>
          <w:rFonts w:ascii="Times New Roman" w:eastAsia="Calibri" w:hAnsi="Times New Roman" w:cs="Times New Roman"/>
          <w:sz w:val="24"/>
          <w:szCs w:val="24"/>
        </w:rPr>
        <w:t>_____________________ ________________________________________,</w:t>
      </w:r>
    </w:p>
    <w:p w:rsidR="00D92658" w:rsidRPr="005063D7" w:rsidRDefault="00D92658" w:rsidP="00D92658">
      <w:pPr>
        <w:spacing w:after="0" w:line="240" w:lineRule="auto"/>
        <w:rPr>
          <w:rFonts w:ascii="Times New Roman" w:eastAsia="Calibri" w:hAnsi="Times New Roman" w:cs="Times New Roman"/>
          <w:sz w:val="24"/>
          <w:szCs w:val="24"/>
        </w:rPr>
      </w:pPr>
      <w:r w:rsidRPr="005063D7">
        <w:rPr>
          <w:rFonts w:ascii="Times New Roman" w:eastAsia="Calibri" w:hAnsi="Times New Roman" w:cs="Times New Roman"/>
          <w:sz w:val="24"/>
          <w:szCs w:val="24"/>
          <w:vertAlign w:val="superscript"/>
          <w:lang w:eastAsia="ru-RU"/>
        </w:rPr>
        <w:t xml:space="preserve">                                                                                                                   (имя, отчество)</w:t>
      </w:r>
    </w:p>
    <w:p w:rsidR="00D92658" w:rsidRPr="005063D7" w:rsidRDefault="00D92658" w:rsidP="00D92658">
      <w:pPr>
        <w:spacing w:after="0" w:line="240" w:lineRule="auto"/>
        <w:jc w:val="both"/>
        <w:rPr>
          <w:rFonts w:ascii="Times New Roman" w:eastAsia="Calibri" w:hAnsi="Times New Roman" w:cs="Times New Roman"/>
          <w:sz w:val="24"/>
          <w:szCs w:val="24"/>
          <w:shd w:val="clear" w:color="auto" w:fill="FAFBFC"/>
        </w:rPr>
      </w:pPr>
      <w:r w:rsidRPr="005063D7">
        <w:rPr>
          <w:rFonts w:ascii="Times New Roman" w:eastAsia="Calibri" w:hAnsi="Times New Roman" w:cs="Times New Roman"/>
          <w:sz w:val="24"/>
          <w:szCs w:val="24"/>
        </w:rPr>
        <w:t xml:space="preserve">рассмотрев Ваше заявление от ______________, </w:t>
      </w:r>
      <w:r w:rsidRPr="005063D7">
        <w:rPr>
          <w:rFonts w:ascii="Times New Roman" w:eastAsia="Calibri" w:hAnsi="Times New Roman" w:cs="Times New Roman"/>
          <w:sz w:val="24"/>
          <w:szCs w:val="24"/>
          <w:shd w:val="clear" w:color="auto" w:fill="FAFBFC"/>
        </w:rPr>
        <w:t xml:space="preserve">сообщаю, что номер Вашей очереди в текущем году в списке граждан, состоящих на учете в качестве нуждающихся в жилых </w:t>
      </w:r>
      <w:r w:rsidRPr="005063D7">
        <w:rPr>
          <w:rFonts w:ascii="Times New Roman" w:eastAsia="Calibri" w:hAnsi="Times New Roman" w:cs="Times New Roman"/>
          <w:sz w:val="24"/>
          <w:szCs w:val="24"/>
          <w:shd w:val="clear" w:color="auto" w:fill="FAFBFC"/>
        </w:rPr>
        <w:lastRenderedPageBreak/>
        <w:t>помещениях, предоставляемых по договорам социального найма, ______________________.</w:t>
      </w:r>
    </w:p>
    <w:p w:rsidR="00D92658" w:rsidRPr="005063D7" w:rsidRDefault="00D92658" w:rsidP="00D92658">
      <w:pPr>
        <w:spacing w:after="0" w:line="240" w:lineRule="auto"/>
        <w:jc w:val="both"/>
        <w:rPr>
          <w:rFonts w:ascii="Times New Roman" w:eastAsia="Calibri" w:hAnsi="Times New Roman" w:cs="Times New Roman"/>
          <w:sz w:val="24"/>
          <w:szCs w:val="24"/>
          <w:shd w:val="clear" w:color="auto" w:fill="FAFBFC"/>
        </w:rPr>
      </w:pPr>
    </w:p>
    <w:p w:rsidR="00D92658" w:rsidRPr="005063D7" w:rsidRDefault="00D92658" w:rsidP="00D92658">
      <w:pPr>
        <w:spacing w:after="0" w:line="240" w:lineRule="auto"/>
        <w:jc w:val="both"/>
        <w:rPr>
          <w:rFonts w:ascii="Times New Roman" w:eastAsia="Calibri" w:hAnsi="Times New Roman" w:cs="Times New Roman"/>
          <w:sz w:val="24"/>
          <w:szCs w:val="24"/>
          <w:shd w:val="clear" w:color="auto" w:fill="FAFBFC"/>
        </w:rPr>
      </w:pPr>
    </w:p>
    <w:p w:rsidR="00D92658" w:rsidRPr="005063D7" w:rsidRDefault="00D92658" w:rsidP="00D92658">
      <w:pPr>
        <w:spacing w:after="0" w:line="240" w:lineRule="auto"/>
        <w:jc w:val="both"/>
        <w:rPr>
          <w:rFonts w:ascii="Times New Roman" w:eastAsia="Calibri" w:hAnsi="Times New Roman" w:cs="Times New Roman"/>
          <w:sz w:val="24"/>
          <w:szCs w:val="24"/>
          <w:shd w:val="clear" w:color="auto" w:fill="FAFBFC"/>
        </w:rPr>
      </w:pPr>
    </w:p>
    <w:p w:rsidR="00D92658" w:rsidRPr="005063D7" w:rsidRDefault="00D92658" w:rsidP="00D92658">
      <w:pPr>
        <w:spacing w:after="0" w:line="240" w:lineRule="auto"/>
        <w:jc w:val="both"/>
        <w:rPr>
          <w:rFonts w:ascii="Times New Roman" w:eastAsia="Calibri" w:hAnsi="Times New Roman" w:cs="Times New Roman"/>
          <w:sz w:val="24"/>
          <w:szCs w:val="24"/>
        </w:rPr>
      </w:pPr>
      <w:r w:rsidRPr="005063D7">
        <w:rPr>
          <w:rFonts w:ascii="Times New Roman" w:eastAsia="Calibri" w:hAnsi="Times New Roman" w:cs="Times New Roman"/>
          <w:sz w:val="24"/>
          <w:szCs w:val="24"/>
        </w:rPr>
        <w:t xml:space="preserve">Наименование должности                                        </w:t>
      </w:r>
    </w:p>
    <w:p w:rsidR="00D92658" w:rsidRPr="005063D7" w:rsidRDefault="00D92658" w:rsidP="00D92658">
      <w:pPr>
        <w:spacing w:after="0" w:line="240" w:lineRule="auto"/>
        <w:jc w:val="both"/>
        <w:rPr>
          <w:rFonts w:ascii="Times New Roman" w:eastAsia="Calibri" w:hAnsi="Times New Roman" w:cs="Times New Roman"/>
          <w:sz w:val="24"/>
          <w:szCs w:val="24"/>
        </w:rPr>
      </w:pPr>
      <w:r w:rsidRPr="005063D7">
        <w:rPr>
          <w:rFonts w:ascii="Times New Roman" w:eastAsia="Calibri" w:hAnsi="Times New Roman" w:cs="Times New Roman"/>
          <w:sz w:val="24"/>
          <w:szCs w:val="24"/>
        </w:rPr>
        <w:t>руководителя ОМСУ                          __________________      _________________________</w:t>
      </w:r>
    </w:p>
    <w:p w:rsidR="00D92658" w:rsidRPr="005063D7" w:rsidRDefault="00D92658" w:rsidP="00D92658">
      <w:pPr>
        <w:spacing w:after="0" w:line="240" w:lineRule="auto"/>
        <w:jc w:val="both"/>
        <w:rPr>
          <w:rFonts w:ascii="Times New Roman" w:eastAsia="Calibri" w:hAnsi="Times New Roman" w:cs="Times New Roman"/>
          <w:sz w:val="24"/>
          <w:szCs w:val="24"/>
          <w:vertAlign w:val="superscript"/>
        </w:rPr>
      </w:pPr>
      <w:r w:rsidRPr="005063D7">
        <w:rPr>
          <w:rFonts w:ascii="Times New Roman" w:eastAsia="Calibri" w:hAnsi="Times New Roman" w:cs="Times New Roman"/>
          <w:sz w:val="24"/>
          <w:szCs w:val="24"/>
          <w:vertAlign w:val="superscript"/>
        </w:rPr>
        <w:t xml:space="preserve">                                                       </w:t>
      </w:r>
      <w:r w:rsidRPr="005063D7">
        <w:rPr>
          <w:rFonts w:ascii="Times New Roman" w:eastAsia="Calibri" w:hAnsi="Times New Roman" w:cs="Times New Roman"/>
          <w:sz w:val="24"/>
          <w:szCs w:val="24"/>
          <w:vertAlign w:val="superscript"/>
        </w:rPr>
        <w:tab/>
        <w:t xml:space="preserve">                                              (подпись) </w:t>
      </w:r>
      <w:r w:rsidRPr="005063D7">
        <w:rPr>
          <w:rFonts w:ascii="Times New Roman" w:eastAsia="Calibri" w:hAnsi="Times New Roman" w:cs="Times New Roman"/>
          <w:sz w:val="24"/>
          <w:szCs w:val="24"/>
          <w:vertAlign w:val="superscript"/>
        </w:rPr>
        <w:tab/>
        <w:t xml:space="preserve">                                          </w:t>
      </w:r>
      <w:proofErr w:type="gramStart"/>
      <w:r w:rsidRPr="005063D7">
        <w:rPr>
          <w:rFonts w:ascii="Times New Roman" w:eastAsia="Calibri" w:hAnsi="Times New Roman" w:cs="Times New Roman"/>
          <w:sz w:val="24"/>
          <w:szCs w:val="24"/>
          <w:vertAlign w:val="superscript"/>
        </w:rPr>
        <w:t xml:space="preserve">   (</w:t>
      </w:r>
      <w:proofErr w:type="gramEnd"/>
      <w:r w:rsidRPr="005063D7">
        <w:rPr>
          <w:rFonts w:ascii="Times New Roman" w:eastAsia="Calibri" w:hAnsi="Times New Roman" w:cs="Times New Roman"/>
          <w:sz w:val="24"/>
          <w:szCs w:val="24"/>
          <w:vertAlign w:val="superscript"/>
        </w:rPr>
        <w:t>фамилия, инициалы)</w:t>
      </w:r>
    </w:p>
    <w:p w:rsidR="00D92658" w:rsidRPr="005063D7" w:rsidRDefault="00D92658" w:rsidP="00D92658">
      <w:pPr>
        <w:spacing w:after="0" w:line="240" w:lineRule="auto"/>
        <w:rPr>
          <w:rFonts w:ascii="Times New Roman" w:eastAsia="Calibri" w:hAnsi="Times New Roman" w:cs="Times New Roman"/>
          <w:sz w:val="24"/>
          <w:szCs w:val="24"/>
        </w:rPr>
      </w:pPr>
    </w:p>
    <w:p w:rsidR="00D92658" w:rsidRPr="005063D7" w:rsidRDefault="00D92658" w:rsidP="00D92658">
      <w:pPr>
        <w:spacing w:after="0" w:line="240" w:lineRule="auto"/>
        <w:rPr>
          <w:rFonts w:ascii="Times New Roman" w:eastAsia="Calibri" w:hAnsi="Times New Roman" w:cs="Times New Roman"/>
          <w:sz w:val="24"/>
          <w:szCs w:val="24"/>
        </w:rPr>
      </w:pPr>
    </w:p>
    <w:p w:rsidR="00D92658" w:rsidRPr="005063D7" w:rsidRDefault="00D92658" w:rsidP="00D92658">
      <w:pPr>
        <w:tabs>
          <w:tab w:val="left" w:pos="3060"/>
        </w:tabs>
        <w:spacing w:after="0" w:line="240" w:lineRule="auto"/>
        <w:jc w:val="center"/>
        <w:rPr>
          <w:rFonts w:ascii="Times New Roman" w:eastAsia="Calibri" w:hAnsi="Times New Roman" w:cs="Times New Roman"/>
          <w:sz w:val="24"/>
          <w:szCs w:val="24"/>
          <w:vertAlign w:val="superscript"/>
          <w:lang w:eastAsia="ru-RU"/>
        </w:rPr>
      </w:pPr>
    </w:p>
    <w:p w:rsidR="00D92658" w:rsidRPr="005063D7" w:rsidRDefault="00D92658" w:rsidP="00D92658">
      <w:pPr>
        <w:spacing w:after="200" w:line="276" w:lineRule="auto"/>
        <w:rPr>
          <w:rFonts w:ascii="Times New Roman" w:eastAsia="Calibri" w:hAnsi="Times New Roman" w:cs="Times New Roman"/>
          <w:sz w:val="16"/>
          <w:szCs w:val="16"/>
          <w:shd w:val="clear" w:color="auto" w:fill="FAFBFC"/>
        </w:rPr>
      </w:pPr>
      <w:r w:rsidRPr="005063D7">
        <w:rPr>
          <w:rFonts w:ascii="Times New Roman" w:eastAsia="Calibri" w:hAnsi="Times New Roman" w:cs="Times New Roman"/>
          <w:sz w:val="16"/>
          <w:szCs w:val="16"/>
          <w:shd w:val="clear" w:color="auto" w:fill="FAFBFC"/>
        </w:rPr>
        <w:t>Ф.И.О. исполнителя, контактный номер телефона</w:t>
      </w:r>
    </w:p>
    <w:p w:rsidR="00D92658" w:rsidRPr="005063D7" w:rsidRDefault="00D92658" w:rsidP="00D92658">
      <w:pPr>
        <w:spacing w:after="200" w:line="276" w:lineRule="auto"/>
        <w:rPr>
          <w:rFonts w:ascii="Times New Roman" w:eastAsia="Calibri" w:hAnsi="Times New Roman" w:cs="Times New Roman"/>
          <w:sz w:val="16"/>
          <w:szCs w:val="16"/>
        </w:rPr>
      </w:pPr>
    </w:p>
    <w:p w:rsidR="00D92658" w:rsidRPr="005063D7" w:rsidRDefault="00D92658" w:rsidP="00D92658">
      <w:pPr>
        <w:spacing w:after="200" w:line="276" w:lineRule="auto"/>
        <w:ind w:left="57"/>
        <w:jc w:val="right"/>
        <w:rPr>
          <w:rFonts w:ascii="Times New Roman" w:eastAsia="Calibri" w:hAnsi="Times New Roman" w:cs="Times New Roman"/>
          <w:sz w:val="20"/>
          <w:szCs w:val="20"/>
        </w:rPr>
      </w:pPr>
      <w:r w:rsidRPr="005063D7">
        <w:rPr>
          <w:rFonts w:ascii="Times New Roman" w:eastAsia="Calibri" w:hAnsi="Times New Roman" w:cs="Times New Roman"/>
          <w:sz w:val="20"/>
          <w:szCs w:val="20"/>
        </w:rPr>
        <w:t>Приложение 5.1</w:t>
      </w:r>
    </w:p>
    <w:p w:rsidR="00D92658" w:rsidRPr="005063D7" w:rsidRDefault="00D92658" w:rsidP="00D92658">
      <w:pPr>
        <w:tabs>
          <w:tab w:val="left" w:pos="6136"/>
        </w:tabs>
        <w:spacing w:after="200" w:line="276" w:lineRule="auto"/>
        <w:jc w:val="right"/>
        <w:rPr>
          <w:rFonts w:ascii="Times New Roman" w:eastAsia="Calibri" w:hAnsi="Times New Roman" w:cs="Times New Roman"/>
        </w:rPr>
      </w:pPr>
      <w:r w:rsidRPr="005063D7">
        <w:rPr>
          <w:rFonts w:ascii="Times New Roman" w:eastAsia="Calibri" w:hAnsi="Times New Roman" w:cs="Times New Roman"/>
        </w:rPr>
        <w:t>к административному регламенту</w:t>
      </w:r>
    </w:p>
    <w:p w:rsidR="00D92658" w:rsidRPr="005063D7" w:rsidRDefault="00D92658" w:rsidP="00D92658">
      <w:pPr>
        <w:spacing w:after="0" w:line="240" w:lineRule="auto"/>
        <w:ind w:left="57"/>
        <w:rPr>
          <w:rFonts w:ascii="Times New Roman" w:eastAsia="Calibri" w:hAnsi="Times New Roman" w:cs="Times New Roman"/>
          <w:sz w:val="24"/>
          <w:szCs w:val="24"/>
        </w:rPr>
      </w:pPr>
      <w:r w:rsidRPr="005063D7">
        <w:rPr>
          <w:rFonts w:ascii="Times New Roman" w:eastAsia="Calibri" w:hAnsi="Times New Roman" w:cs="Times New Roman"/>
          <w:sz w:val="24"/>
          <w:szCs w:val="24"/>
        </w:rPr>
        <w:t>Угловой штамп ОМСУ</w:t>
      </w:r>
    </w:p>
    <w:p w:rsidR="00D92658" w:rsidRPr="005063D7" w:rsidRDefault="00D92658" w:rsidP="00D92658">
      <w:pPr>
        <w:spacing w:after="0" w:line="240" w:lineRule="auto"/>
        <w:rPr>
          <w:rFonts w:ascii="Times New Roman" w:eastAsia="Calibri" w:hAnsi="Times New Roman" w:cs="Times New Roman"/>
          <w:sz w:val="24"/>
          <w:szCs w:val="24"/>
        </w:rPr>
      </w:pPr>
    </w:p>
    <w:p w:rsidR="00D92658" w:rsidRPr="005063D7" w:rsidRDefault="00D92658" w:rsidP="00D92658">
      <w:pPr>
        <w:spacing w:after="0" w:line="240" w:lineRule="auto"/>
        <w:ind w:left="6372"/>
        <w:rPr>
          <w:rFonts w:ascii="Times New Roman" w:eastAsia="Calibri" w:hAnsi="Times New Roman" w:cs="Times New Roman"/>
          <w:sz w:val="24"/>
          <w:szCs w:val="24"/>
        </w:rPr>
      </w:pPr>
      <w:r w:rsidRPr="005063D7">
        <w:rPr>
          <w:rFonts w:ascii="Times New Roman" w:eastAsia="Calibri" w:hAnsi="Times New Roman" w:cs="Times New Roman"/>
          <w:sz w:val="24"/>
          <w:szCs w:val="24"/>
        </w:rPr>
        <w:t>______________________________</w:t>
      </w:r>
    </w:p>
    <w:p w:rsidR="00D92658" w:rsidRPr="005063D7" w:rsidRDefault="00D92658" w:rsidP="00D92658">
      <w:pPr>
        <w:spacing w:after="0" w:line="240" w:lineRule="auto"/>
        <w:ind w:left="6372"/>
        <w:rPr>
          <w:rFonts w:ascii="Times New Roman" w:eastAsia="Calibri" w:hAnsi="Times New Roman" w:cs="Times New Roman"/>
          <w:sz w:val="24"/>
          <w:szCs w:val="24"/>
          <w:vertAlign w:val="superscript"/>
        </w:rPr>
      </w:pPr>
      <w:r w:rsidRPr="005063D7">
        <w:rPr>
          <w:rFonts w:ascii="Times New Roman" w:eastAsia="Calibri" w:hAnsi="Times New Roman" w:cs="Times New Roman"/>
          <w:sz w:val="24"/>
          <w:szCs w:val="24"/>
          <w:vertAlign w:val="superscript"/>
        </w:rPr>
        <w:t xml:space="preserve">              (</w:t>
      </w:r>
      <w:proofErr w:type="gramStart"/>
      <w:r w:rsidRPr="005063D7">
        <w:rPr>
          <w:rFonts w:ascii="Times New Roman" w:eastAsia="Calibri" w:hAnsi="Times New Roman" w:cs="Times New Roman"/>
          <w:sz w:val="24"/>
          <w:szCs w:val="24"/>
          <w:vertAlign w:val="superscript"/>
        </w:rPr>
        <w:t>И .</w:t>
      </w:r>
      <w:proofErr w:type="gramEnd"/>
      <w:r w:rsidRPr="005063D7">
        <w:rPr>
          <w:rFonts w:ascii="Times New Roman" w:eastAsia="Calibri" w:hAnsi="Times New Roman" w:cs="Times New Roman"/>
          <w:sz w:val="24"/>
          <w:szCs w:val="24"/>
          <w:vertAlign w:val="superscript"/>
        </w:rPr>
        <w:t>Ф.О. заявителя)</w:t>
      </w:r>
    </w:p>
    <w:p w:rsidR="00D92658" w:rsidRPr="005063D7" w:rsidRDefault="00D92658" w:rsidP="00D92658">
      <w:pPr>
        <w:spacing w:after="0" w:line="240" w:lineRule="auto"/>
        <w:ind w:left="6372"/>
        <w:rPr>
          <w:rFonts w:ascii="Times New Roman" w:eastAsia="Calibri" w:hAnsi="Times New Roman" w:cs="Times New Roman"/>
          <w:sz w:val="24"/>
          <w:szCs w:val="24"/>
        </w:rPr>
      </w:pPr>
      <w:r w:rsidRPr="005063D7">
        <w:rPr>
          <w:rFonts w:ascii="Times New Roman" w:eastAsia="Calibri" w:hAnsi="Times New Roman" w:cs="Times New Roman"/>
          <w:sz w:val="24"/>
          <w:szCs w:val="24"/>
        </w:rPr>
        <w:t xml:space="preserve">_________________________ </w:t>
      </w:r>
    </w:p>
    <w:p w:rsidR="00D92658" w:rsidRPr="005063D7" w:rsidRDefault="00D92658" w:rsidP="00D92658">
      <w:pPr>
        <w:spacing w:after="0" w:line="240" w:lineRule="auto"/>
        <w:ind w:left="6372"/>
        <w:rPr>
          <w:rFonts w:ascii="Times New Roman" w:eastAsia="Calibri" w:hAnsi="Times New Roman" w:cs="Times New Roman"/>
          <w:sz w:val="24"/>
          <w:szCs w:val="24"/>
          <w:vertAlign w:val="superscript"/>
        </w:rPr>
      </w:pPr>
      <w:r w:rsidRPr="005063D7">
        <w:rPr>
          <w:rFonts w:ascii="Times New Roman" w:eastAsia="Calibri" w:hAnsi="Times New Roman" w:cs="Times New Roman"/>
          <w:sz w:val="24"/>
          <w:szCs w:val="24"/>
          <w:vertAlign w:val="superscript"/>
        </w:rPr>
        <w:t xml:space="preserve">           (адрес, </w:t>
      </w:r>
      <w:proofErr w:type="gramStart"/>
      <w:r w:rsidRPr="005063D7">
        <w:rPr>
          <w:rFonts w:ascii="Times New Roman" w:eastAsia="Calibri" w:hAnsi="Times New Roman" w:cs="Times New Roman"/>
          <w:sz w:val="24"/>
          <w:szCs w:val="24"/>
          <w:vertAlign w:val="superscript"/>
        </w:rPr>
        <w:t>индекс  заявителя</w:t>
      </w:r>
      <w:proofErr w:type="gramEnd"/>
      <w:r w:rsidRPr="005063D7">
        <w:rPr>
          <w:rFonts w:ascii="Times New Roman" w:eastAsia="Calibri" w:hAnsi="Times New Roman" w:cs="Times New Roman"/>
          <w:sz w:val="24"/>
          <w:szCs w:val="24"/>
          <w:vertAlign w:val="superscript"/>
        </w:rPr>
        <w:t xml:space="preserve">) </w:t>
      </w:r>
    </w:p>
    <w:p w:rsidR="00D92658" w:rsidRPr="005063D7" w:rsidRDefault="00D92658" w:rsidP="00D92658">
      <w:pPr>
        <w:spacing w:after="0" w:line="240" w:lineRule="auto"/>
        <w:rPr>
          <w:rFonts w:ascii="Times New Roman" w:eastAsia="Calibri" w:hAnsi="Times New Roman" w:cs="Times New Roman"/>
          <w:sz w:val="24"/>
          <w:szCs w:val="24"/>
        </w:rPr>
      </w:pPr>
    </w:p>
    <w:p w:rsidR="00D92658" w:rsidRPr="005063D7" w:rsidRDefault="00D92658" w:rsidP="00D92658">
      <w:pPr>
        <w:widowControl w:val="0"/>
        <w:autoSpaceDE w:val="0"/>
        <w:autoSpaceDN w:val="0"/>
        <w:adjustRightInd w:val="0"/>
        <w:spacing w:after="0" w:line="240" w:lineRule="auto"/>
        <w:ind w:left="-142"/>
        <w:jc w:val="right"/>
        <w:rPr>
          <w:rFonts w:ascii="Times New Roman" w:eastAsia="Times New Roman" w:hAnsi="Times New Roman" w:cs="Times New Roman"/>
          <w:bCs/>
          <w:sz w:val="24"/>
          <w:szCs w:val="24"/>
          <w:lang w:eastAsia="ru-RU"/>
        </w:rPr>
      </w:pPr>
    </w:p>
    <w:p w:rsidR="00D92658" w:rsidRPr="005063D7" w:rsidRDefault="00D92658" w:rsidP="00D92658">
      <w:pPr>
        <w:spacing w:after="0" w:line="240" w:lineRule="auto"/>
        <w:rPr>
          <w:rFonts w:ascii="Times New Roman" w:eastAsia="Calibri" w:hAnsi="Times New Roman" w:cs="Times New Roman"/>
          <w:sz w:val="24"/>
          <w:szCs w:val="24"/>
        </w:rPr>
      </w:pPr>
    </w:p>
    <w:p w:rsidR="00D92658" w:rsidRPr="005063D7" w:rsidRDefault="00D92658" w:rsidP="00D92658">
      <w:pPr>
        <w:tabs>
          <w:tab w:val="left" w:pos="1395"/>
        </w:tabs>
        <w:spacing w:after="0" w:line="240" w:lineRule="auto"/>
        <w:jc w:val="center"/>
        <w:rPr>
          <w:rFonts w:ascii="Times New Roman" w:eastAsia="Calibri" w:hAnsi="Times New Roman" w:cs="Times New Roman"/>
          <w:sz w:val="24"/>
          <w:szCs w:val="24"/>
        </w:rPr>
      </w:pPr>
      <w:r w:rsidRPr="005063D7">
        <w:rPr>
          <w:rFonts w:ascii="Times New Roman" w:eastAsia="Calibri" w:hAnsi="Times New Roman" w:cs="Times New Roman"/>
          <w:sz w:val="24"/>
          <w:szCs w:val="24"/>
        </w:rPr>
        <w:t>УВЕДОМЛЕНИЕ</w:t>
      </w:r>
    </w:p>
    <w:p w:rsidR="00D92658" w:rsidRPr="005063D7" w:rsidRDefault="00D92658" w:rsidP="00D92658">
      <w:pPr>
        <w:spacing w:after="0" w:line="240" w:lineRule="auto"/>
        <w:jc w:val="center"/>
        <w:rPr>
          <w:rFonts w:ascii="Times New Roman" w:eastAsia="Calibri" w:hAnsi="Times New Roman" w:cs="Times New Roman"/>
          <w:sz w:val="24"/>
          <w:szCs w:val="24"/>
        </w:rPr>
      </w:pPr>
      <w:r w:rsidRPr="005063D7">
        <w:rPr>
          <w:rFonts w:ascii="Times New Roman" w:eastAsia="Calibri" w:hAnsi="Times New Roman" w:cs="Times New Roman"/>
          <w:sz w:val="24"/>
          <w:szCs w:val="24"/>
        </w:rPr>
        <w:t xml:space="preserve">об отказе в предоставлении информации об очередности предоставления </w:t>
      </w:r>
    </w:p>
    <w:p w:rsidR="00D92658" w:rsidRPr="005063D7" w:rsidRDefault="00D92658" w:rsidP="00D92658">
      <w:pPr>
        <w:spacing w:after="0" w:line="240" w:lineRule="auto"/>
        <w:jc w:val="center"/>
        <w:rPr>
          <w:rFonts w:ascii="Times New Roman" w:eastAsia="Calibri" w:hAnsi="Times New Roman" w:cs="Times New Roman"/>
          <w:sz w:val="24"/>
          <w:szCs w:val="24"/>
        </w:rPr>
      </w:pPr>
      <w:r w:rsidRPr="005063D7">
        <w:rPr>
          <w:rFonts w:ascii="Times New Roman" w:eastAsia="Calibri" w:hAnsi="Times New Roman" w:cs="Times New Roman"/>
          <w:sz w:val="24"/>
          <w:szCs w:val="24"/>
        </w:rPr>
        <w:t>жилых помещений по договору социального найма</w:t>
      </w:r>
    </w:p>
    <w:p w:rsidR="00D92658" w:rsidRPr="005063D7" w:rsidRDefault="00D92658" w:rsidP="00D92658">
      <w:pPr>
        <w:tabs>
          <w:tab w:val="left" w:pos="2685"/>
        </w:tabs>
        <w:spacing w:after="0" w:line="240" w:lineRule="auto"/>
        <w:jc w:val="center"/>
        <w:rPr>
          <w:rFonts w:ascii="Times New Roman" w:eastAsia="Calibri" w:hAnsi="Times New Roman" w:cs="Times New Roman"/>
          <w:sz w:val="24"/>
          <w:szCs w:val="24"/>
        </w:rPr>
      </w:pPr>
    </w:p>
    <w:p w:rsidR="00D92658" w:rsidRPr="005063D7" w:rsidRDefault="00D92658" w:rsidP="00D92658">
      <w:pPr>
        <w:spacing w:after="0" w:line="240" w:lineRule="auto"/>
        <w:rPr>
          <w:rFonts w:ascii="Times New Roman" w:eastAsia="Calibri" w:hAnsi="Times New Roman" w:cs="Times New Roman"/>
          <w:sz w:val="24"/>
          <w:szCs w:val="24"/>
        </w:rPr>
      </w:pPr>
    </w:p>
    <w:p w:rsidR="00D92658" w:rsidRPr="005063D7" w:rsidRDefault="00D92658" w:rsidP="00D92658">
      <w:pPr>
        <w:spacing w:after="0" w:line="240" w:lineRule="auto"/>
        <w:rPr>
          <w:rFonts w:ascii="Times New Roman" w:eastAsia="Calibri" w:hAnsi="Times New Roman" w:cs="Times New Roman"/>
          <w:sz w:val="24"/>
          <w:szCs w:val="24"/>
        </w:rPr>
      </w:pPr>
    </w:p>
    <w:p w:rsidR="00D92658" w:rsidRPr="005063D7" w:rsidRDefault="00D92658" w:rsidP="00D92658">
      <w:pPr>
        <w:spacing w:after="0" w:line="240" w:lineRule="auto"/>
        <w:ind w:firstLine="567"/>
        <w:rPr>
          <w:rFonts w:ascii="Times New Roman" w:eastAsia="Calibri" w:hAnsi="Times New Roman" w:cs="Times New Roman"/>
          <w:sz w:val="24"/>
          <w:szCs w:val="24"/>
        </w:rPr>
      </w:pPr>
      <w:r w:rsidRPr="005063D7">
        <w:rPr>
          <w:rFonts w:ascii="Times New Roman" w:eastAsia="Calibri" w:hAnsi="Times New Roman" w:cs="Times New Roman"/>
          <w:sz w:val="24"/>
          <w:szCs w:val="24"/>
        </w:rPr>
        <w:t>Уважаемый (</w:t>
      </w:r>
      <w:proofErr w:type="spellStart"/>
      <w:proofErr w:type="gramStart"/>
      <w:r w:rsidRPr="005063D7">
        <w:rPr>
          <w:rFonts w:ascii="Times New Roman" w:eastAsia="Calibri" w:hAnsi="Times New Roman" w:cs="Times New Roman"/>
          <w:sz w:val="24"/>
          <w:szCs w:val="24"/>
        </w:rPr>
        <w:t>ая</w:t>
      </w:r>
      <w:proofErr w:type="spellEnd"/>
      <w:r w:rsidRPr="005063D7">
        <w:rPr>
          <w:rFonts w:ascii="Times New Roman" w:eastAsia="Calibri" w:hAnsi="Times New Roman" w:cs="Times New Roman"/>
          <w:sz w:val="24"/>
          <w:szCs w:val="24"/>
        </w:rPr>
        <w:t>)  _</w:t>
      </w:r>
      <w:proofErr w:type="gramEnd"/>
      <w:r w:rsidRPr="005063D7">
        <w:rPr>
          <w:rFonts w:ascii="Times New Roman" w:eastAsia="Calibri" w:hAnsi="Times New Roman" w:cs="Times New Roman"/>
          <w:sz w:val="24"/>
          <w:szCs w:val="24"/>
        </w:rPr>
        <w:t>_____________________ ________________________________________,</w:t>
      </w:r>
    </w:p>
    <w:p w:rsidR="00D92658" w:rsidRPr="005063D7" w:rsidRDefault="00D92658" w:rsidP="00D92658">
      <w:pPr>
        <w:spacing w:after="0" w:line="240" w:lineRule="auto"/>
        <w:rPr>
          <w:rFonts w:ascii="Times New Roman" w:eastAsia="Calibri" w:hAnsi="Times New Roman" w:cs="Times New Roman"/>
          <w:sz w:val="24"/>
          <w:szCs w:val="24"/>
        </w:rPr>
      </w:pPr>
      <w:r w:rsidRPr="005063D7">
        <w:rPr>
          <w:rFonts w:ascii="Times New Roman" w:eastAsia="Calibri" w:hAnsi="Times New Roman" w:cs="Times New Roman"/>
          <w:sz w:val="24"/>
          <w:szCs w:val="24"/>
          <w:vertAlign w:val="superscript"/>
          <w:lang w:eastAsia="ru-RU"/>
        </w:rPr>
        <w:t xml:space="preserve">                                                                                                                   (имя, отчество)</w:t>
      </w:r>
    </w:p>
    <w:p w:rsidR="00D92658" w:rsidRPr="005063D7" w:rsidRDefault="00D92658" w:rsidP="00D92658">
      <w:pPr>
        <w:spacing w:after="0" w:line="240" w:lineRule="auto"/>
        <w:jc w:val="both"/>
        <w:rPr>
          <w:rFonts w:ascii="Times New Roman" w:eastAsia="Calibri" w:hAnsi="Times New Roman" w:cs="Times New Roman"/>
          <w:sz w:val="24"/>
          <w:szCs w:val="24"/>
          <w:shd w:val="clear" w:color="auto" w:fill="FAFBFC"/>
        </w:rPr>
      </w:pPr>
      <w:r w:rsidRPr="005063D7">
        <w:rPr>
          <w:rFonts w:ascii="Times New Roman" w:eastAsia="Calibri" w:hAnsi="Times New Roman" w:cs="Times New Roman"/>
          <w:sz w:val="24"/>
          <w:szCs w:val="24"/>
        </w:rPr>
        <w:t xml:space="preserve">рассмотрев Ваше заявление от ______________, </w:t>
      </w:r>
      <w:r w:rsidRPr="005063D7">
        <w:rPr>
          <w:rFonts w:ascii="Times New Roman" w:eastAsia="Calibri" w:hAnsi="Times New Roman" w:cs="Times New Roman"/>
          <w:sz w:val="24"/>
          <w:szCs w:val="24"/>
          <w:shd w:val="clear" w:color="auto" w:fill="FAFBFC"/>
        </w:rPr>
        <w:t>сообщаю, что информация об очередности предоставления жилых помещений по договорам социального найма не может быть Вам предоставлена, поскольку Вы не состоите на учете в качестве нуждающегося (-</w:t>
      </w:r>
      <w:proofErr w:type="spellStart"/>
      <w:r w:rsidRPr="005063D7">
        <w:rPr>
          <w:rFonts w:ascii="Times New Roman" w:eastAsia="Calibri" w:hAnsi="Times New Roman" w:cs="Times New Roman"/>
          <w:sz w:val="24"/>
          <w:szCs w:val="24"/>
          <w:shd w:val="clear" w:color="auto" w:fill="FAFBFC"/>
        </w:rPr>
        <w:t>щейся</w:t>
      </w:r>
      <w:proofErr w:type="spellEnd"/>
      <w:r w:rsidRPr="005063D7">
        <w:rPr>
          <w:rFonts w:ascii="Times New Roman" w:eastAsia="Calibri" w:hAnsi="Times New Roman" w:cs="Times New Roman"/>
          <w:sz w:val="24"/>
          <w:szCs w:val="24"/>
          <w:shd w:val="clear" w:color="auto" w:fill="FAFBFC"/>
        </w:rPr>
        <w:t>) в жилых помещениях, предоставляемых по договорам социального найма.</w:t>
      </w:r>
    </w:p>
    <w:p w:rsidR="00D92658" w:rsidRPr="005063D7" w:rsidRDefault="00D92658" w:rsidP="00D92658">
      <w:pPr>
        <w:spacing w:after="0" w:line="240" w:lineRule="auto"/>
        <w:jc w:val="both"/>
        <w:rPr>
          <w:rFonts w:ascii="Times New Roman" w:eastAsia="Calibri" w:hAnsi="Times New Roman" w:cs="Times New Roman"/>
          <w:sz w:val="24"/>
          <w:szCs w:val="24"/>
          <w:shd w:val="clear" w:color="auto" w:fill="FAFBFC"/>
        </w:rPr>
      </w:pPr>
    </w:p>
    <w:p w:rsidR="00D92658" w:rsidRPr="005063D7" w:rsidRDefault="00D92658" w:rsidP="00D92658">
      <w:pPr>
        <w:spacing w:after="0" w:line="240" w:lineRule="auto"/>
        <w:jc w:val="both"/>
        <w:rPr>
          <w:rFonts w:ascii="Times New Roman" w:eastAsia="Calibri" w:hAnsi="Times New Roman" w:cs="Times New Roman"/>
          <w:sz w:val="24"/>
          <w:szCs w:val="24"/>
          <w:shd w:val="clear" w:color="auto" w:fill="FAFBFC"/>
        </w:rPr>
      </w:pPr>
    </w:p>
    <w:p w:rsidR="00D92658" w:rsidRPr="005063D7" w:rsidRDefault="00D92658" w:rsidP="00D92658">
      <w:pPr>
        <w:spacing w:after="0" w:line="240" w:lineRule="auto"/>
        <w:jc w:val="both"/>
        <w:rPr>
          <w:rFonts w:ascii="Times New Roman" w:eastAsia="Calibri" w:hAnsi="Times New Roman" w:cs="Times New Roman"/>
          <w:sz w:val="24"/>
          <w:szCs w:val="24"/>
        </w:rPr>
      </w:pPr>
      <w:r w:rsidRPr="005063D7">
        <w:rPr>
          <w:rFonts w:ascii="Times New Roman" w:eastAsia="Calibri" w:hAnsi="Times New Roman" w:cs="Times New Roman"/>
          <w:sz w:val="24"/>
          <w:szCs w:val="24"/>
        </w:rPr>
        <w:t xml:space="preserve">Наименование должности                                        </w:t>
      </w:r>
    </w:p>
    <w:p w:rsidR="00D92658" w:rsidRPr="005063D7" w:rsidRDefault="00D92658" w:rsidP="00D92658">
      <w:pPr>
        <w:spacing w:after="0" w:line="240" w:lineRule="auto"/>
        <w:jc w:val="both"/>
        <w:rPr>
          <w:rFonts w:ascii="Times New Roman" w:eastAsia="Calibri" w:hAnsi="Times New Roman" w:cs="Times New Roman"/>
          <w:sz w:val="24"/>
          <w:szCs w:val="24"/>
        </w:rPr>
      </w:pPr>
      <w:r w:rsidRPr="005063D7">
        <w:rPr>
          <w:rFonts w:ascii="Times New Roman" w:eastAsia="Calibri" w:hAnsi="Times New Roman" w:cs="Times New Roman"/>
          <w:sz w:val="24"/>
          <w:szCs w:val="24"/>
        </w:rPr>
        <w:t>руководителя ОМСУ                          __________________      _________________________</w:t>
      </w:r>
    </w:p>
    <w:p w:rsidR="00D92658" w:rsidRPr="005063D7" w:rsidRDefault="00D92658" w:rsidP="00D92658">
      <w:pPr>
        <w:spacing w:after="0" w:line="240" w:lineRule="auto"/>
        <w:jc w:val="both"/>
        <w:rPr>
          <w:rFonts w:ascii="Times New Roman" w:eastAsia="Calibri" w:hAnsi="Times New Roman" w:cs="Times New Roman"/>
          <w:sz w:val="24"/>
          <w:szCs w:val="24"/>
          <w:vertAlign w:val="superscript"/>
        </w:rPr>
      </w:pPr>
      <w:r w:rsidRPr="005063D7">
        <w:rPr>
          <w:rFonts w:ascii="Times New Roman" w:eastAsia="Calibri" w:hAnsi="Times New Roman" w:cs="Times New Roman"/>
          <w:sz w:val="24"/>
          <w:szCs w:val="24"/>
          <w:vertAlign w:val="superscript"/>
        </w:rPr>
        <w:t xml:space="preserve">                                                       </w:t>
      </w:r>
      <w:r w:rsidRPr="005063D7">
        <w:rPr>
          <w:rFonts w:ascii="Times New Roman" w:eastAsia="Calibri" w:hAnsi="Times New Roman" w:cs="Times New Roman"/>
          <w:sz w:val="24"/>
          <w:szCs w:val="24"/>
          <w:vertAlign w:val="superscript"/>
        </w:rPr>
        <w:tab/>
        <w:t xml:space="preserve">                                              (подпись) </w:t>
      </w:r>
      <w:r w:rsidRPr="005063D7">
        <w:rPr>
          <w:rFonts w:ascii="Times New Roman" w:eastAsia="Calibri" w:hAnsi="Times New Roman" w:cs="Times New Roman"/>
          <w:sz w:val="24"/>
          <w:szCs w:val="24"/>
          <w:vertAlign w:val="superscript"/>
        </w:rPr>
        <w:tab/>
        <w:t xml:space="preserve">                                          </w:t>
      </w:r>
      <w:proofErr w:type="gramStart"/>
      <w:r w:rsidRPr="005063D7">
        <w:rPr>
          <w:rFonts w:ascii="Times New Roman" w:eastAsia="Calibri" w:hAnsi="Times New Roman" w:cs="Times New Roman"/>
          <w:sz w:val="24"/>
          <w:szCs w:val="24"/>
          <w:vertAlign w:val="superscript"/>
        </w:rPr>
        <w:t xml:space="preserve">   (</w:t>
      </w:r>
      <w:proofErr w:type="gramEnd"/>
      <w:r w:rsidRPr="005063D7">
        <w:rPr>
          <w:rFonts w:ascii="Times New Roman" w:eastAsia="Calibri" w:hAnsi="Times New Roman" w:cs="Times New Roman"/>
          <w:sz w:val="24"/>
          <w:szCs w:val="24"/>
          <w:vertAlign w:val="superscript"/>
        </w:rPr>
        <w:t>фамилия, инициалы)</w:t>
      </w:r>
    </w:p>
    <w:p w:rsidR="00D92658" w:rsidRPr="005063D7" w:rsidRDefault="00D92658" w:rsidP="00D92658">
      <w:pPr>
        <w:spacing w:after="0" w:line="240" w:lineRule="auto"/>
        <w:rPr>
          <w:rFonts w:ascii="Times New Roman" w:eastAsia="Calibri" w:hAnsi="Times New Roman" w:cs="Times New Roman"/>
          <w:sz w:val="24"/>
          <w:szCs w:val="24"/>
        </w:rPr>
      </w:pPr>
    </w:p>
    <w:p w:rsidR="00D92658" w:rsidRPr="005063D7" w:rsidRDefault="00D92658" w:rsidP="00D92658">
      <w:pPr>
        <w:spacing w:after="0" w:line="240" w:lineRule="auto"/>
        <w:rPr>
          <w:rFonts w:ascii="Times New Roman" w:eastAsia="Calibri" w:hAnsi="Times New Roman" w:cs="Times New Roman"/>
          <w:sz w:val="24"/>
          <w:szCs w:val="24"/>
        </w:rPr>
      </w:pPr>
    </w:p>
    <w:p w:rsidR="00D92658" w:rsidRPr="005063D7" w:rsidRDefault="00D92658" w:rsidP="00D92658">
      <w:pPr>
        <w:spacing w:after="200" w:line="276" w:lineRule="auto"/>
        <w:ind w:left="57"/>
        <w:jc w:val="right"/>
        <w:rPr>
          <w:rFonts w:ascii="Times New Roman" w:eastAsia="Calibri" w:hAnsi="Times New Roman" w:cs="Times New Roman"/>
          <w:sz w:val="20"/>
          <w:szCs w:val="20"/>
        </w:rPr>
      </w:pPr>
    </w:p>
    <w:p w:rsidR="00D92658" w:rsidRPr="005063D7" w:rsidRDefault="00D92658" w:rsidP="00D92658">
      <w:pPr>
        <w:spacing w:after="200" w:line="276" w:lineRule="auto"/>
        <w:ind w:left="57"/>
        <w:jc w:val="right"/>
        <w:rPr>
          <w:rFonts w:ascii="Times New Roman" w:eastAsia="Calibri" w:hAnsi="Times New Roman" w:cs="Times New Roman"/>
          <w:sz w:val="20"/>
          <w:szCs w:val="20"/>
        </w:rPr>
      </w:pPr>
    </w:p>
    <w:p w:rsidR="00D92658" w:rsidRPr="005063D7" w:rsidRDefault="00D92658" w:rsidP="00D92658">
      <w:pPr>
        <w:spacing w:after="200" w:line="276" w:lineRule="auto"/>
        <w:ind w:left="57"/>
        <w:jc w:val="right"/>
        <w:rPr>
          <w:rFonts w:ascii="Times New Roman" w:eastAsia="Calibri" w:hAnsi="Times New Roman" w:cs="Times New Roman"/>
          <w:sz w:val="20"/>
          <w:szCs w:val="20"/>
        </w:rPr>
      </w:pPr>
    </w:p>
    <w:p w:rsidR="00D92658" w:rsidRPr="005063D7" w:rsidRDefault="00D92658" w:rsidP="00D92658">
      <w:pPr>
        <w:spacing w:after="200" w:line="276" w:lineRule="auto"/>
        <w:ind w:left="57"/>
        <w:jc w:val="right"/>
        <w:rPr>
          <w:rFonts w:ascii="Times New Roman" w:eastAsia="Calibri" w:hAnsi="Times New Roman" w:cs="Times New Roman"/>
          <w:sz w:val="20"/>
          <w:szCs w:val="20"/>
        </w:rPr>
      </w:pPr>
    </w:p>
    <w:p w:rsidR="00D92658" w:rsidRPr="005063D7" w:rsidRDefault="00D92658" w:rsidP="00D92658">
      <w:pPr>
        <w:spacing w:after="200" w:line="276" w:lineRule="auto"/>
        <w:ind w:left="57"/>
        <w:jc w:val="right"/>
        <w:rPr>
          <w:rFonts w:ascii="Times New Roman" w:eastAsia="Calibri" w:hAnsi="Times New Roman" w:cs="Times New Roman"/>
          <w:sz w:val="20"/>
          <w:szCs w:val="20"/>
        </w:rPr>
      </w:pPr>
    </w:p>
    <w:p w:rsidR="00D92658" w:rsidRPr="005063D7" w:rsidRDefault="00D92658" w:rsidP="00D92658">
      <w:pPr>
        <w:spacing w:after="200" w:line="276" w:lineRule="auto"/>
        <w:ind w:left="57"/>
        <w:jc w:val="right"/>
        <w:rPr>
          <w:rFonts w:ascii="Times New Roman" w:eastAsia="Calibri" w:hAnsi="Times New Roman" w:cs="Times New Roman"/>
          <w:sz w:val="20"/>
          <w:szCs w:val="20"/>
        </w:rPr>
      </w:pPr>
    </w:p>
    <w:p w:rsidR="00D92658" w:rsidRPr="005063D7" w:rsidRDefault="00D92658" w:rsidP="00D92658">
      <w:pPr>
        <w:spacing w:after="200" w:line="276" w:lineRule="auto"/>
        <w:ind w:left="57"/>
        <w:jc w:val="right"/>
        <w:rPr>
          <w:rFonts w:ascii="Times New Roman" w:eastAsia="Calibri" w:hAnsi="Times New Roman" w:cs="Times New Roman"/>
          <w:sz w:val="20"/>
          <w:szCs w:val="20"/>
        </w:rPr>
      </w:pPr>
    </w:p>
    <w:p w:rsidR="00D92658" w:rsidRPr="005063D7" w:rsidRDefault="00D92658" w:rsidP="00D92658">
      <w:pPr>
        <w:spacing w:after="200" w:line="276" w:lineRule="auto"/>
        <w:ind w:left="57"/>
        <w:jc w:val="right"/>
        <w:rPr>
          <w:rFonts w:ascii="Times New Roman" w:eastAsia="Calibri" w:hAnsi="Times New Roman" w:cs="Times New Roman"/>
          <w:sz w:val="20"/>
          <w:szCs w:val="20"/>
        </w:rPr>
      </w:pPr>
    </w:p>
    <w:p w:rsidR="00D92658" w:rsidRPr="005063D7" w:rsidRDefault="00D92658" w:rsidP="00D92658">
      <w:pPr>
        <w:spacing w:after="200" w:line="276" w:lineRule="auto"/>
        <w:rPr>
          <w:rFonts w:ascii="Times New Roman" w:eastAsia="Calibri" w:hAnsi="Times New Roman" w:cs="Times New Roman"/>
          <w:sz w:val="16"/>
          <w:szCs w:val="16"/>
          <w:shd w:val="clear" w:color="auto" w:fill="FAFBFC"/>
        </w:rPr>
      </w:pPr>
      <w:r w:rsidRPr="005063D7">
        <w:rPr>
          <w:rFonts w:ascii="Times New Roman" w:eastAsia="Calibri" w:hAnsi="Times New Roman" w:cs="Times New Roman"/>
          <w:sz w:val="16"/>
          <w:szCs w:val="16"/>
          <w:shd w:val="clear" w:color="auto" w:fill="FAFBFC"/>
        </w:rPr>
        <w:t>Ф.И.О. исполнителя, контактный номер телефона</w:t>
      </w:r>
    </w:p>
    <w:p w:rsidR="00D92658" w:rsidRPr="005063D7" w:rsidRDefault="00D92658" w:rsidP="00D92658">
      <w:pPr>
        <w:spacing w:after="200" w:line="276" w:lineRule="auto"/>
        <w:ind w:left="57"/>
        <w:jc w:val="right"/>
        <w:rPr>
          <w:rFonts w:ascii="Times New Roman" w:eastAsia="Calibri" w:hAnsi="Times New Roman" w:cs="Times New Roman"/>
          <w:sz w:val="20"/>
          <w:szCs w:val="20"/>
        </w:rPr>
      </w:pPr>
    </w:p>
    <w:p w:rsidR="00D92658" w:rsidRPr="005063D7" w:rsidRDefault="00D92658" w:rsidP="00D92658">
      <w:pPr>
        <w:spacing w:after="200" w:line="276" w:lineRule="auto"/>
        <w:ind w:left="57"/>
        <w:jc w:val="right"/>
        <w:rPr>
          <w:rFonts w:ascii="Times New Roman" w:eastAsia="Calibri" w:hAnsi="Times New Roman" w:cs="Times New Roman"/>
          <w:sz w:val="20"/>
          <w:szCs w:val="20"/>
        </w:rPr>
      </w:pPr>
    </w:p>
    <w:p w:rsidR="00D92658" w:rsidRPr="005063D7" w:rsidRDefault="00D92658" w:rsidP="00D92658">
      <w:pPr>
        <w:spacing w:after="200" w:line="276" w:lineRule="auto"/>
        <w:ind w:left="57"/>
        <w:jc w:val="right"/>
        <w:rPr>
          <w:rFonts w:ascii="Times New Roman" w:eastAsia="Calibri" w:hAnsi="Times New Roman" w:cs="Times New Roman"/>
          <w:sz w:val="20"/>
          <w:szCs w:val="20"/>
        </w:rPr>
      </w:pPr>
    </w:p>
    <w:p w:rsidR="00D92658" w:rsidRPr="005063D7" w:rsidRDefault="00D92658" w:rsidP="00D92658">
      <w:pPr>
        <w:spacing w:after="200" w:line="276" w:lineRule="auto"/>
        <w:ind w:left="57"/>
        <w:jc w:val="right"/>
        <w:rPr>
          <w:rFonts w:ascii="Times New Roman" w:eastAsia="Calibri" w:hAnsi="Times New Roman" w:cs="Times New Roman"/>
          <w:sz w:val="20"/>
          <w:szCs w:val="20"/>
        </w:rPr>
      </w:pPr>
    </w:p>
    <w:p w:rsidR="00D92658" w:rsidRPr="005063D7" w:rsidRDefault="00D92658" w:rsidP="00D92658">
      <w:pPr>
        <w:spacing w:after="200" w:line="276" w:lineRule="auto"/>
        <w:ind w:left="57"/>
        <w:jc w:val="right"/>
        <w:rPr>
          <w:rFonts w:ascii="Times New Roman" w:eastAsia="Calibri" w:hAnsi="Times New Roman" w:cs="Times New Roman"/>
          <w:sz w:val="20"/>
          <w:szCs w:val="20"/>
        </w:rPr>
      </w:pPr>
      <w:r w:rsidRPr="005063D7">
        <w:rPr>
          <w:rFonts w:ascii="Times New Roman" w:eastAsia="Calibri" w:hAnsi="Times New Roman" w:cs="Times New Roman"/>
          <w:sz w:val="20"/>
          <w:szCs w:val="20"/>
        </w:rPr>
        <w:t>Приложение № 6</w:t>
      </w:r>
    </w:p>
    <w:p w:rsidR="00D92658" w:rsidRPr="005063D7" w:rsidRDefault="00D92658" w:rsidP="00D92658">
      <w:pPr>
        <w:spacing w:after="200" w:line="276" w:lineRule="auto"/>
        <w:ind w:left="57"/>
        <w:jc w:val="right"/>
        <w:rPr>
          <w:rFonts w:ascii="Times New Roman" w:eastAsia="Calibri" w:hAnsi="Times New Roman" w:cs="Times New Roman"/>
          <w:sz w:val="20"/>
          <w:szCs w:val="20"/>
        </w:rPr>
      </w:pPr>
      <w:r w:rsidRPr="005063D7">
        <w:rPr>
          <w:rFonts w:ascii="Times New Roman" w:eastAsia="Calibri" w:hAnsi="Times New Roman" w:cs="Times New Roman"/>
          <w:sz w:val="20"/>
          <w:szCs w:val="20"/>
        </w:rPr>
        <w:t>к административному регламенту</w:t>
      </w:r>
    </w:p>
    <w:p w:rsidR="00D92658" w:rsidRPr="005063D7" w:rsidRDefault="00D92658" w:rsidP="00D92658">
      <w:pPr>
        <w:spacing w:after="200" w:line="276" w:lineRule="auto"/>
        <w:ind w:left="57"/>
        <w:jc w:val="right"/>
        <w:rPr>
          <w:rFonts w:ascii="Times New Roman" w:eastAsia="Calibri" w:hAnsi="Times New Roman" w:cs="Times New Roman"/>
          <w:sz w:val="20"/>
          <w:szCs w:val="20"/>
        </w:rPr>
      </w:pPr>
      <w:r w:rsidRPr="005063D7">
        <w:rPr>
          <w:rFonts w:ascii="Times New Roman" w:eastAsia="Calibri" w:hAnsi="Times New Roman" w:cs="Times New Roman"/>
          <w:sz w:val="20"/>
          <w:szCs w:val="20"/>
        </w:rPr>
        <w:t xml:space="preserve">предоставление муниципальной услуги </w:t>
      </w:r>
    </w:p>
    <w:p w:rsidR="00D92658" w:rsidRPr="005063D7" w:rsidRDefault="00D92658" w:rsidP="00D92658">
      <w:pPr>
        <w:spacing w:after="0" w:line="240" w:lineRule="auto"/>
        <w:ind w:left="57"/>
        <w:rPr>
          <w:rFonts w:ascii="Times New Roman" w:eastAsia="Calibri" w:hAnsi="Times New Roman" w:cs="Times New Roman"/>
          <w:sz w:val="24"/>
          <w:szCs w:val="24"/>
        </w:rPr>
      </w:pPr>
      <w:r w:rsidRPr="005063D7">
        <w:rPr>
          <w:rFonts w:ascii="Times New Roman" w:eastAsia="Calibri" w:hAnsi="Times New Roman" w:cs="Times New Roman"/>
          <w:sz w:val="24"/>
          <w:szCs w:val="24"/>
        </w:rPr>
        <w:t>Угловой штамп ОМСУ</w:t>
      </w:r>
    </w:p>
    <w:p w:rsidR="00D92658" w:rsidRPr="005063D7" w:rsidRDefault="00D92658" w:rsidP="00D92658">
      <w:pPr>
        <w:spacing w:after="0" w:line="240" w:lineRule="auto"/>
        <w:rPr>
          <w:rFonts w:ascii="Times New Roman" w:eastAsia="Calibri" w:hAnsi="Times New Roman" w:cs="Times New Roman"/>
          <w:sz w:val="24"/>
          <w:szCs w:val="24"/>
        </w:rPr>
      </w:pPr>
    </w:p>
    <w:p w:rsidR="00D92658" w:rsidRPr="005063D7" w:rsidRDefault="00D92658" w:rsidP="00D92658">
      <w:pPr>
        <w:spacing w:after="0" w:line="240" w:lineRule="auto"/>
        <w:ind w:left="6372"/>
        <w:rPr>
          <w:rFonts w:ascii="Times New Roman" w:eastAsia="Calibri" w:hAnsi="Times New Roman" w:cs="Times New Roman"/>
          <w:sz w:val="24"/>
          <w:szCs w:val="24"/>
        </w:rPr>
      </w:pPr>
      <w:r w:rsidRPr="005063D7">
        <w:rPr>
          <w:rFonts w:ascii="Times New Roman" w:eastAsia="Calibri" w:hAnsi="Times New Roman" w:cs="Times New Roman"/>
          <w:sz w:val="24"/>
          <w:szCs w:val="24"/>
        </w:rPr>
        <w:t>______________________________</w:t>
      </w:r>
    </w:p>
    <w:p w:rsidR="00D92658" w:rsidRPr="005063D7" w:rsidRDefault="00D92658" w:rsidP="00D92658">
      <w:pPr>
        <w:spacing w:after="0" w:line="240" w:lineRule="auto"/>
        <w:ind w:left="6372"/>
        <w:rPr>
          <w:rFonts w:ascii="Times New Roman" w:eastAsia="Calibri" w:hAnsi="Times New Roman" w:cs="Times New Roman"/>
          <w:sz w:val="24"/>
          <w:szCs w:val="24"/>
          <w:vertAlign w:val="superscript"/>
        </w:rPr>
      </w:pPr>
      <w:r w:rsidRPr="005063D7">
        <w:rPr>
          <w:rFonts w:ascii="Times New Roman" w:eastAsia="Calibri" w:hAnsi="Times New Roman" w:cs="Times New Roman"/>
          <w:sz w:val="24"/>
          <w:szCs w:val="24"/>
          <w:vertAlign w:val="superscript"/>
        </w:rPr>
        <w:t xml:space="preserve">              (</w:t>
      </w:r>
      <w:proofErr w:type="gramStart"/>
      <w:r w:rsidRPr="005063D7">
        <w:rPr>
          <w:rFonts w:ascii="Times New Roman" w:eastAsia="Calibri" w:hAnsi="Times New Roman" w:cs="Times New Roman"/>
          <w:sz w:val="24"/>
          <w:szCs w:val="24"/>
          <w:vertAlign w:val="superscript"/>
        </w:rPr>
        <w:t>И .</w:t>
      </w:r>
      <w:proofErr w:type="gramEnd"/>
      <w:r w:rsidRPr="005063D7">
        <w:rPr>
          <w:rFonts w:ascii="Times New Roman" w:eastAsia="Calibri" w:hAnsi="Times New Roman" w:cs="Times New Roman"/>
          <w:sz w:val="24"/>
          <w:szCs w:val="24"/>
          <w:vertAlign w:val="superscript"/>
        </w:rPr>
        <w:t>Ф.О. заявителя)</w:t>
      </w:r>
    </w:p>
    <w:p w:rsidR="00D92658" w:rsidRPr="005063D7" w:rsidRDefault="00D92658" w:rsidP="00D92658">
      <w:pPr>
        <w:spacing w:after="0" w:line="240" w:lineRule="auto"/>
        <w:ind w:left="6372"/>
        <w:rPr>
          <w:rFonts w:ascii="Times New Roman" w:eastAsia="Calibri" w:hAnsi="Times New Roman" w:cs="Times New Roman"/>
          <w:sz w:val="24"/>
          <w:szCs w:val="24"/>
        </w:rPr>
      </w:pPr>
      <w:r w:rsidRPr="005063D7">
        <w:rPr>
          <w:rFonts w:ascii="Times New Roman" w:eastAsia="Calibri" w:hAnsi="Times New Roman" w:cs="Times New Roman"/>
          <w:sz w:val="24"/>
          <w:szCs w:val="24"/>
        </w:rPr>
        <w:t xml:space="preserve">_________________________ </w:t>
      </w:r>
    </w:p>
    <w:p w:rsidR="00D92658" w:rsidRPr="005063D7" w:rsidRDefault="00D92658" w:rsidP="00D92658">
      <w:pPr>
        <w:spacing w:after="0" w:line="240" w:lineRule="auto"/>
        <w:ind w:left="6372"/>
        <w:rPr>
          <w:rFonts w:ascii="Times New Roman" w:eastAsia="Calibri" w:hAnsi="Times New Roman" w:cs="Times New Roman"/>
          <w:sz w:val="24"/>
          <w:szCs w:val="24"/>
          <w:vertAlign w:val="superscript"/>
        </w:rPr>
      </w:pPr>
      <w:r w:rsidRPr="005063D7">
        <w:rPr>
          <w:rFonts w:ascii="Times New Roman" w:eastAsia="Calibri" w:hAnsi="Times New Roman" w:cs="Times New Roman"/>
          <w:sz w:val="24"/>
          <w:szCs w:val="24"/>
          <w:vertAlign w:val="superscript"/>
        </w:rPr>
        <w:t xml:space="preserve">           (адрес, </w:t>
      </w:r>
      <w:proofErr w:type="gramStart"/>
      <w:r w:rsidRPr="005063D7">
        <w:rPr>
          <w:rFonts w:ascii="Times New Roman" w:eastAsia="Calibri" w:hAnsi="Times New Roman" w:cs="Times New Roman"/>
          <w:sz w:val="24"/>
          <w:szCs w:val="24"/>
          <w:vertAlign w:val="superscript"/>
        </w:rPr>
        <w:t>индекс  заявителя</w:t>
      </w:r>
      <w:proofErr w:type="gramEnd"/>
      <w:r w:rsidRPr="005063D7">
        <w:rPr>
          <w:rFonts w:ascii="Times New Roman" w:eastAsia="Calibri" w:hAnsi="Times New Roman" w:cs="Times New Roman"/>
          <w:sz w:val="24"/>
          <w:szCs w:val="24"/>
          <w:vertAlign w:val="superscript"/>
        </w:rPr>
        <w:t xml:space="preserve">) </w:t>
      </w:r>
    </w:p>
    <w:p w:rsidR="00D92658" w:rsidRPr="005063D7" w:rsidRDefault="00D92658" w:rsidP="00D92658">
      <w:pPr>
        <w:spacing w:after="0" w:line="240" w:lineRule="auto"/>
        <w:rPr>
          <w:rFonts w:ascii="Times New Roman" w:eastAsia="Calibri" w:hAnsi="Times New Roman" w:cs="Times New Roman"/>
          <w:sz w:val="24"/>
          <w:szCs w:val="24"/>
        </w:rPr>
      </w:pPr>
    </w:p>
    <w:p w:rsidR="00D92658" w:rsidRPr="005063D7" w:rsidRDefault="00D92658" w:rsidP="00D92658">
      <w:pPr>
        <w:spacing w:after="0" w:line="240" w:lineRule="auto"/>
        <w:rPr>
          <w:rFonts w:ascii="Times New Roman" w:eastAsia="Calibri" w:hAnsi="Times New Roman" w:cs="Times New Roman"/>
          <w:sz w:val="24"/>
          <w:szCs w:val="24"/>
        </w:rPr>
      </w:pPr>
    </w:p>
    <w:p w:rsidR="00D92658" w:rsidRPr="005063D7" w:rsidRDefault="00D92658" w:rsidP="00D92658">
      <w:pPr>
        <w:tabs>
          <w:tab w:val="left" w:pos="1395"/>
        </w:tabs>
        <w:spacing w:after="0" w:line="240" w:lineRule="auto"/>
        <w:jc w:val="center"/>
        <w:rPr>
          <w:rFonts w:ascii="Times New Roman" w:eastAsia="Calibri" w:hAnsi="Times New Roman" w:cs="Times New Roman"/>
          <w:sz w:val="24"/>
          <w:szCs w:val="24"/>
        </w:rPr>
      </w:pPr>
      <w:r w:rsidRPr="005063D7">
        <w:rPr>
          <w:rFonts w:ascii="Times New Roman" w:eastAsia="Calibri" w:hAnsi="Times New Roman" w:cs="Times New Roman"/>
          <w:sz w:val="24"/>
          <w:szCs w:val="24"/>
        </w:rPr>
        <w:t>УВЕДОМЛЕНИЕ</w:t>
      </w:r>
    </w:p>
    <w:p w:rsidR="00D92658" w:rsidRPr="005063D7" w:rsidRDefault="00D92658" w:rsidP="00D92658">
      <w:pPr>
        <w:tabs>
          <w:tab w:val="left" w:pos="2685"/>
        </w:tabs>
        <w:spacing w:after="0" w:line="240" w:lineRule="auto"/>
        <w:jc w:val="center"/>
        <w:rPr>
          <w:rFonts w:ascii="Times New Roman" w:eastAsia="Calibri" w:hAnsi="Times New Roman" w:cs="Times New Roman"/>
          <w:sz w:val="24"/>
          <w:szCs w:val="24"/>
        </w:rPr>
      </w:pPr>
      <w:r w:rsidRPr="005063D7">
        <w:rPr>
          <w:rFonts w:ascii="Times New Roman" w:eastAsia="Calibri" w:hAnsi="Times New Roman" w:cs="Times New Roman"/>
          <w:sz w:val="24"/>
          <w:szCs w:val="24"/>
        </w:rPr>
        <w:t>о приостановлении предоставления муниципальной услуги</w:t>
      </w:r>
    </w:p>
    <w:p w:rsidR="00D92658" w:rsidRPr="005063D7" w:rsidRDefault="00D92658" w:rsidP="00D92658">
      <w:pPr>
        <w:spacing w:after="0" w:line="240" w:lineRule="auto"/>
        <w:rPr>
          <w:rFonts w:ascii="Times New Roman" w:eastAsia="Calibri" w:hAnsi="Times New Roman" w:cs="Times New Roman"/>
          <w:sz w:val="24"/>
          <w:szCs w:val="24"/>
        </w:rPr>
      </w:pPr>
    </w:p>
    <w:p w:rsidR="00D92658" w:rsidRPr="005063D7" w:rsidRDefault="00D92658" w:rsidP="00D92658">
      <w:pPr>
        <w:spacing w:after="0" w:line="240" w:lineRule="auto"/>
        <w:rPr>
          <w:rFonts w:ascii="Times New Roman" w:eastAsia="Calibri" w:hAnsi="Times New Roman" w:cs="Times New Roman"/>
          <w:sz w:val="24"/>
          <w:szCs w:val="24"/>
        </w:rPr>
      </w:pPr>
    </w:p>
    <w:p w:rsidR="00D92658" w:rsidRPr="005063D7" w:rsidRDefault="00D92658" w:rsidP="00D92658">
      <w:pPr>
        <w:spacing w:after="0" w:line="240" w:lineRule="auto"/>
        <w:rPr>
          <w:rFonts w:ascii="Times New Roman" w:eastAsia="Calibri" w:hAnsi="Times New Roman" w:cs="Times New Roman"/>
          <w:sz w:val="24"/>
          <w:szCs w:val="24"/>
        </w:rPr>
      </w:pPr>
      <w:r w:rsidRPr="005063D7">
        <w:rPr>
          <w:rFonts w:ascii="Times New Roman" w:eastAsia="Calibri" w:hAnsi="Times New Roman" w:cs="Times New Roman"/>
          <w:sz w:val="24"/>
          <w:szCs w:val="24"/>
        </w:rPr>
        <w:t>Уважаемый (</w:t>
      </w:r>
      <w:proofErr w:type="spellStart"/>
      <w:proofErr w:type="gramStart"/>
      <w:r w:rsidRPr="005063D7">
        <w:rPr>
          <w:rFonts w:ascii="Times New Roman" w:eastAsia="Calibri" w:hAnsi="Times New Roman" w:cs="Times New Roman"/>
          <w:sz w:val="24"/>
          <w:szCs w:val="24"/>
        </w:rPr>
        <w:t>ая</w:t>
      </w:r>
      <w:proofErr w:type="spellEnd"/>
      <w:r w:rsidRPr="005063D7">
        <w:rPr>
          <w:rFonts w:ascii="Times New Roman" w:eastAsia="Calibri" w:hAnsi="Times New Roman" w:cs="Times New Roman"/>
          <w:sz w:val="24"/>
          <w:szCs w:val="24"/>
        </w:rPr>
        <w:t xml:space="preserve">)  </w:t>
      </w:r>
      <w:r w:rsidRPr="005063D7">
        <w:rPr>
          <w:rFonts w:ascii="Times New Roman" w:eastAsia="Calibri" w:hAnsi="Times New Roman" w:cs="Times New Roman"/>
          <w:sz w:val="24"/>
          <w:szCs w:val="24"/>
          <w:u w:val="single"/>
        </w:rPr>
        <w:t>_</w:t>
      </w:r>
      <w:proofErr w:type="gramEnd"/>
      <w:r w:rsidRPr="005063D7">
        <w:rPr>
          <w:rFonts w:ascii="Times New Roman" w:eastAsia="Calibri" w:hAnsi="Times New Roman" w:cs="Times New Roman"/>
          <w:sz w:val="24"/>
          <w:szCs w:val="24"/>
          <w:u w:val="single"/>
        </w:rPr>
        <w:t>_____________________</w:t>
      </w:r>
      <w:r w:rsidRPr="005063D7">
        <w:rPr>
          <w:rFonts w:ascii="Times New Roman" w:eastAsia="Calibri" w:hAnsi="Times New Roman" w:cs="Times New Roman"/>
          <w:sz w:val="24"/>
          <w:szCs w:val="24"/>
        </w:rPr>
        <w:t xml:space="preserve"> _________________________________</w:t>
      </w:r>
    </w:p>
    <w:p w:rsidR="00D92658" w:rsidRPr="005063D7" w:rsidRDefault="00D92658" w:rsidP="00D92658">
      <w:pPr>
        <w:tabs>
          <w:tab w:val="left" w:pos="3060"/>
        </w:tabs>
        <w:spacing w:after="0" w:line="240" w:lineRule="auto"/>
        <w:jc w:val="center"/>
        <w:rPr>
          <w:rFonts w:ascii="Times New Roman" w:eastAsia="Calibri" w:hAnsi="Times New Roman" w:cs="Times New Roman"/>
          <w:sz w:val="24"/>
          <w:szCs w:val="24"/>
          <w:vertAlign w:val="superscript"/>
          <w:lang w:eastAsia="ru-RU"/>
        </w:rPr>
      </w:pPr>
      <w:r w:rsidRPr="005063D7">
        <w:rPr>
          <w:rFonts w:ascii="Times New Roman" w:eastAsia="Calibri" w:hAnsi="Times New Roman" w:cs="Times New Roman"/>
          <w:sz w:val="24"/>
          <w:szCs w:val="24"/>
          <w:vertAlign w:val="superscript"/>
          <w:lang w:eastAsia="ru-RU"/>
        </w:rPr>
        <w:t>(имя, отчество)</w:t>
      </w:r>
    </w:p>
    <w:p w:rsidR="00D92658" w:rsidRPr="005063D7" w:rsidRDefault="00D92658" w:rsidP="00D92658">
      <w:pPr>
        <w:spacing w:after="0" w:line="240" w:lineRule="auto"/>
        <w:jc w:val="right"/>
        <w:rPr>
          <w:rFonts w:ascii="Times New Roman" w:eastAsia="Calibri" w:hAnsi="Times New Roman" w:cs="Times New Roman"/>
          <w:sz w:val="24"/>
          <w:szCs w:val="24"/>
        </w:rPr>
      </w:pPr>
    </w:p>
    <w:p w:rsidR="00D92658" w:rsidRPr="005063D7" w:rsidRDefault="00D92658" w:rsidP="00D92658">
      <w:pPr>
        <w:spacing w:after="0" w:line="240" w:lineRule="auto"/>
        <w:rPr>
          <w:rFonts w:ascii="Times New Roman" w:eastAsia="Calibri" w:hAnsi="Times New Roman" w:cs="Times New Roman"/>
          <w:sz w:val="24"/>
          <w:szCs w:val="24"/>
        </w:rPr>
      </w:pPr>
      <w:r w:rsidRPr="005063D7">
        <w:rPr>
          <w:rFonts w:ascii="Times New Roman" w:eastAsia="Calibri" w:hAnsi="Times New Roman" w:cs="Times New Roman"/>
          <w:sz w:val="24"/>
          <w:szCs w:val="24"/>
        </w:rPr>
        <w:t xml:space="preserve">В связи с </w:t>
      </w:r>
      <w:proofErr w:type="spellStart"/>
      <w:r w:rsidRPr="005063D7">
        <w:rPr>
          <w:rFonts w:ascii="Times New Roman" w:eastAsia="Calibri" w:hAnsi="Times New Roman" w:cs="Times New Roman"/>
          <w:sz w:val="24"/>
          <w:szCs w:val="24"/>
        </w:rPr>
        <w:t>непоступлением</w:t>
      </w:r>
      <w:proofErr w:type="spellEnd"/>
      <w:r w:rsidRPr="005063D7">
        <w:rPr>
          <w:rFonts w:ascii="Times New Roman" w:eastAsia="Calibri" w:hAnsi="Times New Roman" w:cs="Times New Roman"/>
          <w:sz w:val="24"/>
          <w:szCs w:val="24"/>
        </w:rPr>
        <w:t xml:space="preserve"> ответа на межведомственный запрос, направленный в рамках Федерального </w:t>
      </w:r>
      <w:proofErr w:type="gramStart"/>
      <w:r w:rsidRPr="005063D7">
        <w:rPr>
          <w:rFonts w:ascii="Times New Roman" w:eastAsia="Calibri" w:hAnsi="Times New Roman" w:cs="Times New Roman"/>
          <w:sz w:val="24"/>
          <w:szCs w:val="24"/>
        </w:rPr>
        <w:t>закона  от</w:t>
      </w:r>
      <w:proofErr w:type="gramEnd"/>
      <w:r w:rsidRPr="005063D7">
        <w:rPr>
          <w:rFonts w:ascii="Times New Roman" w:eastAsia="Calibri" w:hAnsi="Times New Roman" w:cs="Times New Roman"/>
          <w:sz w:val="24"/>
          <w:szCs w:val="24"/>
        </w:rPr>
        <w:t xml:space="preserve"> 27.07.2010 N 210-ФЗ "Об организации предоставления государственных и муниципальных услуг" из </w:t>
      </w:r>
      <w:r w:rsidRPr="005063D7">
        <w:rPr>
          <w:rFonts w:ascii="Times New Roman" w:eastAsia="Calibri" w:hAnsi="Times New Roman" w:cs="Times New Roman"/>
          <w:sz w:val="24"/>
          <w:szCs w:val="24"/>
          <w:u w:val="single"/>
        </w:rPr>
        <w:t>______________________________________________________________</w:t>
      </w:r>
    </w:p>
    <w:p w:rsidR="00D92658" w:rsidRPr="005063D7" w:rsidRDefault="00D92658" w:rsidP="00D92658">
      <w:pPr>
        <w:spacing w:after="0" w:line="240" w:lineRule="auto"/>
        <w:rPr>
          <w:rFonts w:ascii="Times New Roman" w:eastAsia="Calibri" w:hAnsi="Times New Roman" w:cs="Times New Roman"/>
          <w:sz w:val="24"/>
          <w:szCs w:val="24"/>
        </w:rPr>
      </w:pPr>
      <w:r w:rsidRPr="005063D7">
        <w:rPr>
          <w:rFonts w:ascii="Times New Roman" w:eastAsia="Calibri" w:hAnsi="Times New Roman" w:cs="Times New Roman"/>
          <w:sz w:val="24"/>
          <w:szCs w:val="24"/>
        </w:rPr>
        <w:t xml:space="preserve">                                                            </w:t>
      </w:r>
      <w:r w:rsidRPr="005063D7">
        <w:rPr>
          <w:rFonts w:ascii="Times New Roman" w:eastAsia="Calibri" w:hAnsi="Times New Roman" w:cs="Times New Roman"/>
          <w:sz w:val="24"/>
          <w:szCs w:val="24"/>
          <w:vertAlign w:val="superscript"/>
        </w:rPr>
        <w:t xml:space="preserve">(наименование организации) </w:t>
      </w:r>
    </w:p>
    <w:p w:rsidR="00D92658" w:rsidRPr="005063D7" w:rsidRDefault="00D92658" w:rsidP="00D92658">
      <w:pPr>
        <w:spacing w:after="0" w:line="240" w:lineRule="auto"/>
        <w:rPr>
          <w:rFonts w:ascii="Times New Roman" w:eastAsia="Calibri" w:hAnsi="Times New Roman" w:cs="Times New Roman"/>
          <w:sz w:val="24"/>
          <w:szCs w:val="24"/>
        </w:rPr>
      </w:pPr>
      <w:r w:rsidRPr="005063D7">
        <w:rPr>
          <w:rFonts w:ascii="Times New Roman" w:eastAsia="Calibri" w:hAnsi="Times New Roman" w:cs="Times New Roman"/>
          <w:sz w:val="24"/>
          <w:szCs w:val="24"/>
        </w:rPr>
        <w:t xml:space="preserve">по вопросу получения документа (сведений)______________________________________, предоставление муниципальной услуги по </w:t>
      </w:r>
      <w:proofErr w:type="gramStart"/>
      <w:r w:rsidRPr="005063D7">
        <w:rPr>
          <w:rFonts w:ascii="Times New Roman" w:eastAsia="Calibri" w:hAnsi="Times New Roman" w:cs="Times New Roman"/>
          <w:sz w:val="24"/>
          <w:szCs w:val="24"/>
        </w:rPr>
        <w:t>назначению  _</w:t>
      </w:r>
      <w:proofErr w:type="gramEnd"/>
      <w:r w:rsidRPr="005063D7">
        <w:rPr>
          <w:rFonts w:ascii="Times New Roman" w:eastAsia="Calibri" w:hAnsi="Times New Roman" w:cs="Times New Roman"/>
          <w:sz w:val="24"/>
          <w:szCs w:val="24"/>
        </w:rPr>
        <w:t>____________________________</w:t>
      </w:r>
    </w:p>
    <w:p w:rsidR="00D92658" w:rsidRPr="005063D7" w:rsidRDefault="00D92658" w:rsidP="00D92658">
      <w:pPr>
        <w:spacing w:after="0" w:line="240" w:lineRule="auto"/>
        <w:jc w:val="center"/>
        <w:rPr>
          <w:rFonts w:ascii="Times New Roman" w:eastAsia="Calibri" w:hAnsi="Times New Roman" w:cs="Times New Roman"/>
          <w:sz w:val="24"/>
          <w:szCs w:val="24"/>
          <w:vertAlign w:val="superscript"/>
        </w:rPr>
      </w:pPr>
      <w:r w:rsidRPr="005063D7">
        <w:rPr>
          <w:rFonts w:ascii="Times New Roman" w:eastAsia="Calibri" w:hAnsi="Times New Roman" w:cs="Times New Roman"/>
          <w:sz w:val="24"/>
          <w:szCs w:val="24"/>
          <w:vertAlign w:val="superscript"/>
        </w:rPr>
        <w:t xml:space="preserve">                                                                                                                               (наименование меры социальной поддержки)</w:t>
      </w:r>
    </w:p>
    <w:p w:rsidR="00D92658" w:rsidRPr="005063D7" w:rsidRDefault="00D92658" w:rsidP="00D92658">
      <w:pPr>
        <w:spacing w:after="0" w:line="240" w:lineRule="auto"/>
        <w:jc w:val="both"/>
        <w:rPr>
          <w:rFonts w:ascii="Times New Roman" w:eastAsia="Calibri" w:hAnsi="Times New Roman" w:cs="Times New Roman"/>
          <w:sz w:val="24"/>
          <w:szCs w:val="24"/>
        </w:rPr>
      </w:pPr>
      <w:r w:rsidRPr="005063D7">
        <w:rPr>
          <w:rFonts w:ascii="Times New Roman" w:eastAsia="Calibri" w:hAnsi="Times New Roman" w:cs="Times New Roman"/>
          <w:sz w:val="24"/>
          <w:szCs w:val="24"/>
        </w:rPr>
        <w:t>приостановлено.</w:t>
      </w:r>
    </w:p>
    <w:p w:rsidR="00D92658" w:rsidRPr="005063D7" w:rsidRDefault="00D92658" w:rsidP="00D92658">
      <w:pPr>
        <w:tabs>
          <w:tab w:val="left" w:pos="142"/>
          <w:tab w:val="left" w:pos="284"/>
        </w:tabs>
        <w:spacing w:after="0" w:line="240" w:lineRule="auto"/>
        <w:jc w:val="both"/>
        <w:rPr>
          <w:rFonts w:ascii="Times New Roman" w:eastAsia="Calibri" w:hAnsi="Times New Roman" w:cs="Times New Roman"/>
          <w:sz w:val="24"/>
          <w:szCs w:val="24"/>
        </w:rPr>
      </w:pPr>
      <w:r w:rsidRPr="005063D7">
        <w:rPr>
          <w:rFonts w:ascii="Times New Roman" w:eastAsia="Calibri" w:hAnsi="Times New Roman" w:cs="Times New Roman"/>
          <w:sz w:val="24"/>
          <w:szCs w:val="24"/>
        </w:rPr>
        <w:t xml:space="preserve"> </w:t>
      </w:r>
      <w:proofErr w:type="gramStart"/>
      <w:r w:rsidRPr="005063D7">
        <w:rPr>
          <w:rFonts w:ascii="Times New Roman" w:eastAsia="Calibri" w:hAnsi="Times New Roman" w:cs="Times New Roman"/>
          <w:sz w:val="24"/>
          <w:szCs w:val="24"/>
        </w:rPr>
        <w:t>При  поступлении</w:t>
      </w:r>
      <w:proofErr w:type="gramEnd"/>
      <w:r w:rsidRPr="005063D7">
        <w:rPr>
          <w:rFonts w:ascii="Times New Roman" w:eastAsia="Calibri" w:hAnsi="Times New Roman" w:cs="Times New Roman"/>
          <w:sz w:val="24"/>
          <w:szCs w:val="24"/>
        </w:rPr>
        <w:t xml:space="preserve"> ответа на названный(е) межведомственный(е) запрос(ы) уведомление о назначении (об отказе в назначении) меры социальной поддержки будет направлено в Ваш адрес в течение  _____ рабочих дней со дня поступления соответствующего ответа.</w:t>
      </w:r>
    </w:p>
    <w:p w:rsidR="00D92658" w:rsidRPr="005063D7" w:rsidRDefault="00D92658" w:rsidP="00D92658">
      <w:pPr>
        <w:spacing w:after="0" w:line="240" w:lineRule="auto"/>
        <w:jc w:val="both"/>
        <w:rPr>
          <w:rFonts w:ascii="Times New Roman" w:eastAsia="Calibri" w:hAnsi="Times New Roman" w:cs="Times New Roman"/>
          <w:sz w:val="24"/>
          <w:szCs w:val="24"/>
        </w:rPr>
      </w:pPr>
    </w:p>
    <w:p w:rsidR="00D92658" w:rsidRPr="005063D7" w:rsidRDefault="00D92658" w:rsidP="00D92658">
      <w:pPr>
        <w:widowControl w:val="0"/>
        <w:autoSpaceDE w:val="0"/>
        <w:autoSpaceDN w:val="0"/>
        <w:spacing w:after="0" w:line="240" w:lineRule="auto"/>
        <w:ind w:firstLine="540"/>
        <w:jc w:val="both"/>
        <w:rPr>
          <w:rFonts w:ascii="Times New Roman" w:eastAsia="Calibri" w:hAnsi="Times New Roman" w:cs="Times New Roman"/>
          <w:sz w:val="24"/>
          <w:szCs w:val="24"/>
        </w:rPr>
      </w:pPr>
      <w:r w:rsidRPr="005063D7">
        <w:rPr>
          <w:rFonts w:ascii="Times New Roman" w:eastAsia="Calibri" w:hAnsi="Times New Roman" w:cs="Times New Roman"/>
          <w:sz w:val="24"/>
          <w:szCs w:val="24"/>
        </w:rPr>
        <w:t>Информируем, что Вы вправе представить документы, содержащие выше перечисленные сведения, по собственной инициативе:</w:t>
      </w:r>
    </w:p>
    <w:p w:rsidR="00D92658" w:rsidRPr="005063D7" w:rsidRDefault="00D92658" w:rsidP="00D92658">
      <w:pPr>
        <w:widowControl w:val="0"/>
        <w:autoSpaceDE w:val="0"/>
        <w:autoSpaceDN w:val="0"/>
        <w:spacing w:after="0" w:line="240" w:lineRule="auto"/>
        <w:ind w:firstLine="540"/>
        <w:jc w:val="both"/>
        <w:rPr>
          <w:rFonts w:ascii="Times New Roman" w:eastAsia="Calibri" w:hAnsi="Times New Roman" w:cs="Times New Roman"/>
          <w:sz w:val="24"/>
          <w:szCs w:val="24"/>
        </w:rPr>
      </w:pPr>
      <w:r w:rsidRPr="005063D7">
        <w:rPr>
          <w:rFonts w:ascii="Times New Roman" w:eastAsia="Calibri" w:hAnsi="Times New Roman" w:cs="Times New Roman"/>
          <w:sz w:val="24"/>
          <w:szCs w:val="24"/>
        </w:rPr>
        <w:t>при личной явке:</w:t>
      </w:r>
    </w:p>
    <w:p w:rsidR="00D92658" w:rsidRPr="005063D7" w:rsidRDefault="00D92658" w:rsidP="00D92658">
      <w:pPr>
        <w:widowControl w:val="0"/>
        <w:autoSpaceDE w:val="0"/>
        <w:autoSpaceDN w:val="0"/>
        <w:spacing w:after="0" w:line="240" w:lineRule="auto"/>
        <w:ind w:firstLine="540"/>
        <w:jc w:val="both"/>
        <w:rPr>
          <w:rFonts w:ascii="Times New Roman" w:eastAsia="Calibri" w:hAnsi="Times New Roman" w:cs="Times New Roman"/>
          <w:sz w:val="24"/>
          <w:szCs w:val="24"/>
        </w:rPr>
      </w:pPr>
      <w:r w:rsidRPr="005063D7">
        <w:rPr>
          <w:rFonts w:ascii="Times New Roman" w:eastAsia="Calibri" w:hAnsi="Times New Roman" w:cs="Times New Roman"/>
          <w:sz w:val="24"/>
          <w:szCs w:val="24"/>
        </w:rPr>
        <w:t>в филиалах, отделах, удаленных рабочих местах МФЦ, в ОМСУ/Организации;</w:t>
      </w:r>
    </w:p>
    <w:p w:rsidR="00D92658" w:rsidRPr="005063D7" w:rsidRDefault="00D92658" w:rsidP="00D92658">
      <w:pPr>
        <w:widowControl w:val="0"/>
        <w:autoSpaceDE w:val="0"/>
        <w:autoSpaceDN w:val="0"/>
        <w:spacing w:after="0" w:line="240" w:lineRule="auto"/>
        <w:ind w:firstLine="540"/>
        <w:jc w:val="both"/>
        <w:rPr>
          <w:rFonts w:ascii="Times New Roman" w:eastAsia="Calibri" w:hAnsi="Times New Roman" w:cs="Times New Roman"/>
          <w:sz w:val="24"/>
          <w:szCs w:val="24"/>
        </w:rPr>
      </w:pPr>
      <w:r w:rsidRPr="005063D7">
        <w:rPr>
          <w:rFonts w:ascii="Times New Roman" w:eastAsia="Calibri" w:hAnsi="Times New Roman" w:cs="Times New Roman"/>
          <w:sz w:val="24"/>
          <w:szCs w:val="24"/>
        </w:rPr>
        <w:lastRenderedPageBreak/>
        <w:t>без личной явки:</w:t>
      </w:r>
    </w:p>
    <w:p w:rsidR="00D92658" w:rsidRPr="005063D7" w:rsidRDefault="00D92658" w:rsidP="00D92658">
      <w:pPr>
        <w:widowControl w:val="0"/>
        <w:autoSpaceDE w:val="0"/>
        <w:autoSpaceDN w:val="0"/>
        <w:spacing w:after="0" w:line="240" w:lineRule="auto"/>
        <w:ind w:firstLine="540"/>
        <w:jc w:val="both"/>
        <w:rPr>
          <w:rFonts w:ascii="Times New Roman" w:eastAsia="Calibri" w:hAnsi="Times New Roman" w:cs="Times New Roman"/>
          <w:sz w:val="24"/>
          <w:szCs w:val="24"/>
        </w:rPr>
      </w:pPr>
      <w:r w:rsidRPr="005063D7">
        <w:rPr>
          <w:rFonts w:ascii="Times New Roman" w:eastAsia="Calibri" w:hAnsi="Times New Roman" w:cs="Times New Roman"/>
          <w:sz w:val="24"/>
          <w:szCs w:val="24"/>
        </w:rPr>
        <w:t>в электронной форме через личный кабинет заявителя на ПГУ ЛО/ЕПГУ;</w:t>
      </w:r>
    </w:p>
    <w:p w:rsidR="00D92658" w:rsidRPr="005063D7" w:rsidRDefault="00D92658" w:rsidP="00D92658">
      <w:pPr>
        <w:widowControl w:val="0"/>
        <w:autoSpaceDE w:val="0"/>
        <w:autoSpaceDN w:val="0"/>
        <w:spacing w:after="0" w:line="240" w:lineRule="auto"/>
        <w:ind w:firstLine="540"/>
        <w:jc w:val="both"/>
        <w:rPr>
          <w:rFonts w:ascii="Times New Roman" w:eastAsia="Calibri" w:hAnsi="Times New Roman" w:cs="Times New Roman"/>
          <w:sz w:val="24"/>
          <w:szCs w:val="24"/>
        </w:rPr>
      </w:pPr>
      <w:r w:rsidRPr="005063D7">
        <w:rPr>
          <w:rFonts w:ascii="Times New Roman" w:eastAsia="Calibri" w:hAnsi="Times New Roman" w:cs="Times New Roman"/>
          <w:sz w:val="24"/>
          <w:szCs w:val="24"/>
        </w:rPr>
        <w:t>электронной почте.</w:t>
      </w:r>
    </w:p>
    <w:p w:rsidR="00D92658" w:rsidRPr="005063D7" w:rsidRDefault="00D92658" w:rsidP="00D92658">
      <w:pPr>
        <w:spacing w:after="0" w:line="240" w:lineRule="auto"/>
        <w:jc w:val="both"/>
        <w:rPr>
          <w:rFonts w:ascii="Times New Roman" w:eastAsia="Calibri" w:hAnsi="Times New Roman" w:cs="Times New Roman"/>
          <w:sz w:val="24"/>
          <w:szCs w:val="24"/>
        </w:rPr>
      </w:pPr>
      <w:r w:rsidRPr="005063D7">
        <w:rPr>
          <w:rFonts w:ascii="Times New Roman" w:eastAsia="Calibri" w:hAnsi="Times New Roman" w:cs="Times New Roman"/>
          <w:sz w:val="24"/>
          <w:szCs w:val="24"/>
        </w:rPr>
        <w:t>При поступлении указанных документов (сведений) в ОМСУ решение о предоставлении (об отказе в предоставлении) муниципальной услуги будет принято и направлено в Ваш адрес в установленные сроки.</w:t>
      </w:r>
    </w:p>
    <w:p w:rsidR="00D92658" w:rsidRPr="005063D7" w:rsidRDefault="00D92658" w:rsidP="00D92658">
      <w:pPr>
        <w:spacing w:after="0" w:line="240" w:lineRule="auto"/>
        <w:jc w:val="both"/>
        <w:rPr>
          <w:rFonts w:ascii="Times New Roman" w:eastAsia="Calibri" w:hAnsi="Times New Roman" w:cs="Times New Roman"/>
          <w:sz w:val="24"/>
          <w:szCs w:val="24"/>
        </w:rPr>
      </w:pPr>
    </w:p>
    <w:p w:rsidR="00D92658" w:rsidRPr="005063D7" w:rsidRDefault="00D92658" w:rsidP="00D92658">
      <w:pPr>
        <w:spacing w:after="0" w:line="240" w:lineRule="auto"/>
        <w:jc w:val="both"/>
        <w:rPr>
          <w:rFonts w:ascii="Times New Roman" w:eastAsia="Calibri" w:hAnsi="Times New Roman" w:cs="Times New Roman"/>
          <w:sz w:val="24"/>
          <w:szCs w:val="24"/>
        </w:rPr>
      </w:pPr>
      <w:r w:rsidRPr="005063D7">
        <w:rPr>
          <w:rFonts w:ascii="Times New Roman" w:eastAsia="Calibri" w:hAnsi="Times New Roman" w:cs="Times New Roman"/>
          <w:sz w:val="24"/>
          <w:szCs w:val="24"/>
        </w:rPr>
        <w:t xml:space="preserve">Наименование должности                                        </w:t>
      </w:r>
    </w:p>
    <w:p w:rsidR="00D92658" w:rsidRPr="005063D7" w:rsidRDefault="00D92658" w:rsidP="00D92658">
      <w:pPr>
        <w:spacing w:after="0" w:line="240" w:lineRule="auto"/>
        <w:jc w:val="both"/>
        <w:rPr>
          <w:rFonts w:ascii="Times New Roman" w:eastAsia="Calibri" w:hAnsi="Times New Roman" w:cs="Times New Roman"/>
          <w:sz w:val="24"/>
          <w:szCs w:val="24"/>
        </w:rPr>
      </w:pPr>
      <w:r w:rsidRPr="005063D7">
        <w:rPr>
          <w:rFonts w:ascii="Times New Roman" w:eastAsia="Calibri" w:hAnsi="Times New Roman" w:cs="Times New Roman"/>
          <w:sz w:val="24"/>
          <w:szCs w:val="24"/>
        </w:rPr>
        <w:t>руководителя ОМСУ                          __________________      _________________________</w:t>
      </w:r>
    </w:p>
    <w:p w:rsidR="00D92658" w:rsidRPr="005063D7" w:rsidRDefault="00D92658" w:rsidP="00D92658">
      <w:pPr>
        <w:spacing w:after="0" w:line="240" w:lineRule="auto"/>
        <w:jc w:val="both"/>
        <w:rPr>
          <w:rFonts w:ascii="Times New Roman" w:eastAsia="Calibri" w:hAnsi="Times New Roman" w:cs="Times New Roman"/>
          <w:sz w:val="24"/>
          <w:szCs w:val="24"/>
          <w:vertAlign w:val="superscript"/>
        </w:rPr>
      </w:pPr>
      <w:r w:rsidRPr="005063D7">
        <w:rPr>
          <w:rFonts w:ascii="Times New Roman" w:eastAsia="Calibri" w:hAnsi="Times New Roman" w:cs="Times New Roman"/>
          <w:sz w:val="24"/>
          <w:szCs w:val="24"/>
          <w:vertAlign w:val="superscript"/>
        </w:rPr>
        <w:t xml:space="preserve">                                                       </w:t>
      </w:r>
      <w:r w:rsidRPr="005063D7">
        <w:rPr>
          <w:rFonts w:ascii="Times New Roman" w:eastAsia="Calibri" w:hAnsi="Times New Roman" w:cs="Times New Roman"/>
          <w:sz w:val="24"/>
          <w:szCs w:val="24"/>
          <w:vertAlign w:val="superscript"/>
        </w:rPr>
        <w:tab/>
        <w:t xml:space="preserve">                                              (подпись) </w:t>
      </w:r>
      <w:r w:rsidRPr="005063D7">
        <w:rPr>
          <w:rFonts w:ascii="Times New Roman" w:eastAsia="Calibri" w:hAnsi="Times New Roman" w:cs="Times New Roman"/>
          <w:sz w:val="24"/>
          <w:szCs w:val="24"/>
          <w:vertAlign w:val="superscript"/>
        </w:rPr>
        <w:tab/>
        <w:t xml:space="preserve">                                          </w:t>
      </w:r>
      <w:proofErr w:type="gramStart"/>
      <w:r w:rsidRPr="005063D7">
        <w:rPr>
          <w:rFonts w:ascii="Times New Roman" w:eastAsia="Calibri" w:hAnsi="Times New Roman" w:cs="Times New Roman"/>
          <w:sz w:val="24"/>
          <w:szCs w:val="24"/>
          <w:vertAlign w:val="superscript"/>
        </w:rPr>
        <w:t xml:space="preserve">   (</w:t>
      </w:r>
      <w:proofErr w:type="gramEnd"/>
      <w:r w:rsidRPr="005063D7">
        <w:rPr>
          <w:rFonts w:ascii="Times New Roman" w:eastAsia="Calibri" w:hAnsi="Times New Roman" w:cs="Times New Roman"/>
          <w:sz w:val="24"/>
          <w:szCs w:val="24"/>
          <w:vertAlign w:val="superscript"/>
        </w:rPr>
        <w:t>фамилия, инициалы)</w:t>
      </w:r>
    </w:p>
    <w:p w:rsidR="00D92658" w:rsidRPr="00D92658" w:rsidRDefault="00D92658" w:rsidP="00D92658">
      <w:pPr>
        <w:spacing w:after="0" w:line="240" w:lineRule="auto"/>
        <w:rPr>
          <w:rFonts w:ascii="Times New Roman" w:eastAsia="Calibri" w:hAnsi="Times New Roman" w:cs="Times New Roman"/>
          <w:sz w:val="24"/>
          <w:szCs w:val="24"/>
        </w:rPr>
      </w:pPr>
      <w:r w:rsidRPr="005063D7">
        <w:rPr>
          <w:rFonts w:ascii="Times New Roman" w:eastAsia="Calibri" w:hAnsi="Times New Roman" w:cs="Times New Roman"/>
          <w:sz w:val="24"/>
          <w:szCs w:val="24"/>
        </w:rPr>
        <w:t xml:space="preserve">  </w:t>
      </w:r>
      <w:proofErr w:type="spellStart"/>
      <w:r w:rsidRPr="005063D7">
        <w:rPr>
          <w:rFonts w:ascii="Times New Roman" w:eastAsia="Calibri" w:hAnsi="Times New Roman" w:cs="Times New Roman"/>
          <w:sz w:val="24"/>
          <w:szCs w:val="24"/>
        </w:rPr>
        <w:t>Исп</w:t>
      </w:r>
      <w:proofErr w:type="spellEnd"/>
    </w:p>
    <w:p w:rsidR="00472F44" w:rsidRPr="00251DFA" w:rsidRDefault="00472F44" w:rsidP="00D92658">
      <w:pPr>
        <w:tabs>
          <w:tab w:val="left" w:pos="1134"/>
        </w:tabs>
        <w:autoSpaceDE w:val="0"/>
        <w:autoSpaceDN w:val="0"/>
        <w:adjustRightInd w:val="0"/>
        <w:spacing w:after="0" w:line="240" w:lineRule="auto"/>
        <w:jc w:val="center"/>
        <w:rPr>
          <w:rFonts w:ascii="Times New Roman" w:hAnsi="Times New Roman" w:cs="Times New Roman"/>
          <w:sz w:val="28"/>
          <w:szCs w:val="28"/>
        </w:rPr>
      </w:pPr>
    </w:p>
    <w:sectPr w:rsidR="00472F44" w:rsidRPr="00251DFA" w:rsidSect="005063D7">
      <w:pgSz w:w="11906" w:h="16838"/>
      <w:pgMar w:top="113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egoe UI">
    <w:panose1 w:val="020B0502040204020203"/>
    <w:charset w:val="CC"/>
    <w:family w:val="swiss"/>
    <w:pitch w:val="variable"/>
    <w:sig w:usb0="E4002EFF" w:usb1="C000E47F"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TimesNewRomanPSMT">
    <w:altName w:val="Times New Roman"/>
    <w:charset w:val="01"/>
    <w:family w:val="roman"/>
    <w:pitch w:val="variable"/>
    <w:sig w:usb0="00000001" w:usb1="00000000" w:usb2="00000000" w:usb3="00000000" w:csb0="00000004" w:csb1="00000000"/>
  </w:font>
  <w:font w:name="font331">
    <w:altName w:val="Times New Roman"/>
    <w:charset w:val="CC"/>
    <w:family w:val="auto"/>
    <w:pitch w:val="variabl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B0263B66"/>
    <w:lvl w:ilvl="0">
      <w:numFmt w:val="bullet"/>
      <w:lvlText w:val="*"/>
      <w:lvlJc w:val="left"/>
    </w:lvl>
  </w:abstractNum>
  <w:abstractNum w:abstractNumId="1" w15:restartNumberingAfterBreak="0">
    <w:nsid w:val="08A718E8"/>
    <w:multiLevelType w:val="hybridMultilevel"/>
    <w:tmpl w:val="41EA2800"/>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B629C7"/>
    <w:multiLevelType w:val="hybridMultilevel"/>
    <w:tmpl w:val="6DC8EE90"/>
    <w:lvl w:ilvl="0" w:tplc="35EE45BA">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73576A2"/>
    <w:multiLevelType w:val="hybridMultilevel"/>
    <w:tmpl w:val="E416B054"/>
    <w:lvl w:ilvl="0" w:tplc="F06297F6">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 w15:restartNumberingAfterBreak="0">
    <w:nsid w:val="1A92197E"/>
    <w:multiLevelType w:val="hybridMultilevel"/>
    <w:tmpl w:val="554CCE18"/>
    <w:lvl w:ilvl="0" w:tplc="D982F42C">
      <w:start w:val="1"/>
      <w:numFmt w:val="bullet"/>
      <w:lvlText w:val="-"/>
      <w:lvlJc w:val="left"/>
      <w:pPr>
        <w:ind w:left="1287" w:hanging="360"/>
      </w:pPr>
      <w:rPr>
        <w:rFonts w:ascii="Segoe UI" w:hAnsi="Segoe U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214C19E3"/>
    <w:multiLevelType w:val="singleLevel"/>
    <w:tmpl w:val="8B34F08E"/>
    <w:lvl w:ilvl="0">
      <w:start w:val="1"/>
      <w:numFmt w:val="decimal"/>
      <w:lvlText w:val="%1."/>
      <w:legacy w:legacy="1" w:legacySpace="0" w:legacyIndent="235"/>
      <w:lvlJc w:val="left"/>
      <w:rPr>
        <w:rFonts w:ascii="Times New Roman" w:hAnsi="Times New Roman" w:cs="Times New Roman" w:hint="default"/>
      </w:rPr>
    </w:lvl>
  </w:abstractNum>
  <w:abstractNum w:abstractNumId="7" w15:restartNumberingAfterBreak="0">
    <w:nsid w:val="21B004A5"/>
    <w:multiLevelType w:val="hybridMultilevel"/>
    <w:tmpl w:val="F9F0F026"/>
    <w:lvl w:ilvl="0" w:tplc="7BCCBD26">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8661283"/>
    <w:multiLevelType w:val="hybridMultilevel"/>
    <w:tmpl w:val="DA883D96"/>
    <w:lvl w:ilvl="0" w:tplc="CB7E4B5E">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9" w15:restartNumberingAfterBreak="0">
    <w:nsid w:val="2C8761E2"/>
    <w:multiLevelType w:val="hybridMultilevel"/>
    <w:tmpl w:val="BD9207FE"/>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CC53AAA"/>
    <w:multiLevelType w:val="multilevel"/>
    <w:tmpl w:val="020E458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1" w15:restartNumberingAfterBreak="0">
    <w:nsid w:val="34B70E50"/>
    <w:multiLevelType w:val="singleLevel"/>
    <w:tmpl w:val="0419000F"/>
    <w:lvl w:ilvl="0">
      <w:start w:val="1"/>
      <w:numFmt w:val="decimal"/>
      <w:lvlText w:val="%1."/>
      <w:lvlJc w:val="left"/>
      <w:pPr>
        <w:tabs>
          <w:tab w:val="num" w:pos="360"/>
        </w:tabs>
        <w:ind w:left="360" w:hanging="360"/>
      </w:pPr>
    </w:lvl>
  </w:abstractNum>
  <w:abstractNum w:abstractNumId="12"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8915650"/>
    <w:multiLevelType w:val="hybridMultilevel"/>
    <w:tmpl w:val="F44EF324"/>
    <w:lvl w:ilvl="0" w:tplc="F06297F6">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4" w15:restartNumberingAfterBreak="0">
    <w:nsid w:val="3E3B2210"/>
    <w:multiLevelType w:val="hybridMultilevel"/>
    <w:tmpl w:val="F006D6EA"/>
    <w:lvl w:ilvl="0" w:tplc="F06297F6">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5" w15:restartNumberingAfterBreak="0">
    <w:nsid w:val="3F06119E"/>
    <w:multiLevelType w:val="hybridMultilevel"/>
    <w:tmpl w:val="63227E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08B4C19"/>
    <w:multiLevelType w:val="hybridMultilevel"/>
    <w:tmpl w:val="D12E6148"/>
    <w:lvl w:ilvl="0" w:tplc="0324C69C">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7" w15:restartNumberingAfterBreak="0">
    <w:nsid w:val="435D1175"/>
    <w:multiLevelType w:val="hybridMultilevel"/>
    <w:tmpl w:val="E502FEBC"/>
    <w:lvl w:ilvl="0" w:tplc="D982F42C">
      <w:start w:val="1"/>
      <w:numFmt w:val="bullet"/>
      <w:lvlText w:val="-"/>
      <w:lvlJc w:val="left"/>
      <w:pPr>
        <w:ind w:left="1353"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534E1BB9"/>
    <w:multiLevelType w:val="hybridMultilevel"/>
    <w:tmpl w:val="67ACB506"/>
    <w:lvl w:ilvl="0" w:tplc="4DA62B4E">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19" w15:restartNumberingAfterBreak="0">
    <w:nsid w:val="62010A7A"/>
    <w:multiLevelType w:val="hybridMultilevel"/>
    <w:tmpl w:val="2D3E3364"/>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6729516B"/>
    <w:multiLevelType w:val="singleLevel"/>
    <w:tmpl w:val="67745650"/>
    <w:lvl w:ilvl="0">
      <w:start w:val="2"/>
      <w:numFmt w:val="decimal"/>
      <w:lvlText w:val="%1)"/>
      <w:legacy w:legacy="1" w:legacySpace="0" w:legacyIndent="374"/>
      <w:lvlJc w:val="left"/>
      <w:rPr>
        <w:rFonts w:ascii="Times New Roman" w:hAnsi="Times New Roman" w:cs="Times New Roman" w:hint="default"/>
      </w:rPr>
    </w:lvl>
  </w:abstractNum>
  <w:abstractNum w:abstractNumId="21" w15:restartNumberingAfterBreak="0">
    <w:nsid w:val="6C0E1261"/>
    <w:multiLevelType w:val="hybridMultilevel"/>
    <w:tmpl w:val="901628BE"/>
    <w:lvl w:ilvl="0" w:tplc="6A10645A">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2" w15:restartNumberingAfterBreak="0">
    <w:nsid w:val="6E0E681E"/>
    <w:multiLevelType w:val="hybridMultilevel"/>
    <w:tmpl w:val="09D443BA"/>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70DD2BEC"/>
    <w:multiLevelType w:val="hybridMultilevel"/>
    <w:tmpl w:val="939C57C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7CAB7E89"/>
    <w:multiLevelType w:val="hybridMultilevel"/>
    <w:tmpl w:val="65A01AF6"/>
    <w:lvl w:ilvl="0" w:tplc="4DA62B4E">
      <w:start w:val="1"/>
      <w:numFmt w:val="bullet"/>
      <w:lvlText w:val=""/>
      <w:lvlJc w:val="left"/>
      <w:pPr>
        <w:ind w:left="928" w:hanging="360"/>
      </w:pPr>
      <w:rPr>
        <w:rFonts w:ascii="Symbol" w:hAnsi="Symbol" w:cs="Symbol" w:hint="default"/>
      </w:rPr>
    </w:lvl>
    <w:lvl w:ilvl="1" w:tplc="04190003">
      <w:start w:val="1"/>
      <w:numFmt w:val="bullet"/>
      <w:lvlText w:val="o"/>
      <w:lvlJc w:val="left"/>
      <w:pPr>
        <w:ind w:left="1648" w:hanging="360"/>
      </w:pPr>
      <w:rPr>
        <w:rFonts w:ascii="Courier New" w:hAnsi="Courier New" w:cs="Courier New" w:hint="default"/>
      </w:rPr>
    </w:lvl>
    <w:lvl w:ilvl="2" w:tplc="04190005">
      <w:start w:val="1"/>
      <w:numFmt w:val="bullet"/>
      <w:lvlText w:val=""/>
      <w:lvlJc w:val="left"/>
      <w:pPr>
        <w:ind w:left="2368" w:hanging="360"/>
      </w:pPr>
      <w:rPr>
        <w:rFonts w:ascii="Wingdings" w:hAnsi="Wingdings" w:cs="Wingdings" w:hint="default"/>
      </w:rPr>
    </w:lvl>
    <w:lvl w:ilvl="3" w:tplc="04190001">
      <w:start w:val="1"/>
      <w:numFmt w:val="bullet"/>
      <w:lvlText w:val=""/>
      <w:lvlJc w:val="left"/>
      <w:pPr>
        <w:ind w:left="3088" w:hanging="360"/>
      </w:pPr>
      <w:rPr>
        <w:rFonts w:ascii="Symbol" w:hAnsi="Symbol" w:cs="Symbol" w:hint="default"/>
      </w:rPr>
    </w:lvl>
    <w:lvl w:ilvl="4" w:tplc="04190003">
      <w:start w:val="1"/>
      <w:numFmt w:val="bullet"/>
      <w:lvlText w:val="o"/>
      <w:lvlJc w:val="left"/>
      <w:pPr>
        <w:ind w:left="3808" w:hanging="360"/>
      </w:pPr>
      <w:rPr>
        <w:rFonts w:ascii="Courier New" w:hAnsi="Courier New" w:cs="Courier New" w:hint="default"/>
      </w:rPr>
    </w:lvl>
    <w:lvl w:ilvl="5" w:tplc="04190005">
      <w:start w:val="1"/>
      <w:numFmt w:val="bullet"/>
      <w:lvlText w:val=""/>
      <w:lvlJc w:val="left"/>
      <w:pPr>
        <w:ind w:left="4528" w:hanging="360"/>
      </w:pPr>
      <w:rPr>
        <w:rFonts w:ascii="Wingdings" w:hAnsi="Wingdings" w:cs="Wingdings" w:hint="default"/>
      </w:rPr>
    </w:lvl>
    <w:lvl w:ilvl="6" w:tplc="04190001">
      <w:start w:val="1"/>
      <w:numFmt w:val="bullet"/>
      <w:lvlText w:val=""/>
      <w:lvlJc w:val="left"/>
      <w:pPr>
        <w:ind w:left="5248" w:hanging="360"/>
      </w:pPr>
      <w:rPr>
        <w:rFonts w:ascii="Symbol" w:hAnsi="Symbol" w:cs="Symbol" w:hint="default"/>
      </w:rPr>
    </w:lvl>
    <w:lvl w:ilvl="7" w:tplc="04190003">
      <w:start w:val="1"/>
      <w:numFmt w:val="bullet"/>
      <w:lvlText w:val="o"/>
      <w:lvlJc w:val="left"/>
      <w:pPr>
        <w:ind w:left="5968" w:hanging="360"/>
      </w:pPr>
      <w:rPr>
        <w:rFonts w:ascii="Courier New" w:hAnsi="Courier New" w:cs="Courier New" w:hint="default"/>
      </w:rPr>
    </w:lvl>
    <w:lvl w:ilvl="8" w:tplc="04190005">
      <w:start w:val="1"/>
      <w:numFmt w:val="bullet"/>
      <w:lvlText w:val=""/>
      <w:lvlJc w:val="left"/>
      <w:pPr>
        <w:ind w:left="6688" w:hanging="360"/>
      </w:pPr>
      <w:rPr>
        <w:rFonts w:ascii="Wingdings" w:hAnsi="Wingdings" w:cs="Wingdings" w:hint="default"/>
      </w:rPr>
    </w:lvl>
  </w:abstractNum>
  <w:abstractNum w:abstractNumId="25" w15:restartNumberingAfterBreak="0">
    <w:nsid w:val="7D5916AE"/>
    <w:multiLevelType w:val="hybridMultilevel"/>
    <w:tmpl w:val="45DA15E0"/>
    <w:lvl w:ilvl="0" w:tplc="FB708DB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0"/>
  </w:num>
  <w:num w:numId="3">
    <w:abstractNumId w:val="18"/>
  </w:num>
  <w:num w:numId="4">
    <w:abstractNumId w:val="24"/>
  </w:num>
  <w:num w:numId="5">
    <w:abstractNumId w:val="4"/>
  </w:num>
  <w:num w:numId="6">
    <w:abstractNumId w:val="21"/>
  </w:num>
  <w:num w:numId="7">
    <w:abstractNumId w:val="13"/>
  </w:num>
  <w:num w:numId="8">
    <w:abstractNumId w:val="14"/>
  </w:num>
  <w:num w:numId="9">
    <w:abstractNumId w:val="20"/>
  </w:num>
  <w:num w:numId="10">
    <w:abstractNumId w:val="0"/>
    <w:lvlOverride w:ilvl="0">
      <w:lvl w:ilvl="0">
        <w:numFmt w:val="bullet"/>
        <w:lvlText w:val="-"/>
        <w:legacy w:legacy="1" w:legacySpace="0" w:legacyIndent="168"/>
        <w:lvlJc w:val="left"/>
        <w:rPr>
          <w:rFonts w:ascii="Times New Roman" w:hAnsi="Times New Roman" w:cs="Times New Roman" w:hint="default"/>
        </w:rPr>
      </w:lvl>
    </w:lvlOverride>
  </w:num>
  <w:num w:numId="11">
    <w:abstractNumId w:val="0"/>
    <w:lvlOverride w:ilvl="0">
      <w:lvl w:ilvl="0">
        <w:numFmt w:val="bullet"/>
        <w:lvlText w:val="-"/>
        <w:legacy w:legacy="1" w:legacySpace="0" w:legacyIndent="135"/>
        <w:lvlJc w:val="left"/>
        <w:rPr>
          <w:rFonts w:ascii="Times New Roman" w:hAnsi="Times New Roman" w:cs="Times New Roman" w:hint="default"/>
        </w:rPr>
      </w:lvl>
    </w:lvlOverride>
  </w:num>
  <w:num w:numId="12">
    <w:abstractNumId w:val="6"/>
  </w:num>
  <w:num w:numId="13">
    <w:abstractNumId w:val="0"/>
    <w:lvlOverride w:ilvl="0">
      <w:lvl w:ilvl="0">
        <w:numFmt w:val="bullet"/>
        <w:lvlText w:val="-"/>
        <w:legacy w:legacy="1" w:legacySpace="0" w:legacyIndent="264"/>
        <w:lvlJc w:val="left"/>
        <w:rPr>
          <w:rFonts w:ascii="Times New Roman" w:hAnsi="Times New Roman" w:cs="Times New Roman" w:hint="default"/>
        </w:rPr>
      </w:lvl>
    </w:lvlOverride>
  </w:num>
  <w:num w:numId="14">
    <w:abstractNumId w:val="0"/>
    <w:lvlOverride w:ilvl="0">
      <w:lvl w:ilvl="0">
        <w:numFmt w:val="bullet"/>
        <w:lvlText w:val="-"/>
        <w:legacy w:legacy="1" w:legacySpace="0" w:legacyIndent="178"/>
        <w:lvlJc w:val="left"/>
        <w:rPr>
          <w:rFonts w:ascii="Times New Roman" w:hAnsi="Times New Roman" w:cs="Times New Roman" w:hint="default"/>
        </w:rPr>
      </w:lvl>
    </w:lvlOverride>
  </w:num>
  <w:num w:numId="15">
    <w:abstractNumId w:val="12"/>
  </w:num>
  <w:num w:numId="16">
    <w:abstractNumId w:val="2"/>
  </w:num>
  <w:num w:numId="17">
    <w:abstractNumId w:val="19"/>
  </w:num>
  <w:num w:numId="18">
    <w:abstractNumId w:val="22"/>
  </w:num>
  <w:num w:numId="19">
    <w:abstractNumId w:val="17"/>
  </w:num>
  <w:num w:numId="20">
    <w:abstractNumId w:val="9"/>
  </w:num>
  <w:num w:numId="21">
    <w:abstractNumId w:val="1"/>
  </w:num>
  <w:num w:numId="22">
    <w:abstractNumId w:val="5"/>
  </w:num>
  <w:num w:numId="23">
    <w:abstractNumId w:val="23"/>
  </w:num>
  <w:num w:numId="24">
    <w:abstractNumId w:val="15"/>
  </w:num>
  <w:num w:numId="25">
    <w:abstractNumId w:val="3"/>
  </w:num>
  <w:num w:numId="26">
    <w:abstractNumId w:val="25"/>
  </w:num>
  <w:num w:numId="27">
    <w:abstractNumId w:val="7"/>
  </w:num>
  <w:num w:numId="28">
    <w:abstractNumId w:val="16"/>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2F44"/>
    <w:rsid w:val="0007342A"/>
    <w:rsid w:val="00186ED1"/>
    <w:rsid w:val="001A44F3"/>
    <w:rsid w:val="001E593C"/>
    <w:rsid w:val="00244B0B"/>
    <w:rsid w:val="00244B75"/>
    <w:rsid w:val="00251DFA"/>
    <w:rsid w:val="002618EF"/>
    <w:rsid w:val="002E3226"/>
    <w:rsid w:val="00327AC4"/>
    <w:rsid w:val="00360052"/>
    <w:rsid w:val="00472F44"/>
    <w:rsid w:val="005063D7"/>
    <w:rsid w:val="005B1673"/>
    <w:rsid w:val="006A30E0"/>
    <w:rsid w:val="00743073"/>
    <w:rsid w:val="007D3E25"/>
    <w:rsid w:val="00805186"/>
    <w:rsid w:val="00924BB8"/>
    <w:rsid w:val="00A31AA5"/>
    <w:rsid w:val="00A356E9"/>
    <w:rsid w:val="00B3155C"/>
    <w:rsid w:val="00B63019"/>
    <w:rsid w:val="00BD7FBE"/>
    <w:rsid w:val="00C75427"/>
    <w:rsid w:val="00D6721C"/>
    <w:rsid w:val="00D83E89"/>
    <w:rsid w:val="00D92658"/>
    <w:rsid w:val="00DB1ADB"/>
    <w:rsid w:val="00DC3CAB"/>
    <w:rsid w:val="00E97D5B"/>
    <w:rsid w:val="00EA5662"/>
    <w:rsid w:val="00F602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9F1F441-3086-4C44-9150-7DD1EAC9A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3073"/>
  </w:style>
  <w:style w:type="paragraph" w:styleId="1">
    <w:name w:val="heading 1"/>
    <w:basedOn w:val="a"/>
    <w:next w:val="a"/>
    <w:link w:val="10"/>
    <w:uiPriority w:val="9"/>
    <w:qFormat/>
    <w:rsid w:val="00472F44"/>
    <w:pPr>
      <w:keepNext/>
      <w:keepLines/>
      <w:spacing w:before="480" w:after="0" w:line="276" w:lineRule="auto"/>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9"/>
    <w:qFormat/>
    <w:rsid w:val="00472F44"/>
    <w:pPr>
      <w:keepNext/>
      <w:spacing w:after="0" w:line="240" w:lineRule="auto"/>
      <w:jc w:val="center"/>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uiPriority w:val="99"/>
    <w:qFormat/>
    <w:rsid w:val="00472F44"/>
    <w:pPr>
      <w:keepNext/>
      <w:spacing w:after="0" w:line="240" w:lineRule="auto"/>
      <w:jc w:val="center"/>
      <w:outlineLvl w:val="2"/>
    </w:pPr>
    <w:rPr>
      <w:rFonts w:ascii="Times New Roman" w:eastAsia="Times New Roman" w:hAnsi="Times New Roman" w:cs="Times New Roman"/>
      <w:b/>
      <w:bCs/>
      <w:caps/>
      <w:spacing w:val="20"/>
      <w:sz w:val="32"/>
      <w:szCs w:val="32"/>
      <w:lang w:eastAsia="ru-RU"/>
    </w:rPr>
  </w:style>
  <w:style w:type="paragraph" w:styleId="4">
    <w:name w:val="heading 4"/>
    <w:basedOn w:val="a"/>
    <w:next w:val="a"/>
    <w:link w:val="40"/>
    <w:uiPriority w:val="99"/>
    <w:qFormat/>
    <w:rsid w:val="00472F44"/>
    <w:pPr>
      <w:keepNext/>
      <w:keepLines/>
      <w:spacing w:before="200" w:after="0" w:line="240" w:lineRule="auto"/>
      <w:outlineLvl w:val="3"/>
    </w:pPr>
    <w:rPr>
      <w:rFonts w:ascii="Cambria" w:eastAsia="Times New Roman" w:hAnsi="Cambria" w:cs="Cambria"/>
      <w:b/>
      <w:bCs/>
      <w:i/>
      <w:iCs/>
      <w:color w:val="4F81BD"/>
      <w:sz w:val="20"/>
      <w:szCs w:val="20"/>
      <w:lang w:eastAsia="ru-RU"/>
    </w:rPr>
  </w:style>
  <w:style w:type="paragraph" w:styleId="5">
    <w:name w:val="heading 5"/>
    <w:basedOn w:val="a"/>
    <w:next w:val="a"/>
    <w:link w:val="50"/>
    <w:uiPriority w:val="99"/>
    <w:qFormat/>
    <w:rsid w:val="00472F44"/>
    <w:pPr>
      <w:keepNext/>
      <w:spacing w:after="0" w:line="240" w:lineRule="auto"/>
      <w:jc w:val="right"/>
      <w:outlineLvl w:val="4"/>
    </w:pPr>
    <w:rPr>
      <w:rFonts w:ascii="Times New Roman" w:eastAsia="Times New Roman" w:hAnsi="Times New Roman" w:cs="Times New Roman"/>
      <w:b/>
      <w:bCs/>
      <w:spacing w:val="20"/>
      <w:sz w:val="32"/>
      <w:szCs w:val="32"/>
      <w:u w:val="single"/>
      <w:lang w:eastAsia="ru-RU"/>
    </w:rPr>
  </w:style>
  <w:style w:type="paragraph" w:styleId="6">
    <w:name w:val="heading 6"/>
    <w:basedOn w:val="a"/>
    <w:next w:val="a"/>
    <w:link w:val="60"/>
    <w:uiPriority w:val="9"/>
    <w:unhideWhenUsed/>
    <w:qFormat/>
    <w:rsid w:val="00472F44"/>
    <w:pPr>
      <w:keepNext/>
      <w:keepLines/>
      <w:spacing w:before="200" w:after="0" w:line="276" w:lineRule="auto"/>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0"/>
    <w:uiPriority w:val="9"/>
    <w:unhideWhenUsed/>
    <w:qFormat/>
    <w:rsid w:val="00743073"/>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0"/>
    <w:uiPriority w:val="9"/>
    <w:unhideWhenUsed/>
    <w:qFormat/>
    <w:rsid w:val="00743073"/>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uiPriority w:val="9"/>
    <w:unhideWhenUsed/>
    <w:qFormat/>
    <w:rsid w:val="00743073"/>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72F44"/>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9"/>
    <w:rsid w:val="00472F44"/>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uiPriority w:val="99"/>
    <w:rsid w:val="00472F44"/>
    <w:rPr>
      <w:rFonts w:ascii="Times New Roman" w:eastAsia="Times New Roman" w:hAnsi="Times New Roman" w:cs="Times New Roman"/>
      <w:b/>
      <w:bCs/>
      <w:caps/>
      <w:spacing w:val="20"/>
      <w:sz w:val="32"/>
      <w:szCs w:val="32"/>
      <w:lang w:eastAsia="ru-RU"/>
    </w:rPr>
  </w:style>
  <w:style w:type="character" w:customStyle="1" w:styleId="40">
    <w:name w:val="Заголовок 4 Знак"/>
    <w:basedOn w:val="a0"/>
    <w:link w:val="4"/>
    <w:uiPriority w:val="99"/>
    <w:rsid w:val="00472F44"/>
    <w:rPr>
      <w:rFonts w:ascii="Cambria" w:eastAsia="Times New Roman" w:hAnsi="Cambria" w:cs="Cambria"/>
      <w:b/>
      <w:bCs/>
      <w:i/>
      <w:iCs/>
      <w:color w:val="4F81BD"/>
      <w:sz w:val="20"/>
      <w:szCs w:val="20"/>
      <w:lang w:eastAsia="ru-RU"/>
    </w:rPr>
  </w:style>
  <w:style w:type="character" w:customStyle="1" w:styleId="50">
    <w:name w:val="Заголовок 5 Знак"/>
    <w:basedOn w:val="a0"/>
    <w:link w:val="5"/>
    <w:uiPriority w:val="99"/>
    <w:rsid w:val="00472F44"/>
    <w:rPr>
      <w:rFonts w:ascii="Times New Roman" w:eastAsia="Times New Roman" w:hAnsi="Times New Roman" w:cs="Times New Roman"/>
      <w:b/>
      <w:bCs/>
      <w:spacing w:val="20"/>
      <w:sz w:val="32"/>
      <w:szCs w:val="32"/>
      <w:u w:val="single"/>
      <w:lang w:eastAsia="ru-RU"/>
    </w:rPr>
  </w:style>
  <w:style w:type="character" w:customStyle="1" w:styleId="60">
    <w:name w:val="Заголовок 6 Знак"/>
    <w:basedOn w:val="a0"/>
    <w:link w:val="6"/>
    <w:uiPriority w:val="9"/>
    <w:rsid w:val="00472F44"/>
    <w:rPr>
      <w:rFonts w:asciiTheme="majorHAnsi" w:eastAsiaTheme="majorEastAsia" w:hAnsiTheme="majorHAnsi" w:cstheme="majorBidi"/>
      <w:i/>
      <w:iCs/>
      <w:color w:val="1F4D78" w:themeColor="accent1" w:themeShade="7F"/>
    </w:rPr>
  </w:style>
  <w:style w:type="paragraph" w:styleId="a3">
    <w:name w:val="List Paragraph"/>
    <w:basedOn w:val="a"/>
    <w:uiPriority w:val="99"/>
    <w:qFormat/>
    <w:rsid w:val="00472F44"/>
    <w:pPr>
      <w:spacing w:after="0" w:line="276" w:lineRule="auto"/>
      <w:ind w:left="720"/>
    </w:pPr>
    <w:rPr>
      <w:rFonts w:ascii="Calibri" w:eastAsia="Calibri" w:hAnsi="Calibri" w:cs="Calibri"/>
    </w:rPr>
  </w:style>
  <w:style w:type="character" w:styleId="a4">
    <w:name w:val="Hyperlink"/>
    <w:basedOn w:val="a0"/>
    <w:uiPriority w:val="99"/>
    <w:rsid w:val="00472F44"/>
    <w:rPr>
      <w:color w:val="0000FF"/>
      <w:u w:val="single"/>
    </w:rPr>
  </w:style>
  <w:style w:type="paragraph" w:styleId="a5">
    <w:name w:val="Normal (Web)"/>
    <w:basedOn w:val="a"/>
    <w:uiPriority w:val="99"/>
    <w:rsid w:val="00472F44"/>
    <w:pPr>
      <w:spacing w:before="100" w:beforeAutospacing="1" w:after="100" w:afterAutospacing="1" w:line="240" w:lineRule="auto"/>
    </w:pPr>
    <w:rPr>
      <w:rFonts w:ascii="Arial" w:eastAsia="Times New Roman" w:hAnsi="Arial" w:cs="Arial"/>
      <w:color w:val="4C4C4C"/>
      <w:sz w:val="16"/>
      <w:szCs w:val="16"/>
      <w:lang w:eastAsia="ru-RU"/>
    </w:rPr>
  </w:style>
  <w:style w:type="paragraph" w:customStyle="1" w:styleId="ConsPlusNormal">
    <w:name w:val="ConsPlusNormal"/>
    <w:link w:val="ConsPlusNormal0"/>
    <w:rsid w:val="00472F4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472F44"/>
    <w:rPr>
      <w:rFonts w:ascii="Arial" w:eastAsia="Times New Roman" w:hAnsi="Arial" w:cs="Arial"/>
      <w:sz w:val="20"/>
      <w:szCs w:val="20"/>
      <w:lang w:eastAsia="ru-RU"/>
    </w:rPr>
  </w:style>
  <w:style w:type="paragraph" w:customStyle="1" w:styleId="11">
    <w:name w:val="Обычный1"/>
    <w:uiPriority w:val="99"/>
    <w:rsid w:val="00472F44"/>
    <w:pPr>
      <w:snapToGrid w:val="0"/>
      <w:spacing w:after="0" w:line="240" w:lineRule="auto"/>
    </w:pPr>
    <w:rPr>
      <w:rFonts w:ascii="Arial" w:eastAsia="Times New Roman" w:hAnsi="Arial" w:cs="Arial"/>
      <w:sz w:val="18"/>
      <w:szCs w:val="18"/>
      <w:lang w:eastAsia="ru-RU"/>
    </w:rPr>
  </w:style>
  <w:style w:type="paragraph" w:customStyle="1" w:styleId="Heading">
    <w:name w:val="Heading"/>
    <w:uiPriority w:val="99"/>
    <w:rsid w:val="00472F44"/>
    <w:pPr>
      <w:snapToGrid w:val="0"/>
      <w:spacing w:after="0" w:line="240" w:lineRule="auto"/>
    </w:pPr>
    <w:rPr>
      <w:rFonts w:ascii="Arial" w:eastAsia="Times New Roman" w:hAnsi="Arial" w:cs="Arial"/>
      <w:b/>
      <w:bCs/>
      <w:lang w:eastAsia="ru-RU"/>
    </w:rPr>
  </w:style>
  <w:style w:type="paragraph" w:customStyle="1" w:styleId="Preformat">
    <w:name w:val="Preformat"/>
    <w:uiPriority w:val="99"/>
    <w:rsid w:val="00472F44"/>
    <w:pPr>
      <w:snapToGrid w:val="0"/>
      <w:spacing w:after="0" w:line="240" w:lineRule="auto"/>
    </w:pPr>
    <w:rPr>
      <w:rFonts w:ascii="Courier New" w:eastAsia="Times New Roman" w:hAnsi="Courier New" w:cs="Courier New"/>
      <w:sz w:val="20"/>
      <w:szCs w:val="20"/>
      <w:lang w:eastAsia="ru-RU"/>
    </w:rPr>
  </w:style>
  <w:style w:type="paragraph" w:customStyle="1" w:styleId="ConsPlusNonformat">
    <w:name w:val="ConsPlusNonformat"/>
    <w:uiPriority w:val="99"/>
    <w:rsid w:val="00472F4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formattext">
    <w:name w:val="formattext"/>
    <w:rsid w:val="00472F44"/>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styleId="a6">
    <w:name w:val="Body Text Indent"/>
    <w:basedOn w:val="a"/>
    <w:link w:val="a7"/>
    <w:uiPriority w:val="99"/>
    <w:rsid w:val="00472F44"/>
    <w:pPr>
      <w:spacing w:after="0" w:line="240" w:lineRule="auto"/>
      <w:ind w:firstLine="709"/>
      <w:jc w:val="both"/>
    </w:pPr>
    <w:rPr>
      <w:rFonts w:ascii="Times New Roman CYR" w:eastAsia="Times New Roman" w:hAnsi="Times New Roman CYR" w:cs="Times New Roman CYR"/>
      <w:sz w:val="20"/>
      <w:szCs w:val="20"/>
      <w:lang w:eastAsia="ru-RU"/>
    </w:rPr>
  </w:style>
  <w:style w:type="character" w:customStyle="1" w:styleId="a7">
    <w:name w:val="Основной текст с отступом Знак"/>
    <w:basedOn w:val="a0"/>
    <w:link w:val="a6"/>
    <w:uiPriority w:val="99"/>
    <w:rsid w:val="00472F44"/>
    <w:rPr>
      <w:rFonts w:ascii="Times New Roman CYR" w:eastAsia="Times New Roman" w:hAnsi="Times New Roman CYR" w:cs="Times New Roman CYR"/>
      <w:sz w:val="20"/>
      <w:szCs w:val="20"/>
      <w:lang w:eastAsia="ru-RU"/>
    </w:rPr>
  </w:style>
  <w:style w:type="paragraph" w:styleId="a8">
    <w:name w:val="No Spacing"/>
    <w:uiPriority w:val="99"/>
    <w:qFormat/>
    <w:rsid w:val="00472F44"/>
    <w:pPr>
      <w:spacing w:after="0" w:line="240" w:lineRule="auto"/>
    </w:pPr>
    <w:rPr>
      <w:rFonts w:ascii="Times New Roman" w:eastAsia="Times New Roman" w:hAnsi="Times New Roman" w:cs="Times New Roman"/>
      <w:sz w:val="20"/>
      <w:szCs w:val="20"/>
      <w:lang w:eastAsia="ru-RU"/>
    </w:rPr>
  </w:style>
  <w:style w:type="paragraph" w:customStyle="1" w:styleId="headertext">
    <w:name w:val="headertext"/>
    <w:uiPriority w:val="99"/>
    <w:rsid w:val="00472F44"/>
    <w:pPr>
      <w:widowControl w:val="0"/>
      <w:autoSpaceDE w:val="0"/>
      <w:autoSpaceDN w:val="0"/>
      <w:adjustRightInd w:val="0"/>
      <w:spacing w:after="0" w:line="240" w:lineRule="auto"/>
    </w:pPr>
    <w:rPr>
      <w:rFonts w:ascii="Arial" w:eastAsia="Times New Roman" w:hAnsi="Arial" w:cs="Arial"/>
      <w:b/>
      <w:bCs/>
      <w:lang w:eastAsia="ru-RU"/>
    </w:rPr>
  </w:style>
  <w:style w:type="character" w:styleId="a9">
    <w:name w:val="Emphasis"/>
    <w:basedOn w:val="a0"/>
    <w:uiPriority w:val="99"/>
    <w:qFormat/>
    <w:rsid w:val="00472F44"/>
    <w:rPr>
      <w:i/>
      <w:iCs/>
    </w:rPr>
  </w:style>
  <w:style w:type="paragraph" w:styleId="aa">
    <w:name w:val="header"/>
    <w:basedOn w:val="a"/>
    <w:link w:val="ab"/>
    <w:uiPriority w:val="99"/>
    <w:rsid w:val="00472F44"/>
    <w:pPr>
      <w:tabs>
        <w:tab w:val="center" w:pos="4677"/>
        <w:tab w:val="right" w:pos="9355"/>
      </w:tabs>
      <w:spacing w:after="0" w:line="240" w:lineRule="auto"/>
    </w:pPr>
    <w:rPr>
      <w:rFonts w:ascii="Calibri" w:eastAsia="Calibri" w:hAnsi="Calibri" w:cs="Calibri"/>
    </w:rPr>
  </w:style>
  <w:style w:type="character" w:customStyle="1" w:styleId="ab">
    <w:name w:val="Верхний колонтитул Знак"/>
    <w:basedOn w:val="a0"/>
    <w:link w:val="aa"/>
    <w:uiPriority w:val="99"/>
    <w:rsid w:val="00472F44"/>
    <w:rPr>
      <w:rFonts w:ascii="Calibri" w:eastAsia="Calibri" w:hAnsi="Calibri" w:cs="Calibri"/>
    </w:rPr>
  </w:style>
  <w:style w:type="paragraph" w:styleId="ac">
    <w:name w:val="footer"/>
    <w:basedOn w:val="a"/>
    <w:link w:val="ad"/>
    <w:uiPriority w:val="99"/>
    <w:rsid w:val="00472F44"/>
    <w:pPr>
      <w:tabs>
        <w:tab w:val="center" w:pos="4677"/>
        <w:tab w:val="right" w:pos="9355"/>
      </w:tabs>
      <w:spacing w:after="0" w:line="240" w:lineRule="auto"/>
    </w:pPr>
    <w:rPr>
      <w:rFonts w:ascii="Calibri" w:eastAsia="Calibri" w:hAnsi="Calibri" w:cs="Calibri"/>
    </w:rPr>
  </w:style>
  <w:style w:type="character" w:customStyle="1" w:styleId="ad">
    <w:name w:val="Нижний колонтитул Знак"/>
    <w:basedOn w:val="a0"/>
    <w:link w:val="ac"/>
    <w:uiPriority w:val="99"/>
    <w:rsid w:val="00472F44"/>
    <w:rPr>
      <w:rFonts w:ascii="Calibri" w:eastAsia="Calibri" w:hAnsi="Calibri" w:cs="Calibri"/>
    </w:rPr>
  </w:style>
  <w:style w:type="paragraph" w:styleId="ae">
    <w:name w:val="footnote text"/>
    <w:basedOn w:val="a"/>
    <w:link w:val="af"/>
    <w:uiPriority w:val="99"/>
    <w:rsid w:val="00472F44"/>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
    <w:name w:val="Текст сноски Знак"/>
    <w:basedOn w:val="a0"/>
    <w:link w:val="ae"/>
    <w:uiPriority w:val="99"/>
    <w:rsid w:val="00472F44"/>
    <w:rPr>
      <w:rFonts w:ascii="Times New Roman" w:eastAsia="Times New Roman" w:hAnsi="Times New Roman" w:cs="Times New Roman"/>
      <w:sz w:val="20"/>
      <w:szCs w:val="20"/>
      <w:lang w:eastAsia="ru-RU"/>
    </w:rPr>
  </w:style>
  <w:style w:type="character" w:styleId="af0">
    <w:name w:val="footnote reference"/>
    <w:basedOn w:val="a0"/>
    <w:uiPriority w:val="99"/>
    <w:rsid w:val="00472F44"/>
    <w:rPr>
      <w:vertAlign w:val="superscript"/>
    </w:rPr>
  </w:style>
  <w:style w:type="character" w:customStyle="1" w:styleId="af1">
    <w:name w:val="Текст выноски Знак"/>
    <w:basedOn w:val="a0"/>
    <w:link w:val="af2"/>
    <w:uiPriority w:val="99"/>
    <w:semiHidden/>
    <w:rsid w:val="00472F44"/>
    <w:rPr>
      <w:rFonts w:ascii="Tahoma" w:eastAsia="Calibri" w:hAnsi="Tahoma" w:cs="Tahoma"/>
      <w:sz w:val="16"/>
      <w:szCs w:val="16"/>
    </w:rPr>
  </w:style>
  <w:style w:type="paragraph" w:styleId="af2">
    <w:name w:val="Balloon Text"/>
    <w:basedOn w:val="a"/>
    <w:link w:val="af1"/>
    <w:uiPriority w:val="99"/>
    <w:semiHidden/>
    <w:rsid w:val="00472F44"/>
    <w:pPr>
      <w:spacing w:after="0" w:line="240" w:lineRule="auto"/>
    </w:pPr>
    <w:rPr>
      <w:rFonts w:ascii="Tahoma" w:eastAsia="Calibri" w:hAnsi="Tahoma" w:cs="Tahoma"/>
      <w:sz w:val="16"/>
      <w:szCs w:val="16"/>
    </w:rPr>
  </w:style>
  <w:style w:type="paragraph" w:customStyle="1" w:styleId="af3">
    <w:name w:val="Название проектного документа"/>
    <w:basedOn w:val="a"/>
    <w:rsid w:val="00472F44"/>
    <w:pPr>
      <w:widowControl w:val="0"/>
      <w:spacing w:after="0" w:line="240" w:lineRule="auto"/>
      <w:ind w:left="1701"/>
      <w:jc w:val="center"/>
    </w:pPr>
    <w:rPr>
      <w:rFonts w:ascii="Arial" w:eastAsia="Times New Roman" w:hAnsi="Arial" w:cs="Arial"/>
      <w:b/>
      <w:bCs/>
      <w:color w:val="000080"/>
      <w:sz w:val="32"/>
      <w:szCs w:val="20"/>
      <w:lang w:eastAsia="ru-RU"/>
    </w:rPr>
  </w:style>
  <w:style w:type="paragraph" w:customStyle="1" w:styleId="ConsPlusTitle">
    <w:name w:val="ConsPlusTitle"/>
    <w:rsid w:val="00472F44"/>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f4">
    <w:name w:val="annotation reference"/>
    <w:basedOn w:val="a0"/>
    <w:uiPriority w:val="99"/>
    <w:unhideWhenUsed/>
    <w:rsid w:val="00472F44"/>
    <w:rPr>
      <w:sz w:val="16"/>
      <w:szCs w:val="16"/>
    </w:rPr>
  </w:style>
  <w:style w:type="paragraph" w:styleId="af5">
    <w:name w:val="annotation text"/>
    <w:basedOn w:val="a"/>
    <w:link w:val="af6"/>
    <w:uiPriority w:val="99"/>
    <w:unhideWhenUsed/>
    <w:rsid w:val="00472F44"/>
    <w:pPr>
      <w:spacing w:after="200" w:line="240" w:lineRule="auto"/>
    </w:pPr>
    <w:rPr>
      <w:rFonts w:ascii="Calibri" w:eastAsia="Calibri" w:hAnsi="Calibri" w:cs="Calibri"/>
      <w:sz w:val="20"/>
      <w:szCs w:val="20"/>
    </w:rPr>
  </w:style>
  <w:style w:type="character" w:customStyle="1" w:styleId="af6">
    <w:name w:val="Текст примечания Знак"/>
    <w:basedOn w:val="a0"/>
    <w:link w:val="af5"/>
    <w:uiPriority w:val="99"/>
    <w:rsid w:val="00472F44"/>
    <w:rPr>
      <w:rFonts w:ascii="Calibri" w:eastAsia="Calibri" w:hAnsi="Calibri" w:cs="Calibri"/>
      <w:sz w:val="20"/>
      <w:szCs w:val="20"/>
    </w:rPr>
  </w:style>
  <w:style w:type="character" w:customStyle="1" w:styleId="af7">
    <w:name w:val="Тема примечания Знак"/>
    <w:basedOn w:val="af6"/>
    <w:link w:val="af8"/>
    <w:uiPriority w:val="99"/>
    <w:semiHidden/>
    <w:rsid w:val="00472F44"/>
    <w:rPr>
      <w:rFonts w:ascii="Calibri" w:eastAsia="Calibri" w:hAnsi="Calibri" w:cs="Calibri"/>
      <w:b/>
      <w:bCs/>
      <w:sz w:val="20"/>
      <w:szCs w:val="20"/>
    </w:rPr>
  </w:style>
  <w:style w:type="paragraph" w:styleId="af8">
    <w:name w:val="annotation subject"/>
    <w:basedOn w:val="af5"/>
    <w:next w:val="af5"/>
    <w:link w:val="af7"/>
    <w:uiPriority w:val="99"/>
    <w:semiHidden/>
    <w:unhideWhenUsed/>
    <w:rsid w:val="00472F44"/>
    <w:rPr>
      <w:b/>
      <w:bCs/>
    </w:rPr>
  </w:style>
  <w:style w:type="paragraph" w:styleId="af9">
    <w:name w:val="Body Text"/>
    <w:basedOn w:val="a"/>
    <w:link w:val="afa"/>
    <w:uiPriority w:val="99"/>
    <w:semiHidden/>
    <w:unhideWhenUsed/>
    <w:rsid w:val="00472F44"/>
    <w:pPr>
      <w:spacing w:after="120" w:line="276" w:lineRule="auto"/>
    </w:pPr>
    <w:rPr>
      <w:rFonts w:ascii="Calibri" w:eastAsia="Calibri" w:hAnsi="Calibri" w:cs="Calibri"/>
    </w:rPr>
  </w:style>
  <w:style w:type="character" w:customStyle="1" w:styleId="afa">
    <w:name w:val="Основной текст Знак"/>
    <w:basedOn w:val="a0"/>
    <w:link w:val="af9"/>
    <w:uiPriority w:val="99"/>
    <w:semiHidden/>
    <w:rsid w:val="00472F44"/>
    <w:rPr>
      <w:rFonts w:ascii="Calibri" w:eastAsia="Calibri" w:hAnsi="Calibri" w:cs="Calibri"/>
    </w:rPr>
  </w:style>
  <w:style w:type="paragraph" w:customStyle="1" w:styleId="Textbody">
    <w:name w:val="Text body"/>
    <w:basedOn w:val="a"/>
    <w:rsid w:val="00472F44"/>
    <w:pPr>
      <w:widowControl w:val="0"/>
      <w:suppressAutoHyphens/>
      <w:autoSpaceDN w:val="0"/>
      <w:spacing w:after="120" w:line="240" w:lineRule="auto"/>
      <w:textAlignment w:val="baseline"/>
    </w:pPr>
    <w:rPr>
      <w:rFonts w:ascii="Arial" w:eastAsia="SimSun" w:hAnsi="Arial" w:cs="Mangal"/>
      <w:kern w:val="3"/>
      <w:sz w:val="24"/>
      <w:szCs w:val="24"/>
      <w:lang w:eastAsia="zh-CN" w:bidi="hi-IN"/>
    </w:rPr>
  </w:style>
  <w:style w:type="table" w:styleId="afb">
    <w:name w:val="Table Grid"/>
    <w:basedOn w:val="a1"/>
    <w:uiPriority w:val="59"/>
    <w:rsid w:val="00472F44"/>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rsid w:val="00472F44"/>
    <w:rPr>
      <w:rFonts w:ascii="TimesNewRomanPSMT" w:hAnsi="TimesNewRomanPSMT" w:hint="default"/>
      <w:b w:val="0"/>
      <w:bCs w:val="0"/>
      <w:i w:val="0"/>
      <w:iCs w:val="0"/>
      <w:color w:val="000000"/>
      <w:sz w:val="28"/>
      <w:szCs w:val="28"/>
    </w:rPr>
  </w:style>
  <w:style w:type="numbering" w:customStyle="1" w:styleId="12">
    <w:name w:val="Нет списка1"/>
    <w:next w:val="a2"/>
    <w:uiPriority w:val="99"/>
    <w:semiHidden/>
    <w:unhideWhenUsed/>
    <w:rsid w:val="00B63019"/>
  </w:style>
  <w:style w:type="paragraph" w:styleId="afc">
    <w:name w:val="Revision"/>
    <w:hidden/>
    <w:uiPriority w:val="99"/>
    <w:semiHidden/>
    <w:rsid w:val="00B63019"/>
    <w:pPr>
      <w:spacing w:after="0" w:line="240" w:lineRule="auto"/>
    </w:pPr>
    <w:rPr>
      <w:rFonts w:ascii="Calibri" w:eastAsia="Calibri" w:hAnsi="Calibri" w:cs="Calibri"/>
    </w:rPr>
  </w:style>
  <w:style w:type="character" w:customStyle="1" w:styleId="21">
    <w:name w:val="Текст примечания Знак2"/>
    <w:uiPriority w:val="99"/>
    <w:semiHidden/>
    <w:rsid w:val="00B63019"/>
    <w:rPr>
      <w:rFonts w:ascii="Calibri" w:eastAsia="SimSun" w:hAnsi="Calibri" w:cs="font331"/>
      <w:lang w:eastAsia="ar-SA"/>
    </w:rPr>
  </w:style>
  <w:style w:type="numbering" w:customStyle="1" w:styleId="22">
    <w:name w:val="Нет списка2"/>
    <w:next w:val="a2"/>
    <w:uiPriority w:val="99"/>
    <w:semiHidden/>
    <w:unhideWhenUsed/>
    <w:rsid w:val="00BD7FBE"/>
  </w:style>
  <w:style w:type="character" w:customStyle="1" w:styleId="70">
    <w:name w:val="Заголовок 7 Знак"/>
    <w:basedOn w:val="a0"/>
    <w:link w:val="7"/>
    <w:uiPriority w:val="9"/>
    <w:rsid w:val="00743073"/>
    <w:rPr>
      <w:rFonts w:asciiTheme="majorHAnsi" w:eastAsiaTheme="majorEastAsia" w:hAnsiTheme="majorHAnsi" w:cstheme="majorBidi"/>
      <w:i/>
      <w:iCs/>
      <w:color w:val="1F4D78" w:themeColor="accent1" w:themeShade="7F"/>
    </w:rPr>
  </w:style>
  <w:style w:type="character" w:customStyle="1" w:styleId="80">
    <w:name w:val="Заголовок 8 Знак"/>
    <w:basedOn w:val="a0"/>
    <w:link w:val="8"/>
    <w:uiPriority w:val="9"/>
    <w:rsid w:val="00743073"/>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0"/>
    <w:link w:val="9"/>
    <w:uiPriority w:val="9"/>
    <w:rsid w:val="00743073"/>
    <w:rPr>
      <w:rFonts w:asciiTheme="majorHAnsi" w:eastAsiaTheme="majorEastAsia" w:hAnsiTheme="majorHAnsi" w:cstheme="majorBidi"/>
      <w:i/>
      <w:iCs/>
      <w:color w:val="272727" w:themeColor="text1" w:themeTint="D8"/>
      <w:sz w:val="21"/>
      <w:szCs w:val="21"/>
    </w:rPr>
  </w:style>
  <w:style w:type="paragraph" w:styleId="afd">
    <w:name w:val="Title"/>
    <w:basedOn w:val="a"/>
    <w:next w:val="a"/>
    <w:link w:val="afe"/>
    <w:uiPriority w:val="10"/>
    <w:qFormat/>
    <w:rsid w:val="0074307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e">
    <w:name w:val="Название Знак"/>
    <w:basedOn w:val="a0"/>
    <w:link w:val="afd"/>
    <w:uiPriority w:val="10"/>
    <w:rsid w:val="00743073"/>
    <w:rPr>
      <w:rFonts w:asciiTheme="majorHAnsi" w:eastAsiaTheme="majorEastAsia" w:hAnsiTheme="majorHAnsi" w:cstheme="majorBidi"/>
      <w:spacing w:val="-10"/>
      <w:kern w:val="28"/>
      <w:sz w:val="56"/>
      <w:szCs w:val="56"/>
    </w:rPr>
  </w:style>
  <w:style w:type="numbering" w:customStyle="1" w:styleId="31">
    <w:name w:val="Нет списка3"/>
    <w:next w:val="a2"/>
    <w:uiPriority w:val="99"/>
    <w:semiHidden/>
    <w:unhideWhenUsed/>
    <w:rsid w:val="00D926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20https://new.gu.lenobl.ru/" TargetMode="External"/><Relationship Id="rId13" Type="http://schemas.openxmlformats.org/officeDocument/2006/relationships/hyperlink" Target="consultantplus://offline/ref=0E40C53A87B138F9F7FF762B627A3036319F376D281402893CBA5180EF0D43EB10EA39C5E1E2445FC9CF1F100D67053DFE1AE3690432f5F" TargetMode="External"/><Relationship Id="rId18" Type="http://schemas.openxmlformats.org/officeDocument/2006/relationships/hyperlink" Target="consultantplus://offline/ref=398A5431E0CF8A1BF25995A8AA7C0FC6C9AFCBAF97646C0E5DF5A2B3BDFA11D6F6B7DA47A481950FC7770D7451273AC18547EE265E99CF014DDBK" TargetMode="External"/><Relationship Id="rId3" Type="http://schemas.openxmlformats.org/officeDocument/2006/relationships/settings" Target="settings.xml"/><Relationship Id="rId21" Type="http://schemas.openxmlformats.org/officeDocument/2006/relationships/hyperlink" Target="consultantplus://offline/ref=19C0AC0812534822189B267C81142BABB7BCE2889F2431A29D4EE74A3789952535D0A11D8F1F4736E9C621295E3FE4CF5A3EF6153B10A1C5B5c7I" TargetMode="External"/><Relationship Id="rId7" Type="http://schemas.openxmlformats.org/officeDocument/2006/relationships/hyperlink" Target="http://mfc47.ru/" TargetMode="External"/><Relationship Id="rId12" Type="http://schemas.openxmlformats.org/officeDocument/2006/relationships/hyperlink" Target="consultantplus://offline/ref=0E40C53A87B138F9F7FF762B627A3036319F376D281402893CBA5180EF0D43EB10EA39C6E8E24F0E9E801E4C4935163DFF1AE16F1826846B38fEF" TargetMode="External"/><Relationship Id="rId17" Type="http://schemas.openxmlformats.org/officeDocument/2006/relationships/hyperlink" Target="consultantplus://offline/ref=9E89AAB0FD1A9BBB11134009C3227FCE53C937EAAAAF9618AB29B9236EFDAC595A33BB26n8E7J" TargetMode="External"/><Relationship Id="rId2" Type="http://schemas.openxmlformats.org/officeDocument/2006/relationships/styles" Target="styles.xml"/><Relationship Id="rId16" Type="http://schemas.openxmlformats.org/officeDocument/2006/relationships/hyperlink" Target="consultantplus://offline/ref=9E89AAB0FD1A9BBB11134009C3227FCE53C937EAAAAF9618AB29B9236EFDAC595A33BB2E8En8E7J" TargetMode="External"/><Relationship Id="rId20" Type="http://schemas.openxmlformats.org/officeDocument/2006/relationships/hyperlink" Target="consultantplus://offline/ref=0270FD5DA47D9094717A2ACB3F42DD2A0B7368FF71CA5DDA15CE719B2EEC1F8F26665C778B134C90DC7ADA535AF54BC82CFBDBE743F25850h760L" TargetMode="External"/><Relationship Id="rId1" Type="http://schemas.openxmlformats.org/officeDocument/2006/relationships/numbering" Target="numbering.xml"/><Relationship Id="rId6" Type="http://schemas.openxmlformats.org/officeDocument/2006/relationships/hyperlink" Target="https://login.consultant.ru/link/?req=doc&amp;base=LAW&amp;n=480453&amp;dst=426" TargetMode="External"/><Relationship Id="rId11" Type="http://schemas.openxmlformats.org/officeDocument/2006/relationships/hyperlink" Target="consultantplus://offline/ref=0E40C53A87B138F9F7FF762B627A3036319F376D281402893CBA5180EF0D43EB10EA39C3EBE91B5ADCDE471D0A7E1B3BE606E16B30f7F" TargetMode="External"/><Relationship Id="rId24" Type="http://schemas.openxmlformats.org/officeDocument/2006/relationships/theme" Target="theme/theme1.xml"/><Relationship Id="rId5" Type="http://schemas.openxmlformats.org/officeDocument/2006/relationships/image" Target="media/image1.jpeg"/><Relationship Id="rId15" Type="http://schemas.openxmlformats.org/officeDocument/2006/relationships/hyperlink" Target="consultantplus://offline/ref=7477D36D247F526C7BD4B7DDD08F15A6014F84D62298DDA4DCA8A2DB7828FD21BF4B5E0D31D769E7uBz4M" TargetMode="External"/><Relationship Id="rId23" Type="http://schemas.openxmlformats.org/officeDocument/2006/relationships/fontTable" Target="fontTable.xml"/><Relationship Id="rId10" Type="http://schemas.openxmlformats.org/officeDocument/2006/relationships/hyperlink" Target="consultantplus://offline/ref=10F88742BB681D64AC0A594556F58B7E38026E25669BDBC7F6CDB0D8C85B7518601732E1430070B217C9C7C86E56SFH" TargetMode="External"/><Relationship Id="rId19" Type="http://schemas.openxmlformats.org/officeDocument/2006/relationships/hyperlink" Target="consultantplus://offline/ref=3FD708AB8BB254B0FD2CEE8D1109961ED22F3CDF68A1F6034B4D5C8EBAC0313FBE72BE368C973B4BB604CF7A7A41D702C0DD3A06DB8D7B6Eo1p2M" TargetMode="External"/><Relationship Id="rId4" Type="http://schemas.openxmlformats.org/officeDocument/2006/relationships/webSettings" Target="webSettings.xml"/><Relationship Id="rId9" Type="http://schemas.openxmlformats.org/officeDocument/2006/relationships/hyperlink" Target="http://www.gosuslugi.ru" TargetMode="External"/><Relationship Id="rId14" Type="http://schemas.openxmlformats.org/officeDocument/2006/relationships/hyperlink" Target="consultantplus://offline/ref=BFB6C7B27CD6E6CB03AD61523094C591BBB969B308F110A55623297C597F850E9DD94BA407A32ABE4C937140FF1E12A65A4F2DD75FcFkEF" TargetMode="External"/><Relationship Id="rId22" Type="http://schemas.openxmlformats.org/officeDocument/2006/relationships/hyperlink" Target="consultantplus://offline/ref=19C0AC0812534822189B267C81142BABB7BCE2889F2431A29D4EE74A3789952535D0A11D8F1F4732E8C621295E3FE4CF5A3EF6153B10A1C5B5c7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242</TotalTime>
  <Pages>55</Pages>
  <Words>18853</Words>
  <Characters>107466</Characters>
  <Application>Microsoft Office Word</Application>
  <DocSecurity>0</DocSecurity>
  <Lines>895</Lines>
  <Paragraphs>252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126067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cp:lastPrinted>2025-07-21T07:20:00Z</cp:lastPrinted>
  <dcterms:created xsi:type="dcterms:W3CDTF">2023-07-12T12:53:00Z</dcterms:created>
  <dcterms:modified xsi:type="dcterms:W3CDTF">2025-07-21T07:20:00Z</dcterms:modified>
</cp:coreProperties>
</file>